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0278B9" w14:textId="77777777" w:rsidR="00C50DBB" w:rsidRDefault="00C50DBB">
      <w:bookmarkStart w:id="0" w:name="_GoBack"/>
      <w:bookmarkEnd w:id="0"/>
      <w:r w:rsidRPr="00966F32">
        <w:rPr>
          <w:noProof/>
          <w:lang w:val="fr-FR" w:eastAsia="fr-FR"/>
        </w:rPr>
        <w:drawing>
          <wp:inline distT="0" distB="0" distL="0" distR="0" wp14:anchorId="40EE6748" wp14:editId="14FD0050">
            <wp:extent cx="1825625" cy="1139970"/>
            <wp:effectExtent l="0" t="0" r="3175" b="3175"/>
            <wp:docPr id="6"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5"/>
                    <pic:cNvPicPr>
                      <a:picLocks noChangeAspect="1"/>
                    </pic:cNvPicPr>
                  </pic:nvPicPr>
                  <pic:blipFill rotWithShape="1">
                    <a:blip r:embed="rId9">
                      <a:extLst>
                        <a:ext uri="{28A0092B-C50C-407E-A947-70E740481C1C}">
                          <a14:useLocalDpi xmlns:a14="http://schemas.microsoft.com/office/drawing/2010/main" val="0"/>
                        </a:ext>
                      </a:extLst>
                    </a:blip>
                    <a:srcRect l="8449" t="12818" r="7150" b="11075"/>
                    <a:stretch/>
                  </pic:blipFill>
                  <pic:spPr>
                    <a:xfrm>
                      <a:off x="0" y="0"/>
                      <a:ext cx="1825770" cy="1140061"/>
                    </a:xfrm>
                    <a:prstGeom prst="rect">
                      <a:avLst/>
                    </a:prstGeom>
                  </pic:spPr>
                </pic:pic>
              </a:graphicData>
            </a:graphic>
          </wp:inline>
        </w:drawing>
      </w:r>
    </w:p>
    <w:p w14:paraId="00DE2FC6" w14:textId="77777777" w:rsidR="00C50DBB" w:rsidRDefault="00C50DBB"/>
    <w:p w14:paraId="66DB6BE2" w14:textId="77777777" w:rsidR="00C50DBB" w:rsidRDefault="00C50DBB"/>
    <w:p w14:paraId="0AC6BCB6" w14:textId="77777777" w:rsidR="00DC663F" w:rsidRDefault="00DC663F"/>
    <w:p w14:paraId="05423783" w14:textId="77777777" w:rsidR="00C50DBB" w:rsidRDefault="00C50DBB"/>
    <w:p w14:paraId="58584234" w14:textId="77777777" w:rsidR="00C50DBB" w:rsidRPr="00DC663F" w:rsidRDefault="00C50DBB" w:rsidP="00C50DBB">
      <w:pPr>
        <w:jc w:val="center"/>
        <w:rPr>
          <w:sz w:val="28"/>
        </w:rPr>
      </w:pPr>
      <w:r w:rsidRPr="00DC663F">
        <w:rPr>
          <w:rFonts w:asciiTheme="majorHAnsi" w:hAnsiTheme="majorHAnsi"/>
          <w:b/>
          <w:sz w:val="44"/>
          <w:szCs w:val="36"/>
        </w:rPr>
        <w:t>Définition de l’abus physique et recension des écrits sur les facteurs de risque associés à l’abus physique et sur les conséquences possibles de l’abus physique sur les enfants</w:t>
      </w:r>
      <w:r w:rsidRPr="00DC663F">
        <w:rPr>
          <w:sz w:val="28"/>
        </w:rPr>
        <w:t xml:space="preserve"> </w:t>
      </w:r>
    </w:p>
    <w:p w14:paraId="4CF0A5C6" w14:textId="77777777" w:rsidR="00C50DBB" w:rsidRDefault="00C50DBB" w:rsidP="00C50DBB">
      <w:pPr>
        <w:jc w:val="center"/>
        <w:rPr>
          <w:sz w:val="24"/>
        </w:rPr>
      </w:pPr>
    </w:p>
    <w:p w14:paraId="47147173" w14:textId="77777777" w:rsidR="00C50DBB" w:rsidRDefault="00C50DBB" w:rsidP="00C50DBB">
      <w:pPr>
        <w:jc w:val="center"/>
        <w:rPr>
          <w:sz w:val="24"/>
        </w:rPr>
      </w:pPr>
    </w:p>
    <w:p w14:paraId="76511E6B" w14:textId="77777777" w:rsidR="00C50DBB" w:rsidRDefault="00C50DBB" w:rsidP="00C50DBB">
      <w:pPr>
        <w:jc w:val="center"/>
        <w:rPr>
          <w:sz w:val="24"/>
        </w:rPr>
      </w:pPr>
    </w:p>
    <w:p w14:paraId="2108E051" w14:textId="77777777" w:rsidR="00C50DBB" w:rsidRDefault="00C50DBB" w:rsidP="00C50DBB">
      <w:pPr>
        <w:jc w:val="center"/>
        <w:rPr>
          <w:sz w:val="24"/>
        </w:rPr>
      </w:pPr>
    </w:p>
    <w:p w14:paraId="6C923733" w14:textId="77777777" w:rsidR="002B0CA4" w:rsidRDefault="002B0CA4" w:rsidP="00C50DBB">
      <w:pPr>
        <w:jc w:val="center"/>
        <w:rPr>
          <w:sz w:val="24"/>
        </w:rPr>
      </w:pPr>
    </w:p>
    <w:p w14:paraId="405C8D13" w14:textId="77777777" w:rsidR="002B0CA4" w:rsidRDefault="002B0CA4" w:rsidP="00C50DBB">
      <w:pPr>
        <w:jc w:val="center"/>
        <w:rPr>
          <w:sz w:val="24"/>
        </w:rPr>
      </w:pPr>
    </w:p>
    <w:p w14:paraId="399CDAF5" w14:textId="77777777" w:rsidR="00C50DBB" w:rsidRPr="002B0CA4" w:rsidRDefault="002B0CA4" w:rsidP="00C50DBB">
      <w:pPr>
        <w:spacing w:after="0"/>
        <w:ind w:left="720"/>
        <w:rPr>
          <w:rFonts w:asciiTheme="majorHAnsi" w:hAnsiTheme="majorHAnsi"/>
          <w:b/>
          <w:sz w:val="28"/>
          <w:szCs w:val="32"/>
        </w:rPr>
      </w:pPr>
      <w:r w:rsidRPr="002B0CA4">
        <w:rPr>
          <w:rFonts w:asciiTheme="majorHAnsi" w:hAnsiTheme="majorHAnsi"/>
          <w:b/>
          <w:sz w:val="28"/>
          <w:szCs w:val="32"/>
          <w:lang w:val="fr-FR"/>
        </w:rPr>
        <w:t>Robert Pauzé, d</w:t>
      </w:r>
      <w:r w:rsidR="00C50DBB" w:rsidRPr="002B0CA4">
        <w:rPr>
          <w:rFonts w:asciiTheme="majorHAnsi" w:hAnsiTheme="majorHAnsi"/>
          <w:b/>
          <w:sz w:val="28"/>
          <w:szCs w:val="32"/>
          <w:lang w:val="fr-FR"/>
        </w:rPr>
        <w:t>irecteur scientifique, CJQ-IU</w:t>
      </w:r>
    </w:p>
    <w:p w14:paraId="5188C6AA" w14:textId="77777777" w:rsidR="00C50DBB" w:rsidRPr="002B0CA4" w:rsidRDefault="00C50DBB" w:rsidP="00C50DBB">
      <w:pPr>
        <w:spacing w:after="0"/>
        <w:ind w:left="720"/>
        <w:rPr>
          <w:rFonts w:asciiTheme="majorHAnsi" w:hAnsiTheme="majorHAnsi"/>
          <w:b/>
          <w:sz w:val="28"/>
          <w:szCs w:val="32"/>
        </w:rPr>
      </w:pPr>
      <w:r w:rsidRPr="002B0CA4">
        <w:rPr>
          <w:rFonts w:asciiTheme="majorHAnsi" w:hAnsiTheme="majorHAnsi"/>
          <w:b/>
          <w:sz w:val="28"/>
          <w:szCs w:val="32"/>
          <w:lang w:val="fr-FR"/>
        </w:rPr>
        <w:t>Vanessa Fournier, CJQ-IU</w:t>
      </w:r>
    </w:p>
    <w:p w14:paraId="073A438C" w14:textId="77777777" w:rsidR="00C50DBB" w:rsidRPr="002B0CA4" w:rsidRDefault="00C50DBB" w:rsidP="00C50DBB">
      <w:pPr>
        <w:spacing w:after="0"/>
        <w:ind w:left="720"/>
        <w:rPr>
          <w:rFonts w:asciiTheme="majorHAnsi" w:hAnsiTheme="majorHAnsi"/>
          <w:b/>
          <w:sz w:val="28"/>
          <w:szCs w:val="32"/>
        </w:rPr>
      </w:pPr>
      <w:r w:rsidRPr="002B0CA4">
        <w:rPr>
          <w:rFonts w:asciiTheme="majorHAnsi" w:hAnsiTheme="majorHAnsi"/>
          <w:b/>
          <w:sz w:val="28"/>
          <w:szCs w:val="32"/>
          <w:lang w:val="fr-FR"/>
        </w:rPr>
        <w:t>Anne-Louise Brassard, CJQ-IU</w:t>
      </w:r>
    </w:p>
    <w:p w14:paraId="613E18E4" w14:textId="77777777" w:rsidR="00C50DBB" w:rsidRPr="002B0CA4" w:rsidRDefault="00C50DBB" w:rsidP="00C50DBB">
      <w:pPr>
        <w:spacing w:after="0"/>
        <w:ind w:left="720"/>
        <w:rPr>
          <w:rFonts w:asciiTheme="majorHAnsi" w:hAnsiTheme="majorHAnsi"/>
          <w:b/>
          <w:sz w:val="28"/>
          <w:szCs w:val="32"/>
        </w:rPr>
      </w:pPr>
      <w:r w:rsidRPr="002B0CA4">
        <w:rPr>
          <w:rFonts w:asciiTheme="majorHAnsi" w:hAnsiTheme="majorHAnsi"/>
          <w:b/>
          <w:sz w:val="28"/>
          <w:szCs w:val="32"/>
          <w:lang w:val="fr-FR"/>
        </w:rPr>
        <w:t>Caroline Dubois, CJQ-IU</w:t>
      </w:r>
    </w:p>
    <w:p w14:paraId="264DC429" w14:textId="77777777" w:rsidR="00C50DBB" w:rsidRPr="002B0CA4" w:rsidRDefault="00C50DBB" w:rsidP="00C50DBB">
      <w:pPr>
        <w:spacing w:after="0"/>
        <w:ind w:left="720"/>
        <w:rPr>
          <w:rFonts w:asciiTheme="majorHAnsi" w:hAnsiTheme="majorHAnsi"/>
          <w:b/>
          <w:sz w:val="28"/>
          <w:szCs w:val="32"/>
        </w:rPr>
      </w:pPr>
      <w:r w:rsidRPr="002B0CA4">
        <w:rPr>
          <w:rFonts w:asciiTheme="majorHAnsi" w:hAnsiTheme="majorHAnsi"/>
          <w:b/>
          <w:sz w:val="28"/>
          <w:szCs w:val="32"/>
          <w:lang w:val="fr-FR"/>
        </w:rPr>
        <w:t>Geneviève Lamonde, APPR, CJQ-IU</w:t>
      </w:r>
    </w:p>
    <w:p w14:paraId="106B30DD" w14:textId="77777777" w:rsidR="00C50DBB" w:rsidRPr="002B0CA4" w:rsidRDefault="00C50DBB" w:rsidP="00C50DBB">
      <w:pPr>
        <w:spacing w:after="0"/>
        <w:ind w:left="720"/>
        <w:rPr>
          <w:rFonts w:asciiTheme="majorHAnsi" w:hAnsiTheme="majorHAnsi"/>
          <w:b/>
          <w:sz w:val="28"/>
          <w:szCs w:val="32"/>
          <w:lang w:val="fr-FR"/>
        </w:rPr>
      </w:pPr>
    </w:p>
    <w:p w14:paraId="7B3E4B33" w14:textId="77777777" w:rsidR="007F5547" w:rsidRPr="002B0CA4" w:rsidRDefault="007F5547" w:rsidP="00C50DBB">
      <w:pPr>
        <w:spacing w:after="0"/>
        <w:ind w:left="720"/>
        <w:rPr>
          <w:rFonts w:asciiTheme="majorHAnsi" w:hAnsiTheme="majorHAnsi"/>
          <w:b/>
          <w:sz w:val="28"/>
          <w:szCs w:val="32"/>
          <w:lang w:val="fr-FR"/>
        </w:rPr>
        <w:sectPr w:rsidR="007F5547" w:rsidRPr="002B0CA4" w:rsidSect="008B73B3">
          <w:footerReference w:type="default" r:id="rId10"/>
          <w:footerReference w:type="first" r:id="rId11"/>
          <w:type w:val="oddPage"/>
          <w:pgSz w:w="12240" w:h="15840"/>
          <w:pgMar w:top="1440" w:right="1440" w:bottom="1440" w:left="1440" w:header="709" w:footer="709" w:gutter="0"/>
          <w:cols w:space="708"/>
          <w:titlePg/>
          <w:docGrid w:linePitch="360"/>
        </w:sectPr>
      </w:pPr>
      <w:r w:rsidRPr="002B0CA4">
        <w:rPr>
          <w:rFonts w:asciiTheme="majorHAnsi" w:hAnsiTheme="majorHAnsi"/>
          <w:b/>
          <w:sz w:val="28"/>
          <w:szCs w:val="32"/>
          <w:lang w:val="fr-FR"/>
        </w:rPr>
        <w:t>Mai</w:t>
      </w:r>
      <w:r w:rsidR="00C50DBB" w:rsidRPr="002B0CA4">
        <w:rPr>
          <w:rFonts w:asciiTheme="majorHAnsi" w:hAnsiTheme="majorHAnsi"/>
          <w:b/>
          <w:sz w:val="28"/>
          <w:szCs w:val="32"/>
          <w:lang w:val="fr-FR"/>
        </w:rPr>
        <w:t xml:space="preserve"> 2015</w:t>
      </w:r>
    </w:p>
    <w:tbl>
      <w:tblPr>
        <w:tblStyle w:val="Grille"/>
        <w:tblW w:w="0" w:type="auto"/>
        <w:shd w:val="clear" w:color="auto" w:fill="FFFF66"/>
        <w:tblLook w:val="04A0" w:firstRow="1" w:lastRow="0" w:firstColumn="1" w:lastColumn="0" w:noHBand="0" w:noVBand="1"/>
      </w:tblPr>
      <w:tblGrid>
        <w:gridCol w:w="9576"/>
      </w:tblGrid>
      <w:tr w:rsidR="005E49DF" w14:paraId="36684434" w14:textId="77777777" w:rsidTr="00C50DBB">
        <w:tc>
          <w:tcPr>
            <w:tcW w:w="9576" w:type="dxa"/>
            <w:shd w:val="clear" w:color="auto" w:fill="D9D9D9" w:themeFill="background1" w:themeFillShade="D9"/>
          </w:tcPr>
          <w:p w14:paraId="1FD7D738" w14:textId="77777777" w:rsidR="005E49DF" w:rsidRDefault="007F5547" w:rsidP="00664F97">
            <w:pPr>
              <w:spacing w:before="120" w:after="120"/>
              <w:rPr>
                <w:rFonts w:asciiTheme="majorHAnsi" w:hAnsiTheme="majorHAnsi"/>
                <w:b/>
                <w:sz w:val="24"/>
                <w:szCs w:val="24"/>
              </w:rPr>
            </w:pPr>
            <w:r>
              <w:lastRenderedPageBreak/>
              <w:br w:type="page"/>
            </w:r>
            <w:r w:rsidR="00F84007">
              <w:rPr>
                <w:rFonts w:asciiTheme="majorHAnsi" w:hAnsiTheme="majorHAnsi"/>
                <w:b/>
                <w:sz w:val="24"/>
                <w:szCs w:val="24"/>
              </w:rPr>
              <w:t>Définition de l’abus physique</w:t>
            </w:r>
            <w:r w:rsidR="005E49DF">
              <w:rPr>
                <w:rFonts w:asciiTheme="majorHAnsi" w:hAnsiTheme="majorHAnsi"/>
                <w:b/>
                <w:sz w:val="24"/>
                <w:szCs w:val="24"/>
              </w:rPr>
              <w:t xml:space="preserve"> et prévalence</w:t>
            </w:r>
          </w:p>
        </w:tc>
      </w:tr>
    </w:tbl>
    <w:p w14:paraId="590D55F5" w14:textId="77777777" w:rsidR="005E49DF" w:rsidRDefault="005E49DF" w:rsidP="007F5547">
      <w:pPr>
        <w:spacing w:after="0" w:line="240" w:lineRule="auto"/>
        <w:rPr>
          <w:rFonts w:asciiTheme="majorHAnsi" w:hAnsiTheme="majorHAnsi"/>
          <w:b/>
          <w:sz w:val="24"/>
          <w:szCs w:val="24"/>
        </w:rPr>
      </w:pPr>
    </w:p>
    <w:p w14:paraId="6FA77463" w14:textId="77777777" w:rsidR="005E49DF" w:rsidRPr="006F56FA" w:rsidRDefault="005E49DF" w:rsidP="00EE4C22">
      <w:pPr>
        <w:spacing w:after="240" w:line="240" w:lineRule="auto"/>
        <w:rPr>
          <w:rFonts w:asciiTheme="majorHAnsi" w:hAnsiTheme="majorHAnsi"/>
          <w:b/>
          <w:sz w:val="24"/>
          <w:szCs w:val="24"/>
        </w:rPr>
      </w:pPr>
      <w:r w:rsidRPr="006F56FA">
        <w:rPr>
          <w:rFonts w:asciiTheme="majorHAnsi" w:hAnsiTheme="majorHAnsi"/>
          <w:b/>
          <w:sz w:val="24"/>
          <w:szCs w:val="24"/>
        </w:rPr>
        <w:t xml:space="preserve">Définition de </w:t>
      </w:r>
      <w:r>
        <w:rPr>
          <w:rFonts w:asciiTheme="majorHAnsi" w:hAnsiTheme="majorHAnsi"/>
          <w:b/>
          <w:sz w:val="24"/>
          <w:szCs w:val="24"/>
        </w:rPr>
        <w:t>l’abus physique</w:t>
      </w:r>
    </w:p>
    <w:p w14:paraId="0628F8BF" w14:textId="77777777" w:rsidR="005E49DF" w:rsidRPr="00186F17" w:rsidRDefault="005E49DF" w:rsidP="00EE4C22">
      <w:pPr>
        <w:spacing w:after="0" w:line="240" w:lineRule="auto"/>
        <w:rPr>
          <w:rFonts w:asciiTheme="majorHAnsi" w:eastAsia="Times New Roman" w:hAnsiTheme="majorHAnsi" w:cs="Arial"/>
          <w:color w:val="000000"/>
          <w:lang w:eastAsia="fr-CA"/>
        </w:rPr>
      </w:pPr>
      <w:r w:rsidRPr="006F56FA">
        <w:rPr>
          <w:rFonts w:asciiTheme="majorHAnsi" w:eastAsia="Times New Roman" w:hAnsiTheme="majorHAnsi" w:cs="Arial"/>
          <w:color w:val="000000"/>
          <w:lang w:eastAsia="fr-CA"/>
        </w:rPr>
        <w:t>Selon l’article 38b de la Loi sur la protection de la jeunesse</w:t>
      </w:r>
      <w:r w:rsidRPr="00186F17">
        <w:rPr>
          <w:rFonts w:asciiTheme="majorHAnsi" w:eastAsia="Times New Roman" w:hAnsiTheme="majorHAnsi" w:cs="Arial"/>
          <w:color w:val="000000"/>
          <w:lang w:eastAsia="fr-CA"/>
        </w:rPr>
        <w:t xml:space="preserve">, la sécurité ou le développement d'un enfant est considéré comme compromis lorsqu'il se retrouve dans une situation d'abandon, </w:t>
      </w:r>
      <w:r w:rsidRPr="008D05B8">
        <w:rPr>
          <w:rFonts w:asciiTheme="majorHAnsi" w:eastAsia="Times New Roman" w:hAnsiTheme="majorHAnsi" w:cs="Arial"/>
          <w:color w:val="000000"/>
          <w:lang w:eastAsia="fr-CA"/>
        </w:rPr>
        <w:t>de négligence,</w:t>
      </w:r>
      <w:r w:rsidRPr="00186F17">
        <w:rPr>
          <w:rFonts w:asciiTheme="majorHAnsi" w:eastAsia="Times New Roman" w:hAnsiTheme="majorHAnsi" w:cs="Arial"/>
          <w:color w:val="000000"/>
          <w:lang w:eastAsia="fr-CA"/>
        </w:rPr>
        <w:t xml:space="preserve"> de mauvais traitements psychologiques, d'abus sexuels ou </w:t>
      </w:r>
      <w:r w:rsidRPr="008D05B8">
        <w:rPr>
          <w:rFonts w:asciiTheme="majorHAnsi" w:eastAsia="Times New Roman" w:hAnsiTheme="majorHAnsi" w:cs="Arial"/>
          <w:b/>
          <w:color w:val="000000"/>
          <w:lang w:eastAsia="fr-CA"/>
        </w:rPr>
        <w:t>d'abus physiques</w:t>
      </w:r>
      <w:r w:rsidRPr="00186F17">
        <w:rPr>
          <w:rFonts w:asciiTheme="majorHAnsi" w:eastAsia="Times New Roman" w:hAnsiTheme="majorHAnsi" w:cs="Arial"/>
          <w:color w:val="000000"/>
          <w:lang w:eastAsia="fr-CA"/>
        </w:rPr>
        <w:t xml:space="preserve"> ou lorsqu'il présente des troubles de comportement sérieux.</w:t>
      </w:r>
    </w:p>
    <w:p w14:paraId="6CDB77BF" w14:textId="77777777" w:rsidR="005E49DF" w:rsidRPr="00186F17" w:rsidRDefault="005E49DF" w:rsidP="00EE4C22">
      <w:pPr>
        <w:spacing w:after="0" w:line="240" w:lineRule="auto"/>
        <w:rPr>
          <w:rFonts w:asciiTheme="majorHAnsi" w:eastAsia="Times New Roman" w:hAnsiTheme="majorHAnsi" w:cs="Arial"/>
          <w:color w:val="000000"/>
          <w:lang w:eastAsia="fr-CA"/>
        </w:rPr>
      </w:pPr>
    </w:p>
    <w:p w14:paraId="3A8DDBB7" w14:textId="77777777" w:rsidR="005E49DF" w:rsidRPr="008D05B8" w:rsidRDefault="005E49DF" w:rsidP="00EE4C22">
      <w:pPr>
        <w:spacing w:after="120" w:line="240" w:lineRule="auto"/>
        <w:rPr>
          <w:rFonts w:asciiTheme="majorHAnsi" w:eastAsia="Times New Roman" w:hAnsiTheme="majorHAnsi" w:cs="Arial"/>
          <w:color w:val="000000"/>
          <w:lang w:eastAsia="fr-CA"/>
        </w:rPr>
      </w:pPr>
      <w:r w:rsidRPr="008D05B8">
        <w:rPr>
          <w:rFonts w:asciiTheme="majorHAnsi" w:eastAsia="Times New Roman" w:hAnsiTheme="majorHAnsi" w:cs="Arial"/>
          <w:color w:val="000000"/>
          <w:lang w:eastAsia="fr-CA"/>
        </w:rPr>
        <w:t xml:space="preserve">On </w:t>
      </w:r>
      <w:r w:rsidR="00DC4DA9">
        <w:rPr>
          <w:rFonts w:asciiTheme="majorHAnsi" w:eastAsia="Times New Roman" w:hAnsiTheme="majorHAnsi" w:cs="Arial"/>
          <w:color w:val="000000"/>
          <w:lang w:eastAsia="fr-CA"/>
        </w:rPr>
        <w:t>parle</w:t>
      </w:r>
      <w:r w:rsidRPr="008D05B8">
        <w:rPr>
          <w:rFonts w:asciiTheme="majorHAnsi" w:eastAsia="Times New Roman" w:hAnsiTheme="majorHAnsi" w:cs="Arial"/>
          <w:color w:val="000000"/>
          <w:lang w:eastAsia="fr-CA"/>
        </w:rPr>
        <w:t xml:space="preserve"> </w:t>
      </w:r>
      <w:r w:rsidR="00DC4DA9">
        <w:rPr>
          <w:rFonts w:asciiTheme="majorHAnsi" w:eastAsia="Times New Roman" w:hAnsiTheme="majorHAnsi" w:cs="Arial"/>
          <w:color w:val="000000"/>
          <w:lang w:eastAsia="fr-CA"/>
        </w:rPr>
        <w:t>d'</w:t>
      </w:r>
      <w:r w:rsidRPr="008D05B8">
        <w:rPr>
          <w:rFonts w:asciiTheme="majorHAnsi" w:eastAsia="Times New Roman" w:hAnsiTheme="majorHAnsi" w:cs="Arial"/>
          <w:b/>
          <w:color w:val="000000"/>
          <w:lang w:eastAsia="fr-CA"/>
        </w:rPr>
        <w:t>abus physique</w:t>
      </w:r>
      <w:r w:rsidRPr="008D05B8">
        <w:rPr>
          <w:rFonts w:asciiTheme="majorHAnsi" w:eastAsia="Times New Roman" w:hAnsiTheme="majorHAnsi" w:cs="Arial"/>
          <w:color w:val="000000"/>
          <w:lang w:eastAsia="fr-CA"/>
        </w:rPr>
        <w:t>:</w:t>
      </w:r>
    </w:p>
    <w:p w14:paraId="6F32C2BC" w14:textId="77777777" w:rsidR="005E49DF" w:rsidRPr="008D05B8" w:rsidRDefault="005E49DF" w:rsidP="00EE4C22">
      <w:pPr>
        <w:pStyle w:val="Paragraphedeliste"/>
        <w:numPr>
          <w:ilvl w:val="0"/>
          <w:numId w:val="10"/>
        </w:numPr>
        <w:spacing w:after="120" w:line="240" w:lineRule="auto"/>
        <w:ind w:left="714" w:hanging="357"/>
        <w:contextualSpacing w:val="0"/>
        <w:rPr>
          <w:rFonts w:asciiTheme="majorHAnsi" w:eastAsia="Times New Roman" w:hAnsiTheme="majorHAnsi" w:cs="Arial"/>
          <w:color w:val="000000"/>
          <w:lang w:eastAsia="fr-CA"/>
        </w:rPr>
      </w:pPr>
      <w:r w:rsidRPr="008D05B8">
        <w:rPr>
          <w:rFonts w:asciiTheme="majorHAnsi" w:eastAsia="Times New Roman" w:hAnsiTheme="majorHAnsi" w:cs="Arial"/>
          <w:color w:val="000000"/>
          <w:lang w:eastAsia="fr-CA"/>
        </w:rPr>
        <w:t>lorsque l'enfant subit des sévices corporels ou est soumis à des méthodes éducatives déraisonnables de la part de ses parents ou de la part d'une autre personne et que ses parents ne prennent pas les moyens nécessaires pour mettre fin à la situation;</w:t>
      </w:r>
      <w:bookmarkStart w:id="1" w:name="D%%38_Y"/>
      <w:bookmarkEnd w:id="1"/>
    </w:p>
    <w:p w14:paraId="09659C8A" w14:textId="77777777" w:rsidR="005E49DF" w:rsidRPr="008D05B8" w:rsidRDefault="005E49DF" w:rsidP="00EE4C22">
      <w:pPr>
        <w:pStyle w:val="Paragraphedeliste"/>
        <w:numPr>
          <w:ilvl w:val="0"/>
          <w:numId w:val="10"/>
        </w:numPr>
        <w:spacing w:after="120" w:line="240" w:lineRule="auto"/>
        <w:ind w:left="714" w:hanging="357"/>
        <w:contextualSpacing w:val="0"/>
        <w:rPr>
          <w:rFonts w:asciiTheme="majorHAnsi" w:eastAsia="Times New Roman" w:hAnsiTheme="majorHAnsi" w:cs="Arial"/>
          <w:color w:val="000000"/>
          <w:lang w:eastAsia="fr-CA"/>
        </w:rPr>
      </w:pPr>
      <w:r w:rsidRPr="008D05B8">
        <w:rPr>
          <w:rFonts w:asciiTheme="majorHAnsi" w:eastAsia="Times New Roman" w:hAnsiTheme="majorHAnsi" w:cs="Arial"/>
          <w:color w:val="000000"/>
          <w:lang w:eastAsia="fr-CA"/>
        </w:rPr>
        <w:t>lorsque l'enfant encourt un risque sérieux de subir des sévices corporels ou d'être soumis à des méthodes éducatives déraisonnables de la part de ses parents ou d'une autre personne et que ses parents ne prennent pas les moyens nécessaires pour mettre fin à la situation;</w:t>
      </w:r>
    </w:p>
    <w:p w14:paraId="1A32FF86" w14:textId="77777777" w:rsidR="005E49DF" w:rsidRPr="008D05B8" w:rsidRDefault="005E49DF" w:rsidP="00EE4C22">
      <w:pPr>
        <w:spacing w:after="0" w:line="240" w:lineRule="auto"/>
        <w:rPr>
          <w:rFonts w:asciiTheme="majorHAnsi" w:eastAsia="Times New Roman" w:hAnsiTheme="majorHAnsi" w:cs="Arial"/>
          <w:color w:val="000000"/>
          <w:lang w:eastAsia="fr-CA"/>
        </w:rPr>
      </w:pPr>
    </w:p>
    <w:p w14:paraId="318183A8" w14:textId="77777777" w:rsidR="005E49DF" w:rsidRDefault="005E49DF" w:rsidP="00EE4C22">
      <w:pPr>
        <w:rPr>
          <w:rFonts w:asciiTheme="majorHAnsi" w:hAnsiTheme="majorHAnsi"/>
          <w:b/>
          <w:sz w:val="24"/>
        </w:rPr>
      </w:pPr>
      <w:r>
        <w:rPr>
          <w:rFonts w:asciiTheme="majorHAnsi" w:hAnsiTheme="majorHAnsi"/>
          <w:b/>
          <w:sz w:val="24"/>
        </w:rPr>
        <w:br w:type="page"/>
      </w:r>
    </w:p>
    <w:p w14:paraId="50A4A4EA" w14:textId="77777777" w:rsidR="005E49DF" w:rsidRPr="006F56FA" w:rsidRDefault="005E49DF" w:rsidP="00EE4C22">
      <w:pPr>
        <w:spacing w:after="240" w:line="240" w:lineRule="auto"/>
        <w:rPr>
          <w:rFonts w:asciiTheme="majorHAnsi" w:hAnsiTheme="majorHAnsi"/>
          <w:b/>
          <w:sz w:val="24"/>
        </w:rPr>
      </w:pPr>
      <w:r w:rsidRPr="006F56FA">
        <w:rPr>
          <w:rFonts w:asciiTheme="majorHAnsi" w:hAnsiTheme="majorHAnsi"/>
          <w:b/>
          <w:sz w:val="24"/>
        </w:rPr>
        <w:lastRenderedPageBreak/>
        <w:t xml:space="preserve">Prévalence de </w:t>
      </w:r>
      <w:r>
        <w:rPr>
          <w:rFonts w:asciiTheme="majorHAnsi" w:hAnsiTheme="majorHAnsi"/>
          <w:b/>
          <w:sz w:val="24"/>
        </w:rPr>
        <w:t>l’abus physique</w:t>
      </w:r>
      <w:r w:rsidR="00751355">
        <w:rPr>
          <w:rFonts w:asciiTheme="majorHAnsi" w:hAnsiTheme="majorHAnsi"/>
          <w:b/>
          <w:sz w:val="24"/>
        </w:rPr>
        <w:t xml:space="preserve"> </w:t>
      </w:r>
    </w:p>
    <w:p w14:paraId="57577987" w14:textId="77777777" w:rsidR="005E49DF" w:rsidRDefault="005E49DF" w:rsidP="00EE4C22">
      <w:pPr>
        <w:spacing w:after="0" w:line="240" w:lineRule="auto"/>
        <w:rPr>
          <w:rFonts w:asciiTheme="majorHAnsi" w:hAnsiTheme="majorHAnsi"/>
        </w:rPr>
      </w:pPr>
      <w:r>
        <w:rPr>
          <w:rFonts w:asciiTheme="majorHAnsi" w:hAnsiTheme="majorHAnsi"/>
        </w:rPr>
        <w:t xml:space="preserve">En </w:t>
      </w:r>
      <w:r w:rsidR="004F1688">
        <w:rPr>
          <w:rFonts w:asciiTheme="majorHAnsi" w:hAnsiTheme="majorHAnsi"/>
        </w:rPr>
        <w:t>2014-2015</w:t>
      </w:r>
      <w:r>
        <w:rPr>
          <w:rFonts w:asciiTheme="majorHAnsi" w:hAnsiTheme="majorHAnsi"/>
        </w:rPr>
        <w:t xml:space="preserve">, </w:t>
      </w:r>
      <w:r w:rsidR="004F1688">
        <w:rPr>
          <w:rFonts w:asciiTheme="majorHAnsi" w:hAnsiTheme="majorHAnsi"/>
          <w:b/>
        </w:rPr>
        <w:t xml:space="preserve"> 12,8</w:t>
      </w:r>
      <w:r w:rsidRPr="00032436">
        <w:rPr>
          <w:rFonts w:asciiTheme="majorHAnsi" w:hAnsiTheme="majorHAnsi"/>
          <w:b/>
        </w:rPr>
        <w:t>% des enfants pris en charge l’on</w:t>
      </w:r>
      <w:r>
        <w:rPr>
          <w:rFonts w:asciiTheme="majorHAnsi" w:hAnsiTheme="majorHAnsi"/>
          <w:b/>
        </w:rPr>
        <w:t xml:space="preserve">t été pour motifs d’abus physique </w:t>
      </w:r>
      <w:r w:rsidRPr="00032436">
        <w:rPr>
          <w:rFonts w:asciiTheme="majorHAnsi" w:hAnsiTheme="majorHAnsi"/>
          <w:b/>
        </w:rPr>
        <w:t>ou de risque</w:t>
      </w:r>
      <w:r>
        <w:rPr>
          <w:rFonts w:asciiTheme="majorHAnsi" w:hAnsiTheme="majorHAnsi"/>
          <w:b/>
        </w:rPr>
        <w:t xml:space="preserve"> sérieux d’abus physique</w:t>
      </w:r>
      <w:r>
        <w:rPr>
          <w:rFonts w:asciiTheme="majorHAnsi" w:hAnsiTheme="majorHAnsi"/>
        </w:rPr>
        <w:t>.</w:t>
      </w:r>
    </w:p>
    <w:p w14:paraId="51DE05AF" w14:textId="77777777" w:rsidR="005E49DF" w:rsidRDefault="005E49DF" w:rsidP="00EE4C22">
      <w:pPr>
        <w:spacing w:after="0" w:line="240" w:lineRule="auto"/>
        <w:rPr>
          <w:rFonts w:asciiTheme="majorHAnsi" w:hAnsiTheme="majorHAnsi"/>
        </w:rPr>
      </w:pPr>
    </w:p>
    <w:p w14:paraId="4D8CFC04" w14:textId="77777777" w:rsidR="005E49DF" w:rsidRPr="00032436" w:rsidRDefault="005E49DF" w:rsidP="00EE4C22">
      <w:pPr>
        <w:spacing w:after="0" w:line="240" w:lineRule="auto"/>
        <w:rPr>
          <w:rFonts w:asciiTheme="majorHAnsi" w:hAnsiTheme="majorHAnsi"/>
        </w:rPr>
      </w:pPr>
      <w:r>
        <w:rPr>
          <w:rFonts w:asciiTheme="majorHAnsi" w:hAnsiTheme="majorHAnsi"/>
        </w:rPr>
        <w:t>70,5 % de ces enfants avaient entre 0 et 12 ans</w:t>
      </w:r>
      <w:r w:rsidRPr="00032436">
        <w:rPr>
          <w:rFonts w:asciiTheme="majorHAnsi" w:hAnsiTheme="majorHAnsi"/>
        </w:rPr>
        <w:t xml:space="preserve"> (Association des centres jeunesse du Québec, </w:t>
      </w:r>
      <w:r w:rsidR="00A95818" w:rsidRPr="00032436">
        <w:rPr>
          <w:rFonts w:asciiTheme="majorHAnsi" w:hAnsiTheme="majorHAnsi"/>
        </w:rPr>
        <w:t>201</w:t>
      </w:r>
      <w:r w:rsidR="00A95818">
        <w:rPr>
          <w:rFonts w:asciiTheme="majorHAnsi" w:hAnsiTheme="majorHAnsi"/>
        </w:rPr>
        <w:t>5</w:t>
      </w:r>
      <w:r w:rsidRPr="00032436">
        <w:rPr>
          <w:rFonts w:asciiTheme="majorHAnsi" w:hAnsiTheme="majorHAnsi"/>
        </w:rPr>
        <w:t>).</w:t>
      </w:r>
    </w:p>
    <w:p w14:paraId="34ACFF71" w14:textId="77777777" w:rsidR="005E49DF" w:rsidRDefault="005E49DF" w:rsidP="00EE4C22">
      <w:pPr>
        <w:spacing w:after="0" w:line="240" w:lineRule="auto"/>
        <w:rPr>
          <w:rFonts w:asciiTheme="majorHAnsi" w:hAnsiTheme="majorHAnsi"/>
          <w:highlight w:val="cyan"/>
        </w:rPr>
      </w:pPr>
    </w:p>
    <w:p w14:paraId="6BD071A8" w14:textId="77777777" w:rsidR="008E1224" w:rsidRDefault="008E1224" w:rsidP="00EE4C22">
      <w:pPr>
        <w:spacing w:after="0" w:line="240" w:lineRule="auto"/>
        <w:rPr>
          <w:rFonts w:asciiTheme="majorHAnsi" w:hAnsiTheme="majorHAnsi"/>
          <w:highlight w:val="cyan"/>
        </w:rPr>
      </w:pPr>
    </w:p>
    <w:p w14:paraId="36A5318B" w14:textId="77777777" w:rsidR="008E1224" w:rsidRPr="008E1224" w:rsidRDefault="008E1224" w:rsidP="00EE4C22">
      <w:pPr>
        <w:rPr>
          <w:rFonts w:asciiTheme="majorHAnsi" w:hAnsiTheme="majorHAnsi"/>
          <w:b/>
          <w:sz w:val="20"/>
        </w:rPr>
      </w:pPr>
      <w:r w:rsidRPr="008E1224">
        <w:rPr>
          <w:rFonts w:asciiTheme="majorHAnsi" w:hAnsiTheme="majorHAnsi"/>
          <w:b/>
          <w:sz w:val="20"/>
        </w:rPr>
        <w:t xml:space="preserve">Enfants dont la situation est prise en charge par le DPJ en </w:t>
      </w:r>
      <w:r w:rsidR="005071A9">
        <w:rPr>
          <w:rFonts w:asciiTheme="majorHAnsi" w:hAnsiTheme="majorHAnsi"/>
          <w:b/>
          <w:sz w:val="20"/>
        </w:rPr>
        <w:t>2014-2015</w:t>
      </w:r>
      <w:r w:rsidRPr="008E1224">
        <w:rPr>
          <w:rFonts w:asciiTheme="majorHAnsi" w:hAnsiTheme="majorHAnsi"/>
          <w:b/>
          <w:sz w:val="20"/>
        </w:rPr>
        <w:t xml:space="preserve"> (%)</w:t>
      </w:r>
      <w:r w:rsidR="00937704">
        <w:rPr>
          <w:rFonts w:asciiTheme="majorHAnsi" w:hAnsiTheme="majorHAnsi"/>
          <w:b/>
          <w:sz w:val="20"/>
        </w:rPr>
        <w:t xml:space="preserve"> </w:t>
      </w:r>
      <w:r w:rsidR="00C1693E">
        <w:rPr>
          <w:rFonts w:asciiTheme="majorHAnsi" w:hAnsiTheme="majorHAnsi"/>
          <w:sz w:val="20"/>
        </w:rPr>
        <w:t xml:space="preserve">(Association des centres jeunesse du Québec, </w:t>
      </w:r>
      <w:r w:rsidR="005071A9">
        <w:rPr>
          <w:rFonts w:asciiTheme="majorHAnsi" w:hAnsiTheme="majorHAnsi"/>
          <w:sz w:val="20"/>
        </w:rPr>
        <w:t>2015</w:t>
      </w:r>
      <w:r w:rsidR="00C1693E">
        <w:rPr>
          <w:rFonts w:asciiTheme="majorHAnsi" w:hAnsiTheme="majorHAnsi"/>
          <w:sz w:val="20"/>
        </w:rPr>
        <w:t>)</w:t>
      </w:r>
    </w:p>
    <w:tbl>
      <w:tblPr>
        <w:tblStyle w:val="Grille"/>
        <w:tblW w:w="1065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495"/>
        <w:gridCol w:w="5163"/>
      </w:tblGrid>
      <w:tr w:rsidR="005E49DF" w14:paraId="234E6FAC" w14:textId="77777777" w:rsidTr="002E7519">
        <w:trPr>
          <w:trHeight w:val="5681"/>
          <w:jc w:val="center"/>
        </w:trPr>
        <w:tc>
          <w:tcPr>
            <w:tcW w:w="5495" w:type="dxa"/>
          </w:tcPr>
          <w:p w14:paraId="7A6A708B" w14:textId="77777777" w:rsidR="005E49DF" w:rsidRPr="002A5DEB" w:rsidRDefault="005E49DF" w:rsidP="002E7519">
            <w:pPr>
              <w:jc w:val="center"/>
              <w:rPr>
                <w:rFonts w:asciiTheme="majorHAnsi" w:hAnsiTheme="majorHAnsi"/>
                <w:sz w:val="18"/>
              </w:rPr>
            </w:pPr>
          </w:p>
          <w:p w14:paraId="606C7689" w14:textId="77777777" w:rsidR="005E49DF" w:rsidRDefault="0049346C" w:rsidP="002E7519">
            <w:pPr>
              <w:jc w:val="center"/>
              <w:rPr>
                <w:rFonts w:asciiTheme="majorHAnsi" w:hAnsiTheme="majorHAnsi"/>
              </w:rPr>
            </w:pPr>
            <w:r>
              <w:rPr>
                <w:rFonts w:asciiTheme="majorHAnsi" w:hAnsiTheme="majorHAnsi"/>
                <w:noProof/>
                <w:lang w:val="fr-FR" w:eastAsia="fr-FR"/>
              </w:rPr>
              <mc:AlternateContent>
                <mc:Choice Requires="wps">
                  <w:drawing>
                    <wp:anchor distT="0" distB="0" distL="114300" distR="114300" simplePos="0" relativeHeight="251659264" behindDoc="0" locked="0" layoutInCell="1" allowOverlap="1" wp14:anchorId="4901B7A8" wp14:editId="61EF8384">
                      <wp:simplePos x="0" y="0"/>
                      <wp:positionH relativeFrom="column">
                        <wp:posOffset>2856230</wp:posOffset>
                      </wp:positionH>
                      <wp:positionV relativeFrom="paragraph">
                        <wp:posOffset>3081020</wp:posOffset>
                      </wp:positionV>
                      <wp:extent cx="525780" cy="241300"/>
                      <wp:effectExtent l="0" t="0" r="7620" b="635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780" cy="241300"/>
                              </a:xfrm>
                              <a:prstGeom prst="rect">
                                <a:avLst/>
                              </a:prstGeom>
                              <a:solidFill>
                                <a:srgbClr val="FFFFFF"/>
                              </a:solidFill>
                              <a:ln w="9525">
                                <a:noFill/>
                                <a:miter lim="800000"/>
                                <a:headEnd/>
                                <a:tailEnd/>
                              </a:ln>
                            </wps:spPr>
                            <wps:txbx>
                              <w:txbxContent>
                                <w:p w14:paraId="5E8623A1" w14:textId="77777777" w:rsidR="003A5538" w:rsidRPr="002E7519" w:rsidRDefault="003A5538" w:rsidP="005E49DF">
                                  <w:pPr>
                                    <w:jc w:val="right"/>
                                    <w:rPr>
                                      <w:rFonts w:asciiTheme="majorHAnsi" w:hAnsiTheme="majorHAnsi"/>
                                      <w:b/>
                                      <w:sz w:val="16"/>
                                    </w:rPr>
                                  </w:pPr>
                                  <w:r w:rsidRPr="002E7519">
                                    <w:rPr>
                                      <w:rFonts w:asciiTheme="majorHAnsi" w:hAnsiTheme="majorHAnsi"/>
                                      <w:b/>
                                      <w:sz w:val="16"/>
                                    </w:rPr>
                                    <w:t>Total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Zone de texte 2" o:spid="_x0000_s1026" type="#_x0000_t202" style="position:absolute;left:0;text-align:left;margin-left:224.9pt;margin-top:242.6pt;width:41.4pt;height:1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" stroked="f">
                      <v:textbox>
                        <w:txbxContent>
                          <w:p w14:paraId="5E8623A1" w14:textId="77777777" w:rsidR="003A5538" w:rsidRPr="002E7519" w:rsidRDefault="003A5538" w:rsidP="005E49DF">
                            <w:pPr>
                              <w:jc w:val="right"/>
                              <w:rPr>
                                <w:rFonts w:asciiTheme="majorHAnsi" w:hAnsiTheme="majorHAnsi"/>
                                <w:b/>
                                <w:sz w:val="16"/>
                              </w:rPr>
                            </w:pPr>
                            <w:r w:rsidRPr="002E7519">
                              <w:rPr>
                                <w:rFonts w:asciiTheme="majorHAnsi" w:hAnsiTheme="majorHAnsi"/>
                                <w:b/>
                                <w:sz w:val="16"/>
                              </w:rPr>
                              <w:t>Total</w:t>
                            </w:r>
                          </w:p>
                        </w:txbxContent>
                      </v:textbox>
                    </v:shape>
                  </w:pict>
                </mc:Fallback>
              </mc:AlternateContent>
            </w:r>
            <w:r w:rsidR="005E49DF" w:rsidRPr="001D056A">
              <w:rPr>
                <w:rFonts w:asciiTheme="majorHAnsi" w:hAnsiTheme="majorHAnsi"/>
                <w:noProof/>
                <w:sz w:val="16"/>
                <w:lang w:val="fr-FR" w:eastAsia="fr-FR"/>
              </w:rPr>
              <w:drawing>
                <wp:inline distT="0" distB="0" distL="0" distR="0" wp14:anchorId="3C9556D7" wp14:editId="4831418F">
                  <wp:extent cx="3673503" cy="3419061"/>
                  <wp:effectExtent l="0" t="0" r="0" b="0"/>
                  <wp:docPr id="3" name="Graphique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c>
          <w:tcPr>
            <w:tcW w:w="5163" w:type="dxa"/>
          </w:tcPr>
          <w:tbl>
            <w:tblPr>
              <w:tblStyle w:val="Grille"/>
              <w:tblpPr w:leftFromText="141" w:rightFromText="141" w:vertAnchor="text" w:horzAnchor="margin" w:tblpXSpec="center" w:tblpY="141"/>
              <w:tblW w:w="50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10"/>
              <w:gridCol w:w="1013"/>
              <w:gridCol w:w="1013"/>
              <w:gridCol w:w="1013"/>
              <w:gridCol w:w="887"/>
            </w:tblGrid>
            <w:tr w:rsidR="008E1224" w:rsidRPr="008E1224" w14:paraId="09B7165A" w14:textId="77777777" w:rsidTr="008E1224">
              <w:trPr>
                <w:trHeight w:val="447"/>
              </w:trPr>
              <w:tc>
                <w:tcPr>
                  <w:tcW w:w="1110" w:type="dxa"/>
                </w:tcPr>
                <w:p w14:paraId="3C0C514B" w14:textId="77777777" w:rsidR="008E1224" w:rsidRPr="008E1224" w:rsidRDefault="008E1224" w:rsidP="002E7519">
                  <w:pPr>
                    <w:spacing w:before="120" w:after="140"/>
                    <w:jc w:val="center"/>
                    <w:rPr>
                      <w:rFonts w:asciiTheme="majorHAnsi" w:hAnsiTheme="majorHAnsi"/>
                      <w:b/>
                      <w:sz w:val="16"/>
                    </w:rPr>
                  </w:pPr>
                  <w:r w:rsidRPr="008E1224">
                    <w:rPr>
                      <w:rFonts w:asciiTheme="majorHAnsi" w:hAnsiTheme="majorHAnsi"/>
                      <w:b/>
                      <w:sz w:val="16"/>
                    </w:rPr>
                    <w:t>0-5 ans</w:t>
                  </w:r>
                </w:p>
              </w:tc>
              <w:tc>
                <w:tcPr>
                  <w:tcW w:w="1013" w:type="dxa"/>
                </w:tcPr>
                <w:p w14:paraId="3F9776D3" w14:textId="77777777" w:rsidR="008E1224" w:rsidRPr="008E1224" w:rsidRDefault="008E1224" w:rsidP="002E7519">
                  <w:pPr>
                    <w:spacing w:before="120" w:after="140"/>
                    <w:jc w:val="center"/>
                    <w:rPr>
                      <w:rFonts w:asciiTheme="majorHAnsi" w:hAnsiTheme="majorHAnsi"/>
                      <w:b/>
                      <w:sz w:val="16"/>
                    </w:rPr>
                  </w:pPr>
                  <w:r w:rsidRPr="008E1224">
                    <w:rPr>
                      <w:rFonts w:asciiTheme="majorHAnsi" w:hAnsiTheme="majorHAnsi"/>
                      <w:b/>
                      <w:sz w:val="16"/>
                    </w:rPr>
                    <w:t>6-12 ans</w:t>
                  </w:r>
                </w:p>
              </w:tc>
              <w:tc>
                <w:tcPr>
                  <w:tcW w:w="1013" w:type="dxa"/>
                </w:tcPr>
                <w:p w14:paraId="30B6488E" w14:textId="77777777" w:rsidR="008E1224" w:rsidRPr="008E1224" w:rsidRDefault="008E1224" w:rsidP="002E7519">
                  <w:pPr>
                    <w:spacing w:before="120" w:after="140"/>
                    <w:jc w:val="center"/>
                    <w:rPr>
                      <w:rFonts w:asciiTheme="majorHAnsi" w:hAnsiTheme="majorHAnsi"/>
                      <w:b/>
                      <w:sz w:val="16"/>
                    </w:rPr>
                  </w:pPr>
                  <w:r w:rsidRPr="008E1224">
                    <w:rPr>
                      <w:rFonts w:asciiTheme="majorHAnsi" w:hAnsiTheme="majorHAnsi"/>
                      <w:b/>
                      <w:sz w:val="16"/>
                    </w:rPr>
                    <w:t>13-15 ans</w:t>
                  </w:r>
                </w:p>
              </w:tc>
              <w:tc>
                <w:tcPr>
                  <w:tcW w:w="1013" w:type="dxa"/>
                </w:tcPr>
                <w:p w14:paraId="5C0A4980" w14:textId="77777777" w:rsidR="008E1224" w:rsidRPr="008E1224" w:rsidRDefault="008E1224" w:rsidP="002E7519">
                  <w:pPr>
                    <w:spacing w:before="120" w:after="140"/>
                    <w:jc w:val="center"/>
                    <w:rPr>
                      <w:rFonts w:asciiTheme="majorHAnsi" w:hAnsiTheme="majorHAnsi"/>
                      <w:b/>
                      <w:sz w:val="16"/>
                    </w:rPr>
                  </w:pPr>
                  <w:r w:rsidRPr="008E1224">
                    <w:rPr>
                      <w:rFonts w:asciiTheme="majorHAnsi" w:hAnsiTheme="majorHAnsi"/>
                      <w:b/>
                      <w:sz w:val="16"/>
                    </w:rPr>
                    <w:t>16-17 ans</w:t>
                  </w:r>
                </w:p>
              </w:tc>
              <w:tc>
                <w:tcPr>
                  <w:tcW w:w="887" w:type="dxa"/>
                </w:tcPr>
                <w:p w14:paraId="11B28C25" w14:textId="77777777" w:rsidR="008E1224" w:rsidRPr="008E1224" w:rsidRDefault="008E1224" w:rsidP="002E7519">
                  <w:pPr>
                    <w:spacing w:before="120" w:after="140"/>
                    <w:jc w:val="center"/>
                    <w:rPr>
                      <w:rFonts w:asciiTheme="majorHAnsi" w:hAnsiTheme="majorHAnsi"/>
                      <w:b/>
                      <w:sz w:val="16"/>
                    </w:rPr>
                  </w:pPr>
                  <w:r w:rsidRPr="008E1224">
                    <w:rPr>
                      <w:rFonts w:asciiTheme="majorHAnsi" w:hAnsiTheme="majorHAnsi"/>
                      <w:b/>
                      <w:sz w:val="16"/>
                    </w:rPr>
                    <w:t>Total</w:t>
                  </w:r>
                </w:p>
              </w:tc>
            </w:tr>
            <w:tr w:rsidR="008E1224" w:rsidRPr="008E1224" w14:paraId="50BE8F84" w14:textId="77777777" w:rsidTr="008E1224">
              <w:trPr>
                <w:trHeight w:val="486"/>
              </w:trPr>
              <w:tc>
                <w:tcPr>
                  <w:tcW w:w="1110" w:type="dxa"/>
                </w:tcPr>
                <w:p w14:paraId="4FE122EE" w14:textId="77777777" w:rsidR="008E1224" w:rsidRPr="008E1224" w:rsidRDefault="006F5F20" w:rsidP="002E7519">
                  <w:pPr>
                    <w:spacing w:before="150" w:after="150"/>
                    <w:jc w:val="center"/>
                    <w:rPr>
                      <w:rFonts w:asciiTheme="majorHAnsi" w:hAnsiTheme="majorHAnsi"/>
                      <w:sz w:val="16"/>
                    </w:rPr>
                  </w:pPr>
                  <w:r>
                    <w:rPr>
                      <w:rFonts w:asciiTheme="majorHAnsi" w:hAnsiTheme="majorHAnsi"/>
                      <w:sz w:val="16"/>
                    </w:rPr>
                    <w:t>63</w:t>
                  </w:r>
                </w:p>
              </w:tc>
              <w:tc>
                <w:tcPr>
                  <w:tcW w:w="1013" w:type="dxa"/>
                </w:tcPr>
                <w:p w14:paraId="0B05F30F" w14:textId="77777777" w:rsidR="008E1224" w:rsidRPr="008E1224" w:rsidRDefault="006F5F20" w:rsidP="002E7519">
                  <w:pPr>
                    <w:spacing w:before="150" w:after="150"/>
                    <w:jc w:val="center"/>
                    <w:rPr>
                      <w:rFonts w:asciiTheme="majorHAnsi" w:hAnsiTheme="majorHAnsi"/>
                      <w:sz w:val="16"/>
                    </w:rPr>
                  </w:pPr>
                  <w:r>
                    <w:rPr>
                      <w:rFonts w:asciiTheme="majorHAnsi" w:hAnsiTheme="majorHAnsi"/>
                      <w:sz w:val="16"/>
                    </w:rPr>
                    <w:t>238</w:t>
                  </w:r>
                </w:p>
              </w:tc>
              <w:tc>
                <w:tcPr>
                  <w:tcW w:w="1013" w:type="dxa"/>
                </w:tcPr>
                <w:p w14:paraId="7E4A3DD1" w14:textId="77777777" w:rsidR="008E1224" w:rsidRPr="008E1224" w:rsidRDefault="006F5F20" w:rsidP="002E7519">
                  <w:pPr>
                    <w:spacing w:before="150" w:after="150"/>
                    <w:jc w:val="center"/>
                    <w:rPr>
                      <w:rFonts w:asciiTheme="majorHAnsi" w:hAnsiTheme="majorHAnsi"/>
                      <w:sz w:val="16"/>
                    </w:rPr>
                  </w:pPr>
                  <w:r>
                    <w:rPr>
                      <w:rFonts w:asciiTheme="majorHAnsi" w:hAnsiTheme="majorHAnsi"/>
                      <w:sz w:val="16"/>
                    </w:rPr>
                    <w:t>241</w:t>
                  </w:r>
                </w:p>
              </w:tc>
              <w:tc>
                <w:tcPr>
                  <w:tcW w:w="1013" w:type="dxa"/>
                </w:tcPr>
                <w:p w14:paraId="0132840C" w14:textId="77777777" w:rsidR="008E1224" w:rsidRPr="008E1224" w:rsidRDefault="006F5F20" w:rsidP="002E7519">
                  <w:pPr>
                    <w:spacing w:before="150" w:after="150"/>
                    <w:jc w:val="center"/>
                    <w:rPr>
                      <w:rFonts w:asciiTheme="majorHAnsi" w:hAnsiTheme="majorHAnsi"/>
                      <w:sz w:val="16"/>
                    </w:rPr>
                  </w:pPr>
                  <w:r>
                    <w:rPr>
                      <w:rFonts w:asciiTheme="majorHAnsi" w:hAnsiTheme="majorHAnsi"/>
                      <w:sz w:val="16"/>
                    </w:rPr>
                    <w:t>430</w:t>
                  </w:r>
                </w:p>
              </w:tc>
              <w:tc>
                <w:tcPr>
                  <w:tcW w:w="887" w:type="dxa"/>
                </w:tcPr>
                <w:p w14:paraId="0A00836C" w14:textId="77777777" w:rsidR="008E1224" w:rsidRPr="008E1224" w:rsidRDefault="006F5F20" w:rsidP="002E7519">
                  <w:pPr>
                    <w:spacing w:before="150" w:after="150"/>
                    <w:jc w:val="center"/>
                    <w:rPr>
                      <w:rFonts w:asciiTheme="majorHAnsi" w:hAnsiTheme="majorHAnsi"/>
                      <w:sz w:val="16"/>
                    </w:rPr>
                  </w:pPr>
                  <w:r>
                    <w:rPr>
                      <w:rFonts w:asciiTheme="majorHAnsi" w:hAnsiTheme="majorHAnsi"/>
                      <w:sz w:val="16"/>
                    </w:rPr>
                    <w:t>972</w:t>
                  </w:r>
                </w:p>
              </w:tc>
            </w:tr>
            <w:tr w:rsidR="008E1224" w:rsidRPr="008E1224" w14:paraId="6A1C8187" w14:textId="77777777" w:rsidTr="008E1224">
              <w:trPr>
                <w:trHeight w:val="486"/>
              </w:trPr>
              <w:tc>
                <w:tcPr>
                  <w:tcW w:w="1110" w:type="dxa"/>
                  <w:shd w:val="clear" w:color="auto" w:fill="FF0000"/>
                </w:tcPr>
                <w:p w14:paraId="399492A8" w14:textId="77777777" w:rsidR="008E1224" w:rsidRPr="008E1224" w:rsidRDefault="006F5F20" w:rsidP="002E7519">
                  <w:pPr>
                    <w:spacing w:before="150" w:after="150"/>
                    <w:jc w:val="center"/>
                    <w:rPr>
                      <w:rFonts w:asciiTheme="majorHAnsi" w:hAnsiTheme="majorHAnsi"/>
                      <w:b/>
                      <w:sz w:val="16"/>
                    </w:rPr>
                  </w:pPr>
                  <w:r>
                    <w:rPr>
                      <w:rFonts w:asciiTheme="majorHAnsi" w:hAnsiTheme="majorHAnsi"/>
                      <w:b/>
                      <w:sz w:val="16"/>
                    </w:rPr>
                    <w:t>456</w:t>
                  </w:r>
                </w:p>
              </w:tc>
              <w:tc>
                <w:tcPr>
                  <w:tcW w:w="1013" w:type="dxa"/>
                  <w:shd w:val="clear" w:color="auto" w:fill="FF0000"/>
                </w:tcPr>
                <w:p w14:paraId="13CB1525" w14:textId="77777777" w:rsidR="008E1224" w:rsidRPr="008E1224" w:rsidRDefault="006F5F20" w:rsidP="002E7519">
                  <w:pPr>
                    <w:spacing w:before="150" w:after="150"/>
                    <w:jc w:val="center"/>
                    <w:rPr>
                      <w:rFonts w:asciiTheme="majorHAnsi" w:hAnsiTheme="majorHAnsi"/>
                      <w:b/>
                      <w:sz w:val="16"/>
                    </w:rPr>
                  </w:pPr>
                  <w:r>
                    <w:rPr>
                      <w:rFonts w:asciiTheme="majorHAnsi" w:hAnsiTheme="majorHAnsi"/>
                      <w:b/>
                      <w:sz w:val="16"/>
                    </w:rPr>
                    <w:t>1569</w:t>
                  </w:r>
                </w:p>
              </w:tc>
              <w:tc>
                <w:tcPr>
                  <w:tcW w:w="1013" w:type="dxa"/>
                  <w:shd w:val="clear" w:color="auto" w:fill="FF0000"/>
                </w:tcPr>
                <w:p w14:paraId="70F6E54F" w14:textId="77777777" w:rsidR="008E1224" w:rsidRPr="008E1224" w:rsidRDefault="006F5F20" w:rsidP="002E7519">
                  <w:pPr>
                    <w:spacing w:before="150" w:after="150"/>
                    <w:jc w:val="center"/>
                    <w:rPr>
                      <w:rFonts w:asciiTheme="majorHAnsi" w:hAnsiTheme="majorHAnsi"/>
                      <w:b/>
                      <w:sz w:val="16"/>
                    </w:rPr>
                  </w:pPr>
                  <w:r>
                    <w:rPr>
                      <w:rFonts w:asciiTheme="majorHAnsi" w:hAnsiTheme="majorHAnsi"/>
                      <w:b/>
                      <w:sz w:val="16"/>
                    </w:rPr>
                    <w:t>602</w:t>
                  </w:r>
                </w:p>
              </w:tc>
              <w:tc>
                <w:tcPr>
                  <w:tcW w:w="1013" w:type="dxa"/>
                  <w:shd w:val="clear" w:color="auto" w:fill="FF0000"/>
                </w:tcPr>
                <w:p w14:paraId="4AC802BB" w14:textId="77777777" w:rsidR="008E1224" w:rsidRPr="008E1224" w:rsidRDefault="006F5F20" w:rsidP="002E7519">
                  <w:pPr>
                    <w:spacing w:before="150" w:after="150"/>
                    <w:jc w:val="center"/>
                    <w:rPr>
                      <w:rFonts w:asciiTheme="majorHAnsi" w:hAnsiTheme="majorHAnsi"/>
                      <w:b/>
                      <w:sz w:val="16"/>
                    </w:rPr>
                  </w:pPr>
                  <w:r>
                    <w:rPr>
                      <w:rFonts w:asciiTheme="majorHAnsi" w:hAnsiTheme="majorHAnsi"/>
                      <w:b/>
                      <w:sz w:val="16"/>
                    </w:rPr>
                    <w:t>456</w:t>
                  </w:r>
                </w:p>
              </w:tc>
              <w:tc>
                <w:tcPr>
                  <w:tcW w:w="887" w:type="dxa"/>
                  <w:shd w:val="clear" w:color="auto" w:fill="FF0000"/>
                </w:tcPr>
                <w:p w14:paraId="761DA3A9" w14:textId="77777777" w:rsidR="008E1224" w:rsidRPr="008E1224" w:rsidRDefault="006F5F20" w:rsidP="002E7519">
                  <w:pPr>
                    <w:spacing w:before="150" w:after="150"/>
                    <w:jc w:val="center"/>
                    <w:rPr>
                      <w:rFonts w:asciiTheme="majorHAnsi" w:hAnsiTheme="majorHAnsi"/>
                      <w:b/>
                      <w:sz w:val="16"/>
                    </w:rPr>
                  </w:pPr>
                  <w:r>
                    <w:rPr>
                      <w:rFonts w:asciiTheme="majorHAnsi" w:hAnsiTheme="majorHAnsi"/>
                      <w:b/>
                      <w:sz w:val="16"/>
                    </w:rPr>
                    <w:t>3083</w:t>
                  </w:r>
                </w:p>
              </w:tc>
            </w:tr>
            <w:tr w:rsidR="008E1224" w:rsidRPr="008E1224" w14:paraId="78F9FE33" w14:textId="77777777" w:rsidTr="008E1224">
              <w:trPr>
                <w:trHeight w:val="486"/>
              </w:trPr>
              <w:tc>
                <w:tcPr>
                  <w:tcW w:w="1110" w:type="dxa"/>
                  <w:shd w:val="clear" w:color="auto" w:fill="FF0000"/>
                </w:tcPr>
                <w:p w14:paraId="62A2110D" w14:textId="77777777" w:rsidR="008E1224" w:rsidRPr="008E1224" w:rsidRDefault="006F5F20" w:rsidP="002E7519">
                  <w:pPr>
                    <w:spacing w:before="150" w:after="150"/>
                    <w:jc w:val="center"/>
                    <w:rPr>
                      <w:rFonts w:asciiTheme="majorHAnsi" w:hAnsiTheme="majorHAnsi"/>
                      <w:b/>
                      <w:sz w:val="16"/>
                    </w:rPr>
                  </w:pPr>
                  <w:r>
                    <w:rPr>
                      <w:rFonts w:asciiTheme="majorHAnsi" w:hAnsiTheme="majorHAnsi"/>
                      <w:b/>
                      <w:sz w:val="16"/>
                    </w:rPr>
                    <w:t>494</w:t>
                  </w:r>
                </w:p>
              </w:tc>
              <w:tc>
                <w:tcPr>
                  <w:tcW w:w="1013" w:type="dxa"/>
                  <w:shd w:val="clear" w:color="auto" w:fill="FF0000"/>
                </w:tcPr>
                <w:p w14:paraId="7E7506F8" w14:textId="77777777" w:rsidR="008E1224" w:rsidRPr="008E1224" w:rsidRDefault="006F5F20" w:rsidP="002E7519">
                  <w:pPr>
                    <w:spacing w:before="150" w:after="150"/>
                    <w:jc w:val="center"/>
                    <w:rPr>
                      <w:rFonts w:asciiTheme="majorHAnsi" w:hAnsiTheme="majorHAnsi"/>
                      <w:b/>
                      <w:sz w:val="16"/>
                    </w:rPr>
                  </w:pPr>
                  <w:r>
                    <w:rPr>
                      <w:rFonts w:asciiTheme="majorHAnsi" w:hAnsiTheme="majorHAnsi"/>
                      <w:b/>
                      <w:sz w:val="16"/>
                    </w:rPr>
                    <w:t>358</w:t>
                  </w:r>
                </w:p>
              </w:tc>
              <w:tc>
                <w:tcPr>
                  <w:tcW w:w="1013" w:type="dxa"/>
                  <w:shd w:val="clear" w:color="auto" w:fill="FF0000"/>
                </w:tcPr>
                <w:p w14:paraId="6A9963D5" w14:textId="77777777" w:rsidR="008E1224" w:rsidRPr="008E1224" w:rsidRDefault="006F5F20" w:rsidP="002E7519">
                  <w:pPr>
                    <w:spacing w:before="150" w:after="150"/>
                    <w:jc w:val="center"/>
                    <w:rPr>
                      <w:rFonts w:asciiTheme="majorHAnsi" w:hAnsiTheme="majorHAnsi"/>
                      <w:b/>
                      <w:sz w:val="16"/>
                    </w:rPr>
                  </w:pPr>
                  <w:r>
                    <w:rPr>
                      <w:rFonts w:asciiTheme="majorHAnsi" w:hAnsiTheme="majorHAnsi"/>
                      <w:b/>
                      <w:sz w:val="16"/>
                    </w:rPr>
                    <w:t>86</w:t>
                  </w:r>
                </w:p>
              </w:tc>
              <w:tc>
                <w:tcPr>
                  <w:tcW w:w="1013" w:type="dxa"/>
                  <w:shd w:val="clear" w:color="auto" w:fill="FF0000"/>
                </w:tcPr>
                <w:p w14:paraId="1997D971" w14:textId="77777777" w:rsidR="008E1224" w:rsidRPr="008E1224" w:rsidRDefault="006F5F20" w:rsidP="002E7519">
                  <w:pPr>
                    <w:spacing w:before="150" w:after="150"/>
                    <w:jc w:val="center"/>
                    <w:rPr>
                      <w:rFonts w:asciiTheme="majorHAnsi" w:hAnsiTheme="majorHAnsi"/>
                      <w:b/>
                      <w:sz w:val="16"/>
                    </w:rPr>
                  </w:pPr>
                  <w:r>
                    <w:rPr>
                      <w:rFonts w:asciiTheme="majorHAnsi" w:hAnsiTheme="majorHAnsi"/>
                      <w:b/>
                      <w:sz w:val="16"/>
                    </w:rPr>
                    <w:t>48</w:t>
                  </w:r>
                </w:p>
              </w:tc>
              <w:tc>
                <w:tcPr>
                  <w:tcW w:w="887" w:type="dxa"/>
                  <w:shd w:val="clear" w:color="auto" w:fill="FF0000"/>
                </w:tcPr>
                <w:p w14:paraId="717D8F93" w14:textId="77777777" w:rsidR="008E1224" w:rsidRPr="008E1224" w:rsidRDefault="006F5F20" w:rsidP="002E7519">
                  <w:pPr>
                    <w:spacing w:before="150" w:after="150"/>
                    <w:jc w:val="center"/>
                    <w:rPr>
                      <w:rFonts w:asciiTheme="majorHAnsi" w:hAnsiTheme="majorHAnsi"/>
                      <w:b/>
                      <w:sz w:val="16"/>
                    </w:rPr>
                  </w:pPr>
                  <w:r>
                    <w:rPr>
                      <w:rFonts w:asciiTheme="majorHAnsi" w:hAnsiTheme="majorHAnsi"/>
                      <w:b/>
                      <w:sz w:val="16"/>
                    </w:rPr>
                    <w:t>986</w:t>
                  </w:r>
                </w:p>
              </w:tc>
            </w:tr>
            <w:tr w:rsidR="008E1224" w:rsidRPr="008E1224" w14:paraId="314C9313" w14:textId="77777777" w:rsidTr="008E1224">
              <w:trPr>
                <w:trHeight w:val="486"/>
              </w:trPr>
              <w:tc>
                <w:tcPr>
                  <w:tcW w:w="1110" w:type="dxa"/>
                </w:tcPr>
                <w:p w14:paraId="2999D7D9" w14:textId="77777777" w:rsidR="008E1224" w:rsidRPr="008E1224" w:rsidRDefault="006F5F20" w:rsidP="002E7519">
                  <w:pPr>
                    <w:spacing w:before="150" w:after="150"/>
                    <w:jc w:val="center"/>
                    <w:rPr>
                      <w:rFonts w:asciiTheme="majorHAnsi" w:hAnsiTheme="majorHAnsi"/>
                      <w:sz w:val="16"/>
                    </w:rPr>
                  </w:pPr>
                  <w:r>
                    <w:rPr>
                      <w:rFonts w:asciiTheme="majorHAnsi" w:hAnsiTheme="majorHAnsi"/>
                      <w:sz w:val="16"/>
                    </w:rPr>
                    <w:t>37</w:t>
                  </w:r>
                </w:p>
              </w:tc>
              <w:tc>
                <w:tcPr>
                  <w:tcW w:w="1013" w:type="dxa"/>
                </w:tcPr>
                <w:p w14:paraId="0DFA7A46" w14:textId="77777777" w:rsidR="008E1224" w:rsidRPr="008E1224" w:rsidRDefault="006F5F20" w:rsidP="002E7519">
                  <w:pPr>
                    <w:spacing w:before="150" w:after="150"/>
                    <w:jc w:val="center"/>
                    <w:rPr>
                      <w:rFonts w:asciiTheme="majorHAnsi" w:hAnsiTheme="majorHAnsi"/>
                      <w:sz w:val="16"/>
                    </w:rPr>
                  </w:pPr>
                  <w:r>
                    <w:rPr>
                      <w:rFonts w:asciiTheme="majorHAnsi" w:hAnsiTheme="majorHAnsi"/>
                      <w:sz w:val="16"/>
                    </w:rPr>
                    <w:t>333</w:t>
                  </w:r>
                </w:p>
              </w:tc>
              <w:tc>
                <w:tcPr>
                  <w:tcW w:w="1013" w:type="dxa"/>
                </w:tcPr>
                <w:p w14:paraId="5D318C1F" w14:textId="77777777" w:rsidR="008E1224" w:rsidRPr="008E1224" w:rsidRDefault="006F5F20" w:rsidP="002E7519">
                  <w:pPr>
                    <w:spacing w:before="150" w:after="150"/>
                    <w:jc w:val="center"/>
                    <w:rPr>
                      <w:rFonts w:asciiTheme="majorHAnsi" w:hAnsiTheme="majorHAnsi"/>
                      <w:sz w:val="16"/>
                    </w:rPr>
                  </w:pPr>
                  <w:r>
                    <w:rPr>
                      <w:rFonts w:asciiTheme="majorHAnsi" w:hAnsiTheme="majorHAnsi"/>
                      <w:sz w:val="16"/>
                    </w:rPr>
                    <w:t>217</w:t>
                  </w:r>
                </w:p>
              </w:tc>
              <w:tc>
                <w:tcPr>
                  <w:tcW w:w="1013" w:type="dxa"/>
                </w:tcPr>
                <w:p w14:paraId="50D9600C" w14:textId="77777777" w:rsidR="008E1224" w:rsidRPr="008E1224" w:rsidRDefault="006F5F20" w:rsidP="002E7519">
                  <w:pPr>
                    <w:spacing w:before="150" w:after="150"/>
                    <w:jc w:val="center"/>
                    <w:rPr>
                      <w:rFonts w:asciiTheme="majorHAnsi" w:hAnsiTheme="majorHAnsi"/>
                      <w:sz w:val="16"/>
                    </w:rPr>
                  </w:pPr>
                  <w:r>
                    <w:rPr>
                      <w:rFonts w:asciiTheme="majorHAnsi" w:hAnsiTheme="majorHAnsi"/>
                      <w:sz w:val="16"/>
                    </w:rPr>
                    <w:t>259</w:t>
                  </w:r>
                </w:p>
              </w:tc>
              <w:tc>
                <w:tcPr>
                  <w:tcW w:w="887" w:type="dxa"/>
                </w:tcPr>
                <w:p w14:paraId="3E467D95" w14:textId="77777777" w:rsidR="008E1224" w:rsidRPr="008E1224" w:rsidRDefault="006F5F20" w:rsidP="002E7519">
                  <w:pPr>
                    <w:spacing w:before="150" w:after="150"/>
                    <w:jc w:val="center"/>
                    <w:rPr>
                      <w:rFonts w:asciiTheme="majorHAnsi" w:hAnsiTheme="majorHAnsi"/>
                      <w:sz w:val="16"/>
                    </w:rPr>
                  </w:pPr>
                  <w:r>
                    <w:rPr>
                      <w:rFonts w:asciiTheme="majorHAnsi" w:hAnsiTheme="majorHAnsi"/>
                      <w:sz w:val="16"/>
                    </w:rPr>
                    <w:t>846</w:t>
                  </w:r>
                </w:p>
              </w:tc>
            </w:tr>
            <w:tr w:rsidR="008E1224" w:rsidRPr="008E1224" w14:paraId="45983E95" w14:textId="77777777" w:rsidTr="008E1224">
              <w:trPr>
                <w:trHeight w:val="486"/>
              </w:trPr>
              <w:tc>
                <w:tcPr>
                  <w:tcW w:w="1110" w:type="dxa"/>
                </w:tcPr>
                <w:p w14:paraId="61B3007D" w14:textId="77777777" w:rsidR="008E1224" w:rsidRPr="008E1224" w:rsidRDefault="006F5F20" w:rsidP="002E7519">
                  <w:pPr>
                    <w:spacing w:before="150" w:after="150"/>
                    <w:jc w:val="center"/>
                    <w:rPr>
                      <w:rFonts w:asciiTheme="majorHAnsi" w:hAnsiTheme="majorHAnsi"/>
                      <w:sz w:val="16"/>
                    </w:rPr>
                  </w:pPr>
                  <w:r>
                    <w:rPr>
                      <w:rFonts w:asciiTheme="majorHAnsi" w:hAnsiTheme="majorHAnsi"/>
                      <w:sz w:val="16"/>
                    </w:rPr>
                    <w:t>147</w:t>
                  </w:r>
                </w:p>
              </w:tc>
              <w:tc>
                <w:tcPr>
                  <w:tcW w:w="1013" w:type="dxa"/>
                </w:tcPr>
                <w:p w14:paraId="2B26AB48" w14:textId="77777777" w:rsidR="008E1224" w:rsidRPr="008E1224" w:rsidRDefault="006F5F20" w:rsidP="002E7519">
                  <w:pPr>
                    <w:spacing w:before="150" w:after="150"/>
                    <w:jc w:val="center"/>
                    <w:rPr>
                      <w:rFonts w:asciiTheme="majorHAnsi" w:hAnsiTheme="majorHAnsi"/>
                      <w:sz w:val="16"/>
                    </w:rPr>
                  </w:pPr>
                  <w:r>
                    <w:rPr>
                      <w:rFonts w:asciiTheme="majorHAnsi" w:hAnsiTheme="majorHAnsi"/>
                      <w:sz w:val="16"/>
                    </w:rPr>
                    <w:t>228</w:t>
                  </w:r>
                </w:p>
              </w:tc>
              <w:tc>
                <w:tcPr>
                  <w:tcW w:w="1013" w:type="dxa"/>
                </w:tcPr>
                <w:p w14:paraId="0585A3E7" w14:textId="77777777" w:rsidR="008E1224" w:rsidRPr="008E1224" w:rsidRDefault="006F5F20" w:rsidP="002E7519">
                  <w:pPr>
                    <w:spacing w:before="150" w:after="150"/>
                    <w:jc w:val="center"/>
                    <w:rPr>
                      <w:rFonts w:asciiTheme="majorHAnsi" w:hAnsiTheme="majorHAnsi"/>
                      <w:sz w:val="16"/>
                    </w:rPr>
                  </w:pPr>
                  <w:r>
                    <w:rPr>
                      <w:rFonts w:asciiTheme="majorHAnsi" w:hAnsiTheme="majorHAnsi"/>
                      <w:sz w:val="16"/>
                    </w:rPr>
                    <w:t>84</w:t>
                  </w:r>
                </w:p>
              </w:tc>
              <w:tc>
                <w:tcPr>
                  <w:tcW w:w="1013" w:type="dxa"/>
                </w:tcPr>
                <w:p w14:paraId="72ED97FA" w14:textId="77777777" w:rsidR="008E1224" w:rsidRPr="008E1224" w:rsidRDefault="006F5F20" w:rsidP="002E7519">
                  <w:pPr>
                    <w:spacing w:before="150" w:after="150"/>
                    <w:jc w:val="center"/>
                    <w:rPr>
                      <w:rFonts w:asciiTheme="majorHAnsi" w:hAnsiTheme="majorHAnsi"/>
                      <w:sz w:val="16"/>
                    </w:rPr>
                  </w:pPr>
                  <w:r>
                    <w:rPr>
                      <w:rFonts w:asciiTheme="majorHAnsi" w:hAnsiTheme="majorHAnsi"/>
                      <w:sz w:val="16"/>
                    </w:rPr>
                    <w:t>61</w:t>
                  </w:r>
                </w:p>
              </w:tc>
              <w:tc>
                <w:tcPr>
                  <w:tcW w:w="887" w:type="dxa"/>
                </w:tcPr>
                <w:p w14:paraId="1FEC4177" w14:textId="77777777" w:rsidR="008E1224" w:rsidRPr="008E1224" w:rsidRDefault="006F5F20" w:rsidP="002E7519">
                  <w:pPr>
                    <w:spacing w:before="150" w:after="150"/>
                    <w:jc w:val="center"/>
                    <w:rPr>
                      <w:rFonts w:asciiTheme="majorHAnsi" w:hAnsiTheme="majorHAnsi"/>
                      <w:sz w:val="16"/>
                    </w:rPr>
                  </w:pPr>
                  <w:r>
                    <w:rPr>
                      <w:rFonts w:asciiTheme="majorHAnsi" w:hAnsiTheme="majorHAnsi"/>
                      <w:sz w:val="16"/>
                    </w:rPr>
                    <w:t>520</w:t>
                  </w:r>
                </w:p>
              </w:tc>
            </w:tr>
            <w:tr w:rsidR="008E1224" w:rsidRPr="008E1224" w14:paraId="79D6B44B" w14:textId="77777777" w:rsidTr="008E1224">
              <w:trPr>
                <w:trHeight w:val="500"/>
              </w:trPr>
              <w:tc>
                <w:tcPr>
                  <w:tcW w:w="1110" w:type="dxa"/>
                </w:tcPr>
                <w:p w14:paraId="7CA5B77C" w14:textId="77777777" w:rsidR="008E1224" w:rsidRPr="008E1224" w:rsidRDefault="006F5F20" w:rsidP="002E7519">
                  <w:pPr>
                    <w:spacing w:before="150" w:after="150"/>
                    <w:jc w:val="center"/>
                    <w:rPr>
                      <w:rFonts w:asciiTheme="majorHAnsi" w:hAnsiTheme="majorHAnsi"/>
                      <w:sz w:val="16"/>
                    </w:rPr>
                  </w:pPr>
                  <w:r>
                    <w:rPr>
                      <w:rFonts w:asciiTheme="majorHAnsi" w:hAnsiTheme="majorHAnsi"/>
                      <w:sz w:val="16"/>
                    </w:rPr>
                    <w:t>1375</w:t>
                  </w:r>
                </w:p>
              </w:tc>
              <w:tc>
                <w:tcPr>
                  <w:tcW w:w="1013" w:type="dxa"/>
                </w:tcPr>
                <w:p w14:paraId="7C7D1CAF" w14:textId="77777777" w:rsidR="008E1224" w:rsidRPr="008E1224" w:rsidRDefault="006F5F20" w:rsidP="002E7519">
                  <w:pPr>
                    <w:spacing w:before="150" w:after="150"/>
                    <w:jc w:val="center"/>
                    <w:rPr>
                      <w:rFonts w:asciiTheme="majorHAnsi" w:hAnsiTheme="majorHAnsi"/>
                      <w:sz w:val="16"/>
                    </w:rPr>
                  </w:pPr>
                  <w:r>
                    <w:rPr>
                      <w:rFonts w:asciiTheme="majorHAnsi" w:hAnsiTheme="majorHAnsi"/>
                      <w:sz w:val="16"/>
                    </w:rPr>
                    <w:t>2428</w:t>
                  </w:r>
                </w:p>
              </w:tc>
              <w:tc>
                <w:tcPr>
                  <w:tcW w:w="1013" w:type="dxa"/>
                </w:tcPr>
                <w:p w14:paraId="66C26387" w14:textId="77777777" w:rsidR="008E1224" w:rsidRPr="008E1224" w:rsidRDefault="006F5F20" w:rsidP="002E7519">
                  <w:pPr>
                    <w:spacing w:before="150" w:after="150"/>
                    <w:jc w:val="center"/>
                    <w:rPr>
                      <w:rFonts w:asciiTheme="majorHAnsi" w:hAnsiTheme="majorHAnsi"/>
                      <w:sz w:val="16"/>
                    </w:rPr>
                  </w:pPr>
                  <w:r>
                    <w:rPr>
                      <w:rFonts w:asciiTheme="majorHAnsi" w:hAnsiTheme="majorHAnsi"/>
                      <w:sz w:val="16"/>
                    </w:rPr>
                    <w:t>955</w:t>
                  </w:r>
                </w:p>
              </w:tc>
              <w:tc>
                <w:tcPr>
                  <w:tcW w:w="1013" w:type="dxa"/>
                </w:tcPr>
                <w:p w14:paraId="4A7118EB" w14:textId="77777777" w:rsidR="008E1224" w:rsidRPr="008E1224" w:rsidRDefault="006F5F20" w:rsidP="002E7519">
                  <w:pPr>
                    <w:spacing w:before="150" w:after="150"/>
                    <w:jc w:val="center"/>
                    <w:rPr>
                      <w:rFonts w:asciiTheme="majorHAnsi" w:hAnsiTheme="majorHAnsi"/>
                      <w:sz w:val="16"/>
                    </w:rPr>
                  </w:pPr>
                  <w:r>
                    <w:rPr>
                      <w:rFonts w:asciiTheme="majorHAnsi" w:hAnsiTheme="majorHAnsi"/>
                      <w:sz w:val="16"/>
                    </w:rPr>
                    <w:t>688</w:t>
                  </w:r>
                </w:p>
              </w:tc>
              <w:tc>
                <w:tcPr>
                  <w:tcW w:w="887" w:type="dxa"/>
                </w:tcPr>
                <w:p w14:paraId="6FD5D845" w14:textId="77777777" w:rsidR="008E1224" w:rsidRPr="008E1224" w:rsidRDefault="006F5F20" w:rsidP="002E7519">
                  <w:pPr>
                    <w:spacing w:before="150" w:after="150"/>
                    <w:jc w:val="center"/>
                    <w:rPr>
                      <w:rFonts w:asciiTheme="majorHAnsi" w:hAnsiTheme="majorHAnsi"/>
                      <w:sz w:val="16"/>
                    </w:rPr>
                  </w:pPr>
                  <w:r>
                    <w:rPr>
                      <w:rFonts w:asciiTheme="majorHAnsi" w:hAnsiTheme="majorHAnsi"/>
                      <w:sz w:val="16"/>
                    </w:rPr>
                    <w:t>5446</w:t>
                  </w:r>
                </w:p>
              </w:tc>
            </w:tr>
            <w:tr w:rsidR="008E1224" w:rsidRPr="008E1224" w14:paraId="009F04DF" w14:textId="77777777" w:rsidTr="008E1224">
              <w:trPr>
                <w:trHeight w:val="486"/>
              </w:trPr>
              <w:tc>
                <w:tcPr>
                  <w:tcW w:w="1110" w:type="dxa"/>
                </w:tcPr>
                <w:p w14:paraId="3CCF8A5F" w14:textId="77777777" w:rsidR="008E1224" w:rsidRPr="008E1224" w:rsidRDefault="006F5F20" w:rsidP="002E7519">
                  <w:pPr>
                    <w:spacing w:before="150" w:after="150"/>
                    <w:jc w:val="center"/>
                    <w:rPr>
                      <w:rFonts w:asciiTheme="majorHAnsi" w:hAnsiTheme="majorHAnsi"/>
                      <w:sz w:val="16"/>
                    </w:rPr>
                  </w:pPr>
                  <w:r>
                    <w:rPr>
                      <w:rFonts w:asciiTheme="majorHAnsi" w:hAnsiTheme="majorHAnsi"/>
                      <w:sz w:val="16"/>
                    </w:rPr>
                    <w:t>1918</w:t>
                  </w:r>
                </w:p>
              </w:tc>
              <w:tc>
                <w:tcPr>
                  <w:tcW w:w="1013" w:type="dxa"/>
                </w:tcPr>
                <w:p w14:paraId="00FC325C" w14:textId="77777777" w:rsidR="008E1224" w:rsidRPr="008E1224" w:rsidRDefault="006F5F20" w:rsidP="002E7519">
                  <w:pPr>
                    <w:spacing w:before="150" w:after="150"/>
                    <w:jc w:val="center"/>
                    <w:rPr>
                      <w:rFonts w:asciiTheme="majorHAnsi" w:hAnsiTheme="majorHAnsi"/>
                      <w:sz w:val="16"/>
                    </w:rPr>
                  </w:pPr>
                  <w:r>
                    <w:rPr>
                      <w:rFonts w:asciiTheme="majorHAnsi" w:hAnsiTheme="majorHAnsi"/>
                      <w:sz w:val="16"/>
                    </w:rPr>
                    <w:t>3451</w:t>
                  </w:r>
                </w:p>
              </w:tc>
              <w:tc>
                <w:tcPr>
                  <w:tcW w:w="1013" w:type="dxa"/>
                </w:tcPr>
                <w:p w14:paraId="6624B0B6" w14:textId="77777777" w:rsidR="008E1224" w:rsidRPr="008E1224" w:rsidRDefault="006F5F20" w:rsidP="002E7519">
                  <w:pPr>
                    <w:spacing w:before="150" w:after="150"/>
                    <w:jc w:val="center"/>
                    <w:rPr>
                      <w:rFonts w:asciiTheme="majorHAnsi" w:hAnsiTheme="majorHAnsi"/>
                      <w:sz w:val="16"/>
                    </w:rPr>
                  </w:pPr>
                  <w:r>
                    <w:rPr>
                      <w:rFonts w:asciiTheme="majorHAnsi" w:hAnsiTheme="majorHAnsi"/>
                      <w:sz w:val="16"/>
                    </w:rPr>
                    <w:t>1609</w:t>
                  </w:r>
                </w:p>
              </w:tc>
              <w:tc>
                <w:tcPr>
                  <w:tcW w:w="1013" w:type="dxa"/>
                </w:tcPr>
                <w:p w14:paraId="289C264A" w14:textId="77777777" w:rsidR="008E1224" w:rsidRPr="008E1224" w:rsidRDefault="006F5F20" w:rsidP="002E7519">
                  <w:pPr>
                    <w:spacing w:before="150" w:after="150"/>
                    <w:jc w:val="center"/>
                    <w:rPr>
                      <w:rFonts w:asciiTheme="majorHAnsi" w:hAnsiTheme="majorHAnsi"/>
                      <w:sz w:val="16"/>
                    </w:rPr>
                  </w:pPr>
                  <w:r>
                    <w:rPr>
                      <w:rFonts w:asciiTheme="majorHAnsi" w:hAnsiTheme="majorHAnsi"/>
                      <w:sz w:val="16"/>
                    </w:rPr>
                    <w:t>1262</w:t>
                  </w:r>
                </w:p>
              </w:tc>
              <w:tc>
                <w:tcPr>
                  <w:tcW w:w="887" w:type="dxa"/>
                </w:tcPr>
                <w:p w14:paraId="0975A09B" w14:textId="77777777" w:rsidR="008E1224" w:rsidRPr="008E1224" w:rsidRDefault="006F5F20" w:rsidP="002E7519">
                  <w:pPr>
                    <w:spacing w:before="150" w:after="150"/>
                    <w:jc w:val="center"/>
                    <w:rPr>
                      <w:rFonts w:asciiTheme="majorHAnsi" w:hAnsiTheme="majorHAnsi"/>
                      <w:sz w:val="16"/>
                    </w:rPr>
                  </w:pPr>
                  <w:r>
                    <w:rPr>
                      <w:rFonts w:asciiTheme="majorHAnsi" w:hAnsiTheme="majorHAnsi"/>
                      <w:sz w:val="16"/>
                    </w:rPr>
                    <w:t>8240</w:t>
                  </w:r>
                </w:p>
              </w:tc>
            </w:tr>
            <w:tr w:rsidR="008E1224" w:rsidRPr="008E1224" w14:paraId="113E9DBA" w14:textId="77777777" w:rsidTr="008E1224">
              <w:trPr>
                <w:trHeight w:val="486"/>
              </w:trPr>
              <w:tc>
                <w:tcPr>
                  <w:tcW w:w="1110" w:type="dxa"/>
                </w:tcPr>
                <w:p w14:paraId="6F8A9914" w14:textId="77777777" w:rsidR="008E1224" w:rsidRPr="008E1224" w:rsidRDefault="006F5F20" w:rsidP="002E7519">
                  <w:pPr>
                    <w:spacing w:before="150" w:after="150"/>
                    <w:jc w:val="center"/>
                    <w:rPr>
                      <w:rFonts w:asciiTheme="majorHAnsi" w:hAnsiTheme="majorHAnsi"/>
                      <w:sz w:val="16"/>
                    </w:rPr>
                  </w:pPr>
                  <w:r>
                    <w:rPr>
                      <w:rFonts w:asciiTheme="majorHAnsi" w:hAnsiTheme="majorHAnsi"/>
                      <w:sz w:val="16"/>
                    </w:rPr>
                    <w:t>2769</w:t>
                  </w:r>
                </w:p>
              </w:tc>
              <w:tc>
                <w:tcPr>
                  <w:tcW w:w="1013" w:type="dxa"/>
                </w:tcPr>
                <w:p w14:paraId="331F8BB4" w14:textId="77777777" w:rsidR="008E1224" w:rsidRPr="008E1224" w:rsidRDefault="006F5F20" w:rsidP="002E7519">
                  <w:pPr>
                    <w:spacing w:before="150" w:after="150"/>
                    <w:jc w:val="center"/>
                    <w:rPr>
                      <w:rFonts w:asciiTheme="majorHAnsi" w:hAnsiTheme="majorHAnsi"/>
                      <w:sz w:val="16"/>
                    </w:rPr>
                  </w:pPr>
                  <w:r>
                    <w:rPr>
                      <w:rFonts w:asciiTheme="majorHAnsi" w:hAnsiTheme="majorHAnsi"/>
                      <w:sz w:val="16"/>
                    </w:rPr>
                    <w:t>2627</w:t>
                  </w:r>
                </w:p>
              </w:tc>
              <w:tc>
                <w:tcPr>
                  <w:tcW w:w="1013" w:type="dxa"/>
                </w:tcPr>
                <w:p w14:paraId="5C3F4BEF" w14:textId="77777777" w:rsidR="008E1224" w:rsidRPr="008E1224" w:rsidRDefault="006F5F20" w:rsidP="002E7519">
                  <w:pPr>
                    <w:spacing w:before="150" w:after="150"/>
                    <w:jc w:val="center"/>
                    <w:rPr>
                      <w:rFonts w:asciiTheme="majorHAnsi" w:hAnsiTheme="majorHAnsi"/>
                      <w:sz w:val="16"/>
                    </w:rPr>
                  </w:pPr>
                  <w:r>
                    <w:rPr>
                      <w:rFonts w:asciiTheme="majorHAnsi" w:hAnsiTheme="majorHAnsi"/>
                      <w:sz w:val="16"/>
                    </w:rPr>
                    <w:t>1035</w:t>
                  </w:r>
                </w:p>
              </w:tc>
              <w:tc>
                <w:tcPr>
                  <w:tcW w:w="1013" w:type="dxa"/>
                </w:tcPr>
                <w:p w14:paraId="0350FDF9" w14:textId="77777777" w:rsidR="008E1224" w:rsidRPr="008E1224" w:rsidRDefault="006F5F20" w:rsidP="002E7519">
                  <w:pPr>
                    <w:spacing w:before="150" w:after="150"/>
                    <w:jc w:val="center"/>
                    <w:rPr>
                      <w:rFonts w:asciiTheme="majorHAnsi" w:hAnsiTheme="majorHAnsi"/>
                      <w:sz w:val="16"/>
                    </w:rPr>
                  </w:pPr>
                  <w:r>
                    <w:rPr>
                      <w:rFonts w:asciiTheme="majorHAnsi" w:hAnsiTheme="majorHAnsi"/>
                      <w:sz w:val="16"/>
                    </w:rPr>
                    <w:t>965</w:t>
                  </w:r>
                </w:p>
              </w:tc>
              <w:tc>
                <w:tcPr>
                  <w:tcW w:w="887" w:type="dxa"/>
                </w:tcPr>
                <w:p w14:paraId="552BED62" w14:textId="77777777" w:rsidR="008E1224" w:rsidRPr="008E1224" w:rsidRDefault="006F5F20" w:rsidP="002E7519">
                  <w:pPr>
                    <w:spacing w:before="150" w:after="150"/>
                    <w:jc w:val="center"/>
                    <w:rPr>
                      <w:rFonts w:asciiTheme="majorHAnsi" w:hAnsiTheme="majorHAnsi"/>
                      <w:sz w:val="16"/>
                    </w:rPr>
                  </w:pPr>
                  <w:r>
                    <w:rPr>
                      <w:rFonts w:asciiTheme="majorHAnsi" w:hAnsiTheme="majorHAnsi"/>
                      <w:sz w:val="16"/>
                    </w:rPr>
                    <w:t>7396</w:t>
                  </w:r>
                </w:p>
              </w:tc>
            </w:tr>
            <w:tr w:rsidR="008E1224" w:rsidRPr="008E1224" w14:paraId="3828A7D4" w14:textId="77777777" w:rsidTr="008E1224">
              <w:trPr>
                <w:trHeight w:val="486"/>
              </w:trPr>
              <w:tc>
                <w:tcPr>
                  <w:tcW w:w="1110" w:type="dxa"/>
                </w:tcPr>
                <w:p w14:paraId="2A3599E0" w14:textId="77777777" w:rsidR="008E1224" w:rsidRPr="008E1224" w:rsidRDefault="00B04D0C" w:rsidP="002E7519">
                  <w:pPr>
                    <w:spacing w:before="150" w:after="150"/>
                    <w:jc w:val="center"/>
                    <w:rPr>
                      <w:rFonts w:asciiTheme="majorHAnsi" w:hAnsiTheme="majorHAnsi"/>
                      <w:sz w:val="16"/>
                    </w:rPr>
                  </w:pPr>
                  <w:r>
                    <w:rPr>
                      <w:rFonts w:asciiTheme="majorHAnsi" w:hAnsiTheme="majorHAnsi"/>
                      <w:sz w:val="16"/>
                    </w:rPr>
                    <w:t>4</w:t>
                  </w:r>
                </w:p>
              </w:tc>
              <w:tc>
                <w:tcPr>
                  <w:tcW w:w="1013" w:type="dxa"/>
                </w:tcPr>
                <w:p w14:paraId="655CEDC8" w14:textId="77777777" w:rsidR="008E1224" w:rsidRPr="008E1224" w:rsidRDefault="00B04D0C" w:rsidP="002E7519">
                  <w:pPr>
                    <w:spacing w:before="150" w:after="150"/>
                    <w:jc w:val="center"/>
                    <w:rPr>
                      <w:rFonts w:asciiTheme="majorHAnsi" w:hAnsiTheme="majorHAnsi"/>
                      <w:sz w:val="16"/>
                    </w:rPr>
                  </w:pPr>
                  <w:r>
                    <w:rPr>
                      <w:rFonts w:asciiTheme="majorHAnsi" w:hAnsiTheme="majorHAnsi"/>
                      <w:sz w:val="16"/>
                    </w:rPr>
                    <w:t>257</w:t>
                  </w:r>
                </w:p>
              </w:tc>
              <w:tc>
                <w:tcPr>
                  <w:tcW w:w="1013" w:type="dxa"/>
                </w:tcPr>
                <w:p w14:paraId="391AEF78" w14:textId="77777777" w:rsidR="008E1224" w:rsidRPr="008E1224" w:rsidRDefault="00B04D0C" w:rsidP="002E7519">
                  <w:pPr>
                    <w:spacing w:before="150" w:after="150"/>
                    <w:jc w:val="center"/>
                    <w:rPr>
                      <w:rFonts w:asciiTheme="majorHAnsi" w:hAnsiTheme="majorHAnsi"/>
                      <w:sz w:val="16"/>
                    </w:rPr>
                  </w:pPr>
                  <w:r>
                    <w:rPr>
                      <w:rFonts w:asciiTheme="majorHAnsi" w:hAnsiTheme="majorHAnsi"/>
                      <w:sz w:val="16"/>
                    </w:rPr>
                    <w:t>1448</w:t>
                  </w:r>
                </w:p>
              </w:tc>
              <w:tc>
                <w:tcPr>
                  <w:tcW w:w="1013" w:type="dxa"/>
                </w:tcPr>
                <w:p w14:paraId="596191F4" w14:textId="77777777" w:rsidR="008E1224" w:rsidRPr="008E1224" w:rsidRDefault="00B04D0C" w:rsidP="002E7519">
                  <w:pPr>
                    <w:spacing w:before="150" w:after="150"/>
                    <w:jc w:val="center"/>
                    <w:rPr>
                      <w:rFonts w:asciiTheme="majorHAnsi" w:hAnsiTheme="majorHAnsi"/>
                      <w:sz w:val="16"/>
                    </w:rPr>
                  </w:pPr>
                  <w:r>
                    <w:rPr>
                      <w:rFonts w:asciiTheme="majorHAnsi" w:hAnsiTheme="majorHAnsi"/>
                      <w:sz w:val="16"/>
                    </w:rPr>
                    <w:t>2737</w:t>
                  </w:r>
                </w:p>
              </w:tc>
              <w:tc>
                <w:tcPr>
                  <w:tcW w:w="887" w:type="dxa"/>
                </w:tcPr>
                <w:p w14:paraId="0F2922CC" w14:textId="77777777" w:rsidR="008E1224" w:rsidRPr="008E1224" w:rsidRDefault="00B04D0C" w:rsidP="002E7519">
                  <w:pPr>
                    <w:spacing w:before="150" w:after="150"/>
                    <w:jc w:val="center"/>
                    <w:rPr>
                      <w:rFonts w:asciiTheme="majorHAnsi" w:hAnsiTheme="majorHAnsi"/>
                      <w:sz w:val="16"/>
                    </w:rPr>
                  </w:pPr>
                  <w:r>
                    <w:rPr>
                      <w:rFonts w:asciiTheme="majorHAnsi" w:hAnsiTheme="majorHAnsi"/>
                      <w:sz w:val="16"/>
                    </w:rPr>
                    <w:t>4446</w:t>
                  </w:r>
                </w:p>
              </w:tc>
            </w:tr>
            <w:tr w:rsidR="008E1224" w:rsidRPr="008E1224" w14:paraId="7D4D0EE2" w14:textId="77777777" w:rsidTr="008E1224">
              <w:trPr>
                <w:trHeight w:val="486"/>
              </w:trPr>
              <w:tc>
                <w:tcPr>
                  <w:tcW w:w="1110" w:type="dxa"/>
                </w:tcPr>
                <w:p w14:paraId="0ABB40F1" w14:textId="77777777" w:rsidR="008E1224" w:rsidRPr="008E1224" w:rsidRDefault="006F5F20" w:rsidP="002E7519">
                  <w:pPr>
                    <w:spacing w:before="150" w:after="150"/>
                    <w:jc w:val="center"/>
                    <w:rPr>
                      <w:rFonts w:asciiTheme="majorHAnsi" w:hAnsiTheme="majorHAnsi"/>
                      <w:b/>
                      <w:sz w:val="16"/>
                    </w:rPr>
                  </w:pPr>
                  <w:r>
                    <w:rPr>
                      <w:rFonts w:asciiTheme="majorHAnsi" w:hAnsiTheme="majorHAnsi"/>
                      <w:b/>
                      <w:sz w:val="16"/>
                    </w:rPr>
                    <w:t>7263</w:t>
                  </w:r>
                </w:p>
              </w:tc>
              <w:tc>
                <w:tcPr>
                  <w:tcW w:w="1013" w:type="dxa"/>
                </w:tcPr>
                <w:p w14:paraId="4CB7179F" w14:textId="77777777" w:rsidR="008E1224" w:rsidRPr="008E1224" w:rsidRDefault="006F5F20" w:rsidP="002E7519">
                  <w:pPr>
                    <w:spacing w:before="150" w:after="150"/>
                    <w:jc w:val="center"/>
                    <w:rPr>
                      <w:rFonts w:asciiTheme="majorHAnsi" w:hAnsiTheme="majorHAnsi"/>
                      <w:b/>
                      <w:sz w:val="16"/>
                    </w:rPr>
                  </w:pPr>
                  <w:r>
                    <w:rPr>
                      <w:rFonts w:asciiTheme="majorHAnsi" w:hAnsiTheme="majorHAnsi"/>
                      <w:b/>
                      <w:sz w:val="16"/>
                    </w:rPr>
                    <w:t>11 489</w:t>
                  </w:r>
                </w:p>
              </w:tc>
              <w:tc>
                <w:tcPr>
                  <w:tcW w:w="1013" w:type="dxa"/>
                </w:tcPr>
                <w:p w14:paraId="2711FFD6" w14:textId="77777777" w:rsidR="008E1224" w:rsidRPr="008E1224" w:rsidRDefault="006F5F20" w:rsidP="002E7519">
                  <w:pPr>
                    <w:spacing w:before="150" w:after="150"/>
                    <w:jc w:val="center"/>
                    <w:rPr>
                      <w:rFonts w:asciiTheme="majorHAnsi" w:hAnsiTheme="majorHAnsi"/>
                      <w:b/>
                      <w:sz w:val="16"/>
                    </w:rPr>
                  </w:pPr>
                  <w:r>
                    <w:rPr>
                      <w:rFonts w:asciiTheme="majorHAnsi" w:hAnsiTheme="majorHAnsi"/>
                      <w:b/>
                      <w:sz w:val="16"/>
                    </w:rPr>
                    <w:t>6277</w:t>
                  </w:r>
                </w:p>
              </w:tc>
              <w:tc>
                <w:tcPr>
                  <w:tcW w:w="1013" w:type="dxa"/>
                </w:tcPr>
                <w:p w14:paraId="78907CBF" w14:textId="77777777" w:rsidR="008E1224" w:rsidRPr="008E1224" w:rsidRDefault="006F5F20" w:rsidP="002E7519">
                  <w:pPr>
                    <w:spacing w:before="150" w:after="150"/>
                    <w:jc w:val="center"/>
                    <w:rPr>
                      <w:rFonts w:asciiTheme="majorHAnsi" w:hAnsiTheme="majorHAnsi"/>
                      <w:b/>
                      <w:sz w:val="16"/>
                    </w:rPr>
                  </w:pPr>
                  <w:r>
                    <w:rPr>
                      <w:rFonts w:asciiTheme="majorHAnsi" w:hAnsiTheme="majorHAnsi"/>
                      <w:b/>
                      <w:sz w:val="16"/>
                    </w:rPr>
                    <w:t>6906</w:t>
                  </w:r>
                </w:p>
              </w:tc>
              <w:tc>
                <w:tcPr>
                  <w:tcW w:w="887" w:type="dxa"/>
                </w:tcPr>
                <w:p w14:paraId="5A0E9A94" w14:textId="77777777" w:rsidR="008E1224" w:rsidRPr="008E1224" w:rsidRDefault="006F5F20" w:rsidP="002E7519">
                  <w:pPr>
                    <w:spacing w:before="150" w:after="150"/>
                    <w:jc w:val="center"/>
                    <w:rPr>
                      <w:rFonts w:asciiTheme="majorHAnsi" w:hAnsiTheme="majorHAnsi"/>
                      <w:b/>
                      <w:sz w:val="16"/>
                    </w:rPr>
                  </w:pPr>
                  <w:r>
                    <w:rPr>
                      <w:rFonts w:asciiTheme="majorHAnsi" w:hAnsiTheme="majorHAnsi"/>
                      <w:b/>
                      <w:sz w:val="16"/>
                    </w:rPr>
                    <w:t>31935</w:t>
                  </w:r>
                </w:p>
              </w:tc>
            </w:tr>
          </w:tbl>
          <w:p w14:paraId="1040DC41" w14:textId="77777777" w:rsidR="005E49DF" w:rsidRDefault="005E49DF" w:rsidP="002E7519">
            <w:pPr>
              <w:jc w:val="center"/>
              <w:rPr>
                <w:rFonts w:asciiTheme="majorHAnsi" w:hAnsiTheme="majorHAnsi"/>
              </w:rPr>
            </w:pPr>
          </w:p>
        </w:tc>
      </w:tr>
    </w:tbl>
    <w:p w14:paraId="131EECF5" w14:textId="77777777" w:rsidR="005E49DF" w:rsidRDefault="005E49DF" w:rsidP="005E49DF">
      <w:pPr>
        <w:spacing w:after="0" w:line="240" w:lineRule="auto"/>
        <w:jc w:val="both"/>
        <w:rPr>
          <w:rFonts w:asciiTheme="majorHAnsi" w:hAnsiTheme="majorHAnsi"/>
          <w:highlight w:val="cyan"/>
        </w:rPr>
      </w:pPr>
    </w:p>
    <w:p w14:paraId="247533D2" w14:textId="77777777" w:rsidR="001D056A" w:rsidRDefault="001D056A" w:rsidP="005E49DF">
      <w:pPr>
        <w:spacing w:after="0" w:line="240" w:lineRule="auto"/>
        <w:jc w:val="both"/>
        <w:rPr>
          <w:rFonts w:asciiTheme="majorHAnsi" w:hAnsiTheme="majorHAnsi"/>
          <w:highlight w:val="cyan"/>
        </w:rPr>
      </w:pPr>
    </w:p>
    <w:p w14:paraId="3F51B756" w14:textId="77777777" w:rsidR="001D056A" w:rsidRDefault="001D056A" w:rsidP="005E49DF">
      <w:pPr>
        <w:spacing w:after="0" w:line="240" w:lineRule="auto"/>
        <w:jc w:val="both"/>
        <w:rPr>
          <w:rFonts w:asciiTheme="majorHAnsi" w:hAnsiTheme="majorHAnsi"/>
          <w:highlight w:val="cyan"/>
        </w:rPr>
      </w:pPr>
    </w:p>
    <w:p w14:paraId="3CF332FD" w14:textId="77777777" w:rsidR="001D056A" w:rsidRDefault="001D056A" w:rsidP="005E49DF">
      <w:pPr>
        <w:spacing w:after="0" w:line="240" w:lineRule="auto"/>
        <w:jc w:val="both"/>
        <w:rPr>
          <w:rFonts w:asciiTheme="majorHAnsi" w:hAnsiTheme="majorHAnsi"/>
          <w:highlight w:val="cyan"/>
        </w:rPr>
      </w:pPr>
    </w:p>
    <w:p w14:paraId="58F7D818" w14:textId="77777777" w:rsidR="005E49DF" w:rsidRDefault="005E49DF">
      <w:pPr>
        <w:rPr>
          <w:rStyle w:val="Accentuationdiscrte"/>
          <w:rFonts w:asciiTheme="majorHAnsi" w:eastAsiaTheme="majorEastAsia" w:hAnsiTheme="majorHAnsi" w:cstheme="majorBidi"/>
          <w:b/>
          <w:bCs/>
          <w:i w:val="0"/>
          <w:sz w:val="24"/>
        </w:rPr>
      </w:pPr>
      <w:r>
        <w:rPr>
          <w:rStyle w:val="Accentuationdiscrte"/>
          <w:rFonts w:asciiTheme="majorHAnsi" w:eastAsiaTheme="majorEastAsia" w:hAnsiTheme="majorHAnsi" w:cstheme="majorBidi"/>
          <w:b/>
          <w:bCs/>
          <w:i w:val="0"/>
          <w:sz w:val="24"/>
        </w:rPr>
        <w:br w:type="page"/>
      </w:r>
    </w:p>
    <w:p w14:paraId="46BB833A" w14:textId="77777777" w:rsidR="00C30E72" w:rsidRDefault="00C30E72">
      <w:pPr>
        <w:rPr>
          <w:rStyle w:val="Accentuationdiscrte"/>
          <w:rFonts w:asciiTheme="majorHAnsi" w:eastAsiaTheme="majorEastAsia" w:hAnsiTheme="majorHAnsi" w:cstheme="majorBidi"/>
          <w:b/>
          <w:bCs/>
          <w:i w:val="0"/>
          <w:sz w:val="24"/>
        </w:rPr>
      </w:pPr>
    </w:p>
    <w:p w14:paraId="22A61985" w14:textId="592DC7CD" w:rsidR="00C30E72" w:rsidRPr="004A2CA5" w:rsidRDefault="00C30E72" w:rsidP="00403FF1">
      <w:pPr>
        <w:jc w:val="center"/>
        <w:rPr>
          <w:rStyle w:val="Accentuationdiscrte"/>
          <w:rFonts w:asciiTheme="majorHAnsi" w:eastAsiaTheme="majorEastAsia" w:hAnsiTheme="majorHAnsi" w:cstheme="majorBidi"/>
          <w:b/>
          <w:bCs/>
          <w:i w:val="0"/>
          <w:color w:val="auto"/>
          <w:sz w:val="32"/>
          <w:szCs w:val="32"/>
        </w:rPr>
      </w:pPr>
      <w:r w:rsidRPr="004A2CA5">
        <w:rPr>
          <w:rStyle w:val="Accentuationdiscrte"/>
          <w:rFonts w:asciiTheme="majorHAnsi" w:eastAsiaTheme="majorEastAsia" w:hAnsiTheme="majorHAnsi" w:cstheme="majorBidi"/>
          <w:b/>
          <w:bCs/>
          <w:i w:val="0"/>
          <w:color w:val="auto"/>
          <w:sz w:val="32"/>
          <w:szCs w:val="32"/>
        </w:rPr>
        <w:t>Carte 1</w:t>
      </w:r>
    </w:p>
    <w:tbl>
      <w:tblPr>
        <w:tblStyle w:val="Grille"/>
        <w:tblW w:w="0" w:type="auto"/>
        <w:shd w:val="clear" w:color="auto" w:fill="FFFF66"/>
        <w:tblLook w:val="04A0" w:firstRow="1" w:lastRow="0" w:firstColumn="1" w:lastColumn="0" w:noHBand="0" w:noVBand="1"/>
      </w:tblPr>
      <w:tblGrid>
        <w:gridCol w:w="9576"/>
      </w:tblGrid>
      <w:tr w:rsidR="005E49DF" w14:paraId="5FC76E38" w14:textId="77777777" w:rsidTr="00BC7D54">
        <w:tc>
          <w:tcPr>
            <w:tcW w:w="13100" w:type="dxa"/>
            <w:shd w:val="clear" w:color="auto" w:fill="D9D9D9" w:themeFill="background1" w:themeFillShade="D9"/>
          </w:tcPr>
          <w:p w14:paraId="3729F5CC" w14:textId="77777777" w:rsidR="005E49DF" w:rsidRPr="000072B8" w:rsidRDefault="005E49DF" w:rsidP="005E49DF">
            <w:pPr>
              <w:spacing w:before="120" w:after="120"/>
              <w:rPr>
                <w:rFonts w:asciiTheme="majorHAnsi" w:hAnsiTheme="majorHAnsi"/>
                <w:b/>
                <w:sz w:val="24"/>
              </w:rPr>
            </w:pPr>
            <w:r>
              <w:rPr>
                <w:rFonts w:asciiTheme="majorHAnsi" w:hAnsiTheme="majorHAnsi"/>
              </w:rPr>
              <w:br w:type="page"/>
            </w:r>
            <w:r w:rsidR="00F84007">
              <w:rPr>
                <w:rFonts w:asciiTheme="majorHAnsi" w:hAnsiTheme="majorHAnsi"/>
                <w:b/>
                <w:sz w:val="24"/>
              </w:rPr>
              <w:t>R</w:t>
            </w:r>
            <w:r>
              <w:rPr>
                <w:rFonts w:asciiTheme="majorHAnsi" w:hAnsiTheme="majorHAnsi"/>
                <w:b/>
                <w:sz w:val="24"/>
              </w:rPr>
              <w:t>ecension des écrits</w:t>
            </w:r>
            <w:r w:rsidR="00BC7D54">
              <w:rPr>
                <w:rFonts w:asciiTheme="majorHAnsi" w:hAnsiTheme="majorHAnsi"/>
                <w:b/>
                <w:sz w:val="24"/>
              </w:rPr>
              <w:t xml:space="preserve"> sur les facteurs de risque associés à l’abus physique</w:t>
            </w:r>
          </w:p>
        </w:tc>
      </w:tr>
    </w:tbl>
    <w:p w14:paraId="00DC55C1" w14:textId="77777777" w:rsidR="00897CE2" w:rsidRDefault="00897CE2" w:rsidP="00BC7D54">
      <w:pPr>
        <w:spacing w:after="0" w:line="240" w:lineRule="auto"/>
        <w:rPr>
          <w:rFonts w:asciiTheme="majorHAnsi" w:hAnsiTheme="majorHAnsi"/>
          <w:b/>
          <w:sz w:val="24"/>
        </w:rPr>
      </w:pPr>
    </w:p>
    <w:tbl>
      <w:tblPr>
        <w:tblStyle w:val="Grille"/>
        <w:tblW w:w="0" w:type="auto"/>
        <w:tblLook w:val="04A0" w:firstRow="1" w:lastRow="0" w:firstColumn="1" w:lastColumn="0" w:noHBand="0" w:noVBand="1"/>
      </w:tblPr>
      <w:tblGrid>
        <w:gridCol w:w="2518"/>
        <w:gridCol w:w="7058"/>
      </w:tblGrid>
      <w:tr w:rsidR="00B85F19" w:rsidRPr="005E49DF" w14:paraId="5AEAB49D" w14:textId="77777777" w:rsidTr="00B85F19">
        <w:tc>
          <w:tcPr>
            <w:tcW w:w="2518" w:type="dxa"/>
          </w:tcPr>
          <w:p w14:paraId="5ECB7094" w14:textId="77777777" w:rsidR="00B85F19" w:rsidRPr="00B214AE" w:rsidRDefault="00B85F19" w:rsidP="00B85F19">
            <w:pPr>
              <w:spacing w:before="40" w:after="80"/>
              <w:rPr>
                <w:rFonts w:asciiTheme="majorHAnsi" w:hAnsiTheme="majorHAnsi"/>
              </w:rPr>
            </w:pPr>
            <w:r w:rsidRPr="00B214AE">
              <w:rPr>
                <w:rStyle w:val="Accentuationdiscrte"/>
                <w:rFonts w:asciiTheme="majorHAnsi" w:hAnsiTheme="majorHAnsi"/>
                <w:b/>
                <w:i w:val="0"/>
                <w:color w:val="auto"/>
              </w:rPr>
              <w:t>Résultats de la méta-analyse de Stith et al. (2009)</w:t>
            </w:r>
          </w:p>
        </w:tc>
        <w:tc>
          <w:tcPr>
            <w:tcW w:w="7058" w:type="dxa"/>
          </w:tcPr>
          <w:p w14:paraId="3DAAC23F" w14:textId="77777777" w:rsidR="00B85F19" w:rsidRPr="00A73609" w:rsidRDefault="00B85F19" w:rsidP="00B85F19">
            <w:pPr>
              <w:spacing w:before="40" w:after="80"/>
              <w:rPr>
                <w:rFonts w:asciiTheme="majorHAnsi" w:hAnsiTheme="majorHAnsi"/>
                <w:spacing w:val="-4"/>
              </w:rPr>
            </w:pPr>
            <w:r w:rsidRPr="00B214AE">
              <w:rPr>
                <w:rFonts w:asciiTheme="majorHAnsi" w:hAnsiTheme="majorHAnsi"/>
              </w:rPr>
              <w:t xml:space="preserve">Dans leur méta-analyse, Stith </w:t>
            </w:r>
            <w:r w:rsidRPr="00B214AE">
              <w:rPr>
                <w:rFonts w:asciiTheme="majorHAnsi" w:hAnsiTheme="majorHAnsi"/>
              </w:rPr>
              <w:fldChar w:fldCharType="begin"/>
            </w:r>
            <w:r w:rsidRPr="00B214AE">
              <w:rPr>
                <w:rFonts w:asciiTheme="majorHAnsi" w:hAnsiTheme="majorHAnsi"/>
              </w:rPr>
              <w:instrText xml:space="preserve"> ADDIN EN.CITE &lt;EndNote&gt;&lt;Cite ExcludeAuth="1"&gt;&lt;Author&gt;Stith&lt;/Author&gt;&lt;Year&gt;2009&lt;/Year&gt;&lt;RecNum&gt;3383&lt;/RecNum&gt;&lt;DisplayText&gt;(2009)&lt;/DisplayText&gt;&lt;record&gt;&lt;rec-number&gt;3383&lt;/rec-number&gt;&lt;foreign-keys&gt;&lt;key app="EN" db-id="vaxrzs5ed9dd2oezw5epfvd5x0fdxxzv5ad0"&gt;3383&lt;/key&gt;&lt;/foreign-keys&gt;&lt;ref-type name="Journal Article"&gt;17&lt;/ref-type&gt;&lt;contributors&gt;&lt;authors&gt;&lt;author&gt;Stith, Sandra M.&lt;/author&gt;&lt;author&gt;Liu, Ting&lt;/author&gt;&lt;author&gt;Davies, L. Christopher&lt;/author&gt;&lt;author&gt;Boykin, Esther L.&lt;/author&gt;&lt;author&gt;Alder, Meagan C.&lt;/author&gt;&lt;author&gt;Harris, Jennifer M.&lt;/author&gt;&lt;author&gt;Som, Anurag&lt;/author&gt;&lt;author&gt;McPherson, Mary&lt;/author&gt;&lt;author&gt;Dees, J.E.M.E.G.&lt;/author&gt;&lt;/authors&gt;&lt;/contributors&gt;&lt;titles&gt;&lt;title&gt;Risk Factors in Child Maltreatment: A Meta-Analytic Review of the Literature&lt;/title&gt;&lt;secondary-title&gt;Aggression and Violent Behavior&lt;/secondary-title&gt;&lt;/titles&gt;&lt;periodical&gt;&lt;full-title&gt;Aggression and Violent Behavior&lt;/full-title&gt;&lt;/periodical&gt;&lt;pages&gt;13-29&lt;/pages&gt;&lt;volume&gt;14&lt;/volume&gt;&lt;number&gt;1&lt;/number&gt;&lt;dates&gt;&lt;year&gt;2009&lt;/year&gt;&lt;/dates&gt;&lt;urls&gt;&lt;/urls&gt;&lt;electronic-resource-num&gt;10.1016/j.avb.2006.03.006&lt;/electronic-resource-num&gt;&lt;/record&gt;&lt;/Cite&gt;&lt;/EndNote&gt;</w:instrText>
            </w:r>
            <w:r w:rsidRPr="00B214AE">
              <w:rPr>
                <w:rFonts w:asciiTheme="majorHAnsi" w:hAnsiTheme="majorHAnsi"/>
              </w:rPr>
              <w:fldChar w:fldCharType="separate"/>
            </w:r>
            <w:r w:rsidRPr="00B214AE">
              <w:rPr>
                <w:rFonts w:asciiTheme="majorHAnsi" w:hAnsiTheme="majorHAnsi"/>
                <w:noProof/>
              </w:rPr>
              <w:t>(</w:t>
            </w:r>
            <w:hyperlink w:anchor="_ENREF_210" w:tooltip="Stith, 2009 #3383" w:history="1">
              <w:r w:rsidRPr="00B214AE">
                <w:rPr>
                  <w:rFonts w:asciiTheme="majorHAnsi" w:hAnsiTheme="majorHAnsi"/>
                  <w:noProof/>
                </w:rPr>
                <w:t>2009</w:t>
              </w:r>
            </w:hyperlink>
            <w:r w:rsidRPr="00B214AE">
              <w:rPr>
                <w:rFonts w:asciiTheme="majorHAnsi" w:hAnsiTheme="majorHAnsi"/>
                <w:noProof/>
              </w:rPr>
              <w:t>)</w:t>
            </w:r>
            <w:r w:rsidRPr="00B214AE">
              <w:rPr>
                <w:rFonts w:asciiTheme="majorHAnsi" w:hAnsiTheme="majorHAnsi"/>
              </w:rPr>
              <w:fldChar w:fldCharType="end"/>
            </w:r>
            <w:r w:rsidRPr="00B214AE">
              <w:rPr>
                <w:rFonts w:asciiTheme="majorHAnsi" w:hAnsiTheme="majorHAnsi"/>
              </w:rPr>
              <w:t xml:space="preserve"> et ses collègues </w:t>
            </w:r>
            <w:r>
              <w:rPr>
                <w:rFonts w:asciiTheme="majorHAnsi" w:hAnsiTheme="majorHAnsi"/>
              </w:rPr>
              <w:t xml:space="preserve">observent </w:t>
            </w:r>
            <w:r w:rsidRPr="00B214AE">
              <w:rPr>
                <w:rFonts w:asciiTheme="majorHAnsi" w:hAnsiTheme="majorHAnsi"/>
              </w:rPr>
              <w:t xml:space="preserve">une taille d’effet élevée entre la violence infligée aux enfants et les trois vulnérabilités suivantes : 1) la colère des parents / </w:t>
            </w:r>
            <w:r w:rsidRPr="00B549A0">
              <w:rPr>
                <w:rFonts w:asciiTheme="majorHAnsi" w:hAnsiTheme="majorHAnsi"/>
              </w:rPr>
              <w:t>leur hyperréactivité</w:t>
            </w:r>
            <w:r w:rsidRPr="00B214AE">
              <w:rPr>
                <w:rFonts w:asciiTheme="majorHAnsi" w:hAnsiTheme="majorHAnsi"/>
              </w:rPr>
              <w:t>; 2) les conflits familiaux et 3) la faible cohésion familiale</w:t>
            </w:r>
            <w:r>
              <w:rPr>
                <w:rFonts w:asciiTheme="majorHAnsi" w:hAnsiTheme="majorHAnsi"/>
              </w:rPr>
              <w:t>.</w:t>
            </w:r>
          </w:p>
        </w:tc>
      </w:tr>
    </w:tbl>
    <w:p w14:paraId="7799B541" w14:textId="77777777" w:rsidR="00B85F19" w:rsidRDefault="00B85F19" w:rsidP="00BC7D54">
      <w:pPr>
        <w:spacing w:after="0" w:line="240" w:lineRule="auto"/>
        <w:rPr>
          <w:rFonts w:asciiTheme="majorHAnsi" w:hAnsiTheme="majorHAnsi"/>
          <w:b/>
          <w:sz w:val="24"/>
        </w:rPr>
      </w:pPr>
    </w:p>
    <w:p w14:paraId="72D52FDA" w14:textId="77777777" w:rsidR="00B85F19" w:rsidRDefault="00B85F19" w:rsidP="00BC7D54">
      <w:pPr>
        <w:spacing w:after="0" w:line="240" w:lineRule="auto"/>
        <w:rPr>
          <w:rFonts w:asciiTheme="majorHAnsi" w:hAnsiTheme="majorHAnsi"/>
          <w:b/>
          <w:sz w:val="24"/>
        </w:rPr>
      </w:pPr>
    </w:p>
    <w:tbl>
      <w:tblPr>
        <w:tblStyle w:val="Grille"/>
        <w:tblW w:w="0" w:type="auto"/>
        <w:tblLook w:val="04A0" w:firstRow="1" w:lastRow="0" w:firstColumn="1" w:lastColumn="0" w:noHBand="0" w:noVBand="1"/>
      </w:tblPr>
      <w:tblGrid>
        <w:gridCol w:w="2518"/>
        <w:gridCol w:w="7058"/>
      </w:tblGrid>
      <w:tr w:rsidR="0041073F" w:rsidRPr="00A55400" w14:paraId="6A8A87CB" w14:textId="77777777" w:rsidTr="0041073F">
        <w:trPr>
          <w:tblHeader/>
        </w:trPr>
        <w:tc>
          <w:tcPr>
            <w:tcW w:w="9576" w:type="dxa"/>
            <w:gridSpan w:val="2"/>
            <w:shd w:val="clear" w:color="auto" w:fill="FA7406"/>
          </w:tcPr>
          <w:p w14:paraId="1FD286CF" w14:textId="77777777" w:rsidR="0041073F" w:rsidRPr="00A55400" w:rsidRDefault="0041073F" w:rsidP="0041073F">
            <w:pPr>
              <w:spacing w:before="60" w:after="60"/>
              <w:rPr>
                <w:rFonts w:asciiTheme="majorHAnsi" w:hAnsiTheme="majorHAnsi"/>
                <w:b/>
                <w:color w:val="C0504D" w:themeColor="accent2"/>
              </w:rPr>
            </w:pPr>
            <w:r>
              <w:rPr>
                <w:rFonts w:asciiTheme="majorHAnsi" w:hAnsiTheme="majorHAnsi"/>
                <w:b/>
              </w:rPr>
              <w:t>Vulnérabilités personnelles du ou des parents abuseurs</w:t>
            </w:r>
          </w:p>
        </w:tc>
      </w:tr>
      <w:tr w:rsidR="0041073F" w:rsidRPr="00503AC4" w14:paraId="1A48A2DE" w14:textId="77777777" w:rsidTr="0041073F">
        <w:tc>
          <w:tcPr>
            <w:tcW w:w="2518" w:type="dxa"/>
          </w:tcPr>
          <w:p w14:paraId="5F885EDB" w14:textId="77777777" w:rsidR="0041073F" w:rsidRDefault="0041073F" w:rsidP="0041073F">
            <w:pPr>
              <w:spacing w:before="40" w:after="80"/>
              <w:rPr>
                <w:rFonts w:asciiTheme="majorHAnsi" w:hAnsiTheme="majorHAnsi"/>
              </w:rPr>
            </w:pPr>
            <w:r>
              <w:rPr>
                <w:rFonts w:asciiTheme="majorHAnsi" w:hAnsiTheme="majorHAnsi"/>
              </w:rPr>
              <w:t>Être un homme.</w:t>
            </w:r>
            <w:r w:rsidRPr="009D63B2">
              <w:rPr>
                <w:noProof/>
                <w:lang w:eastAsia="fr-CA"/>
              </w:rPr>
              <w:t xml:space="preserve"> </w:t>
            </w:r>
          </w:p>
        </w:tc>
        <w:tc>
          <w:tcPr>
            <w:tcW w:w="7058" w:type="dxa"/>
          </w:tcPr>
          <w:p w14:paraId="0DABF37E" w14:textId="77777777" w:rsidR="0041073F" w:rsidRDefault="0041073F" w:rsidP="0041073F">
            <w:pPr>
              <w:spacing w:before="40" w:after="60"/>
              <w:rPr>
                <w:rFonts w:asciiTheme="majorHAnsi" w:hAnsiTheme="majorHAnsi"/>
              </w:rPr>
            </w:pPr>
            <w:r>
              <w:rPr>
                <w:rFonts w:asciiTheme="majorHAnsi" w:hAnsiTheme="majorHAnsi"/>
              </w:rPr>
              <w:t>Les</w:t>
            </w:r>
            <w:r w:rsidRPr="00F42B03">
              <w:rPr>
                <w:rFonts w:asciiTheme="majorHAnsi" w:hAnsiTheme="majorHAnsi"/>
                <w:b/>
              </w:rPr>
              <w:t xml:space="preserve"> hommes</w:t>
            </w:r>
            <w:r>
              <w:rPr>
                <w:rFonts w:asciiTheme="majorHAnsi" w:hAnsiTheme="majorHAnsi"/>
              </w:rPr>
              <w:t xml:space="preserve"> seraient davantage portés à commettre des abus physiques envers les enfants (Guterman, Lee, Lee, Waldfogel et Rathouz, 2009; Guterman et Lee, 2005). Plusieurs résultats d’études vont dans ce sens :</w:t>
            </w:r>
          </w:p>
          <w:p w14:paraId="18A8ECE3" w14:textId="77777777" w:rsidR="0041073F" w:rsidRPr="00C61B98" w:rsidRDefault="0041073F" w:rsidP="0041073F">
            <w:pPr>
              <w:pStyle w:val="Paragraphedeliste"/>
              <w:numPr>
                <w:ilvl w:val="0"/>
                <w:numId w:val="4"/>
              </w:numPr>
              <w:spacing w:before="40" w:after="60"/>
              <w:rPr>
                <w:rFonts w:asciiTheme="majorHAnsi" w:hAnsiTheme="majorHAnsi"/>
                <w:spacing w:val="-6"/>
              </w:rPr>
            </w:pPr>
            <w:r>
              <w:rPr>
                <w:rFonts w:asciiTheme="majorHAnsi" w:hAnsiTheme="majorHAnsi"/>
                <w:spacing w:val="-6"/>
              </w:rPr>
              <w:t>Au Canada, les pères seraient</w:t>
            </w:r>
            <w:r w:rsidRPr="00C61B98">
              <w:rPr>
                <w:rFonts w:asciiTheme="majorHAnsi" w:hAnsiTheme="majorHAnsi"/>
                <w:spacing w:val="-6"/>
              </w:rPr>
              <w:t xml:space="preserve"> </w:t>
            </w:r>
            <w:r>
              <w:rPr>
                <w:rFonts w:asciiTheme="majorHAnsi" w:hAnsiTheme="majorHAnsi"/>
                <w:spacing w:val="-6"/>
              </w:rPr>
              <w:t xml:space="preserve">impliqués </w:t>
            </w:r>
            <w:r w:rsidRPr="00C61B98">
              <w:rPr>
                <w:rFonts w:asciiTheme="majorHAnsi" w:hAnsiTheme="majorHAnsi"/>
                <w:spacing w:val="-6"/>
              </w:rPr>
              <w:t xml:space="preserve">dans </w:t>
            </w:r>
            <w:r w:rsidRPr="00AD18D8">
              <w:rPr>
                <w:rFonts w:asciiTheme="majorHAnsi" w:hAnsiTheme="majorHAnsi"/>
                <w:b/>
                <w:spacing w:val="-6"/>
              </w:rPr>
              <w:t>67 %</w:t>
            </w:r>
            <w:r w:rsidRPr="00C61B98">
              <w:rPr>
                <w:rFonts w:asciiTheme="majorHAnsi" w:hAnsiTheme="majorHAnsi"/>
                <w:spacing w:val="-6"/>
              </w:rPr>
              <w:t xml:space="preserve"> des cas d’abus physique (Francis et Wolfe, 2008).</w:t>
            </w:r>
          </w:p>
          <w:p w14:paraId="23947837" w14:textId="77777777" w:rsidR="0041073F" w:rsidRPr="008C487F" w:rsidRDefault="0041073F" w:rsidP="0041073F">
            <w:pPr>
              <w:pStyle w:val="Paragraphedeliste"/>
              <w:numPr>
                <w:ilvl w:val="0"/>
                <w:numId w:val="4"/>
              </w:numPr>
              <w:spacing w:before="40" w:after="60"/>
              <w:rPr>
                <w:rFonts w:asciiTheme="majorHAnsi" w:hAnsiTheme="majorHAnsi"/>
              </w:rPr>
            </w:pPr>
            <w:r w:rsidRPr="008C487F">
              <w:rPr>
                <w:rFonts w:asciiTheme="majorHAnsi" w:hAnsiTheme="majorHAnsi"/>
              </w:rPr>
              <w:t>Aux États-Unis, les pères biologiques seraient impliqués dans 73 % des agressions (Sunday et al., 2008).</w:t>
            </w:r>
          </w:p>
          <w:p w14:paraId="11D48EDB" w14:textId="77777777" w:rsidR="0041073F" w:rsidRDefault="0041073F" w:rsidP="0041073F">
            <w:pPr>
              <w:pStyle w:val="Paragraphedeliste"/>
              <w:numPr>
                <w:ilvl w:val="0"/>
                <w:numId w:val="4"/>
              </w:numPr>
              <w:spacing w:before="40" w:after="60"/>
              <w:rPr>
                <w:rFonts w:asciiTheme="majorHAnsi" w:hAnsiTheme="majorHAnsi"/>
              </w:rPr>
            </w:pPr>
            <w:r w:rsidRPr="00F42B03">
              <w:rPr>
                <w:rFonts w:asciiTheme="majorHAnsi" w:hAnsiTheme="majorHAnsi"/>
              </w:rPr>
              <w:t xml:space="preserve">Une étude sur le syndrome de l’enfant secoué démontre que le père est </w:t>
            </w:r>
            <w:r>
              <w:rPr>
                <w:rFonts w:asciiTheme="majorHAnsi" w:hAnsiTheme="majorHAnsi"/>
              </w:rPr>
              <w:t>abuseur</w:t>
            </w:r>
            <w:r w:rsidRPr="00F42B03">
              <w:rPr>
                <w:rFonts w:asciiTheme="majorHAnsi" w:hAnsiTheme="majorHAnsi"/>
              </w:rPr>
              <w:t xml:space="preserve"> dans </w:t>
            </w:r>
            <w:r>
              <w:rPr>
                <w:rFonts w:asciiTheme="majorHAnsi" w:hAnsiTheme="majorHAnsi"/>
              </w:rPr>
              <w:t>44 </w:t>
            </w:r>
            <w:r w:rsidRPr="00F42B03">
              <w:rPr>
                <w:rFonts w:asciiTheme="majorHAnsi" w:hAnsiTheme="majorHAnsi"/>
              </w:rPr>
              <w:t xml:space="preserve">% des cas, et le conjoint de la mère dans </w:t>
            </w:r>
            <w:r>
              <w:rPr>
                <w:rFonts w:asciiTheme="majorHAnsi" w:hAnsiTheme="majorHAnsi"/>
              </w:rPr>
              <w:t>20 </w:t>
            </w:r>
            <w:r w:rsidRPr="00F42B03">
              <w:rPr>
                <w:rFonts w:asciiTheme="majorHAnsi" w:hAnsiTheme="majorHAnsi"/>
              </w:rPr>
              <w:t>% des cas (Guterman et Lee, 2005).</w:t>
            </w:r>
          </w:p>
          <w:p w14:paraId="227915DE" w14:textId="77777777" w:rsidR="0041073F" w:rsidRPr="00503AC4" w:rsidRDefault="0041073F" w:rsidP="0041073F">
            <w:pPr>
              <w:pStyle w:val="Paragraphedeliste"/>
              <w:numPr>
                <w:ilvl w:val="0"/>
                <w:numId w:val="4"/>
              </w:numPr>
              <w:spacing w:before="40" w:after="60"/>
              <w:rPr>
                <w:rFonts w:asciiTheme="majorHAnsi" w:hAnsiTheme="majorHAnsi"/>
              </w:rPr>
            </w:pPr>
            <w:r>
              <w:rPr>
                <w:rFonts w:asciiTheme="majorHAnsi" w:hAnsiTheme="majorHAnsi"/>
              </w:rPr>
              <w:t>Une</w:t>
            </w:r>
            <w:r w:rsidRPr="00F42B03">
              <w:rPr>
                <w:rFonts w:asciiTheme="majorHAnsi" w:hAnsiTheme="majorHAnsi"/>
              </w:rPr>
              <w:t xml:space="preserve"> étude sur les décès d’enfants en lien avec la maltraitance montre que les pères sont responsables </w:t>
            </w:r>
            <w:r>
              <w:rPr>
                <w:rFonts w:asciiTheme="majorHAnsi" w:hAnsiTheme="majorHAnsi"/>
              </w:rPr>
              <w:t xml:space="preserve">des abus (Parle-t-on toujours des abus physique ou des abus en général?) </w:t>
            </w:r>
            <w:r w:rsidRPr="00F42B03">
              <w:rPr>
                <w:rFonts w:asciiTheme="majorHAnsi" w:hAnsiTheme="majorHAnsi"/>
              </w:rPr>
              <w:t xml:space="preserve">dans </w:t>
            </w:r>
            <w:r>
              <w:rPr>
                <w:rFonts w:asciiTheme="majorHAnsi" w:hAnsiTheme="majorHAnsi"/>
              </w:rPr>
              <w:t>23 </w:t>
            </w:r>
            <w:r w:rsidRPr="00F42B03">
              <w:rPr>
                <w:rFonts w:asciiTheme="majorHAnsi" w:hAnsiTheme="majorHAnsi"/>
              </w:rPr>
              <w:t>%</w:t>
            </w:r>
            <w:r>
              <w:rPr>
                <w:rFonts w:asciiTheme="majorHAnsi" w:hAnsiTheme="majorHAnsi"/>
              </w:rPr>
              <w:t xml:space="preserve"> des cas</w:t>
            </w:r>
            <w:r w:rsidRPr="00F42B03">
              <w:rPr>
                <w:rFonts w:asciiTheme="majorHAnsi" w:hAnsiTheme="majorHAnsi"/>
              </w:rPr>
              <w:t xml:space="preserve">, et les beaux-pères dans </w:t>
            </w:r>
            <w:r>
              <w:rPr>
                <w:rFonts w:asciiTheme="majorHAnsi" w:hAnsiTheme="majorHAnsi"/>
              </w:rPr>
              <w:t>44 </w:t>
            </w:r>
            <w:r w:rsidRPr="00F42B03">
              <w:rPr>
                <w:rFonts w:asciiTheme="majorHAnsi" w:hAnsiTheme="majorHAnsi"/>
              </w:rPr>
              <w:t>% des cas (Guterman et Lee, 2005).</w:t>
            </w:r>
          </w:p>
        </w:tc>
      </w:tr>
      <w:tr w:rsidR="0041073F" w:rsidRPr="009D63B2" w14:paraId="68FC7B4D" w14:textId="77777777" w:rsidTr="0041073F">
        <w:tc>
          <w:tcPr>
            <w:tcW w:w="2518" w:type="dxa"/>
          </w:tcPr>
          <w:p w14:paraId="6F9CE17B" w14:textId="77777777" w:rsidR="0041073F" w:rsidRDefault="0041073F" w:rsidP="0041073F">
            <w:pPr>
              <w:spacing w:before="40" w:after="80"/>
              <w:rPr>
                <w:rFonts w:asciiTheme="majorHAnsi" w:hAnsiTheme="majorHAnsi"/>
              </w:rPr>
            </w:pPr>
            <w:r>
              <w:rPr>
                <w:rFonts w:asciiTheme="majorHAnsi" w:hAnsiTheme="majorHAnsi"/>
              </w:rPr>
              <w:t>Jeunes parents.</w:t>
            </w:r>
          </w:p>
        </w:tc>
        <w:tc>
          <w:tcPr>
            <w:tcW w:w="7058" w:type="dxa"/>
          </w:tcPr>
          <w:p w14:paraId="70832CC8" w14:textId="77777777" w:rsidR="0041073F" w:rsidRDefault="0041073F" w:rsidP="0041073F">
            <w:pPr>
              <w:spacing w:before="40" w:after="40"/>
              <w:rPr>
                <w:rFonts w:asciiTheme="majorHAnsi" w:hAnsiTheme="majorHAnsi"/>
              </w:rPr>
            </w:pPr>
            <w:r>
              <w:rPr>
                <w:rFonts w:asciiTheme="majorHAnsi" w:hAnsiTheme="majorHAnsi"/>
              </w:rPr>
              <w:t xml:space="preserve">Le </w:t>
            </w:r>
            <w:r w:rsidRPr="009A0DBF">
              <w:rPr>
                <w:rFonts w:asciiTheme="majorHAnsi" w:hAnsiTheme="majorHAnsi"/>
                <w:b/>
              </w:rPr>
              <w:t>jeune âge</w:t>
            </w:r>
            <w:r>
              <w:rPr>
                <w:rFonts w:asciiTheme="majorHAnsi" w:hAnsiTheme="majorHAnsi"/>
              </w:rPr>
              <w:t xml:space="preserve"> des parents augmenterait le risque d’abus physique (Black </w:t>
            </w:r>
            <w:r w:rsidRPr="009E54F8">
              <w:rPr>
                <w:rFonts w:asciiTheme="majorHAnsi" w:hAnsiTheme="majorHAnsi"/>
              </w:rPr>
              <w:t>et al</w:t>
            </w:r>
            <w:r w:rsidRPr="001762FE">
              <w:rPr>
                <w:rFonts w:asciiTheme="majorHAnsi" w:hAnsiTheme="majorHAnsi"/>
                <w:i/>
              </w:rPr>
              <w:t>.,</w:t>
            </w:r>
            <w:r>
              <w:rPr>
                <w:rFonts w:asciiTheme="majorHAnsi" w:hAnsiTheme="majorHAnsi"/>
              </w:rPr>
              <w:t xml:space="preserve"> 2001; Hartley, 2002; Larrivée </w:t>
            </w:r>
            <w:r w:rsidRPr="009E54F8">
              <w:rPr>
                <w:rFonts w:asciiTheme="majorHAnsi" w:hAnsiTheme="majorHAnsi"/>
              </w:rPr>
              <w:t>et al</w:t>
            </w:r>
            <w:r w:rsidRPr="00E64FFE">
              <w:rPr>
                <w:rFonts w:asciiTheme="majorHAnsi" w:hAnsiTheme="majorHAnsi"/>
                <w:i/>
              </w:rPr>
              <w:t>.,</w:t>
            </w:r>
            <w:r>
              <w:rPr>
                <w:rFonts w:asciiTheme="majorHAnsi" w:hAnsiTheme="majorHAnsi"/>
              </w:rPr>
              <w:t xml:space="preserve"> 2007; MacMillan </w:t>
            </w:r>
            <w:r w:rsidRPr="009E54F8">
              <w:rPr>
                <w:rFonts w:asciiTheme="majorHAnsi" w:hAnsiTheme="majorHAnsi"/>
              </w:rPr>
              <w:t>et al</w:t>
            </w:r>
            <w:r w:rsidRPr="001762FE">
              <w:rPr>
                <w:rFonts w:asciiTheme="majorHAnsi" w:hAnsiTheme="majorHAnsi"/>
                <w:i/>
              </w:rPr>
              <w:t>.,</w:t>
            </w:r>
            <w:r>
              <w:rPr>
                <w:rFonts w:asciiTheme="majorHAnsi" w:hAnsiTheme="majorHAnsi"/>
              </w:rPr>
              <w:t xml:space="preserve"> 2013; Tajima, 2002).</w:t>
            </w:r>
          </w:p>
          <w:p w14:paraId="7359F3A8" w14:textId="77777777" w:rsidR="0041073F" w:rsidRDefault="0041073F" w:rsidP="0041073F">
            <w:pPr>
              <w:spacing w:before="40" w:after="40"/>
              <w:rPr>
                <w:rFonts w:asciiTheme="majorHAnsi" w:hAnsiTheme="majorHAnsi"/>
              </w:rPr>
            </w:pPr>
            <w:r>
              <w:rPr>
                <w:rFonts w:asciiTheme="majorHAnsi" w:hAnsiTheme="majorHAnsi"/>
              </w:rPr>
              <w:t xml:space="preserve">Le risque d’abus physique augmenterait lorsque la </w:t>
            </w:r>
            <w:r w:rsidRPr="00E91B79">
              <w:rPr>
                <w:rFonts w:asciiTheme="majorHAnsi" w:hAnsiTheme="majorHAnsi"/>
                <w:b/>
              </w:rPr>
              <w:t>mère est</w:t>
            </w:r>
            <w:r w:rsidRPr="00E91B79">
              <w:rPr>
                <w:rFonts w:asciiTheme="majorHAnsi" w:hAnsiTheme="majorHAnsi"/>
              </w:rPr>
              <w:t xml:space="preserve"> </w:t>
            </w:r>
            <w:r w:rsidRPr="00355C86">
              <w:rPr>
                <w:rFonts w:asciiTheme="majorHAnsi" w:hAnsiTheme="majorHAnsi"/>
                <w:b/>
              </w:rPr>
              <w:t>âgée de moins de 21 ans</w:t>
            </w:r>
            <w:r>
              <w:rPr>
                <w:rFonts w:asciiTheme="majorHAnsi" w:hAnsiTheme="majorHAnsi"/>
              </w:rPr>
              <w:t xml:space="preserve"> à la naissance de l’enfant (Tanaka, Georgiades, Boyle et MacMillan, 2014; Tucker et Rodriguez, 2014).</w:t>
            </w:r>
          </w:p>
          <w:p w14:paraId="5CE56FBD" w14:textId="77777777" w:rsidR="0041073F" w:rsidRPr="009D63B2" w:rsidRDefault="0041073F" w:rsidP="0041073F">
            <w:pPr>
              <w:spacing w:before="40" w:after="60"/>
              <w:rPr>
                <w:rFonts w:asciiTheme="majorHAnsi" w:hAnsiTheme="majorHAnsi"/>
                <w:spacing w:val="-2"/>
              </w:rPr>
            </w:pPr>
            <w:r w:rsidRPr="009D63B2">
              <w:rPr>
                <w:rFonts w:asciiTheme="majorHAnsi" w:hAnsiTheme="majorHAnsi"/>
                <w:spacing w:val="-2"/>
              </w:rPr>
              <w:t xml:space="preserve">Les </w:t>
            </w:r>
            <w:r>
              <w:rPr>
                <w:rFonts w:asciiTheme="majorHAnsi" w:hAnsiTheme="majorHAnsi"/>
                <w:spacing w:val="-2"/>
              </w:rPr>
              <w:t>jeunes pères</w:t>
            </w:r>
            <w:r w:rsidRPr="009D63B2">
              <w:rPr>
                <w:rFonts w:asciiTheme="majorHAnsi" w:hAnsiTheme="majorHAnsi"/>
                <w:spacing w:val="-2"/>
              </w:rPr>
              <w:t xml:space="preserve">, particulièrement les </w:t>
            </w:r>
            <w:r w:rsidRPr="009D63B2">
              <w:rPr>
                <w:rFonts w:asciiTheme="majorHAnsi" w:hAnsiTheme="majorHAnsi"/>
                <w:b/>
                <w:spacing w:val="-2"/>
              </w:rPr>
              <w:t>pères adolescents</w:t>
            </w:r>
            <w:r w:rsidRPr="009D63B2">
              <w:rPr>
                <w:rFonts w:asciiTheme="majorHAnsi" w:hAnsiTheme="majorHAnsi"/>
                <w:spacing w:val="-2"/>
              </w:rPr>
              <w:t>, sont plus à risque d’abus physique sur l’enfant</w:t>
            </w:r>
            <w:r>
              <w:rPr>
                <w:rFonts w:asciiTheme="majorHAnsi" w:hAnsiTheme="majorHAnsi"/>
                <w:spacing w:val="-2"/>
              </w:rPr>
              <w:t xml:space="preserve"> que les pères plus âgés</w:t>
            </w:r>
            <w:r w:rsidRPr="009D63B2">
              <w:rPr>
                <w:rFonts w:asciiTheme="majorHAnsi" w:hAnsiTheme="majorHAnsi"/>
                <w:spacing w:val="-2"/>
              </w:rPr>
              <w:t xml:space="preserve"> (Coohey, 2006; Guterman et Lee, 2005; Lee</w:t>
            </w:r>
            <w:r>
              <w:rPr>
                <w:rFonts w:asciiTheme="majorHAnsi" w:hAnsiTheme="majorHAnsi"/>
                <w:spacing w:val="-2"/>
              </w:rPr>
              <w:t xml:space="preserve">, Guterman et Lee, </w:t>
            </w:r>
            <w:r w:rsidRPr="009D63B2">
              <w:rPr>
                <w:rFonts w:asciiTheme="majorHAnsi" w:hAnsiTheme="majorHAnsi"/>
                <w:spacing w:val="-2"/>
              </w:rPr>
              <w:t xml:space="preserve">2008). Au moment de l’annonce de la grossesse, ces pères peuvent vivre un stress important, avoir des peurs ou d’autres émotions négatives. Après la naissance de l’enfant, ils seraient </w:t>
            </w:r>
            <w:r>
              <w:rPr>
                <w:rFonts w:asciiTheme="majorHAnsi" w:hAnsiTheme="majorHAnsi"/>
                <w:spacing w:val="-2"/>
              </w:rPr>
              <w:t>plus</w:t>
            </w:r>
            <w:r w:rsidRPr="009D63B2">
              <w:rPr>
                <w:rFonts w:asciiTheme="majorHAnsi" w:hAnsiTheme="majorHAnsi"/>
                <w:spacing w:val="-2"/>
              </w:rPr>
              <w:t xml:space="preserve"> enclins à avoir des attitudes et des comportements négatifs pouvant être associés à une diminution de leur implication auprès de leur famille, ou encore à une diminution de leur satisfaction en lien avec leur statut de parent (Guterman et Lee, 2005).</w:t>
            </w:r>
          </w:p>
        </w:tc>
      </w:tr>
      <w:tr w:rsidR="0041073F" w:rsidRPr="00355C86" w14:paraId="7F98AF3E" w14:textId="77777777" w:rsidTr="0041073F">
        <w:tc>
          <w:tcPr>
            <w:tcW w:w="2518" w:type="dxa"/>
          </w:tcPr>
          <w:p w14:paraId="1D29EAC6" w14:textId="77777777" w:rsidR="00C53202" w:rsidRDefault="00C53202" w:rsidP="0041073F">
            <w:pPr>
              <w:spacing w:before="40" w:after="80"/>
              <w:rPr>
                <w:rFonts w:asciiTheme="majorHAnsi" w:hAnsiTheme="majorHAnsi"/>
              </w:rPr>
            </w:pPr>
          </w:p>
          <w:p w14:paraId="6C205F28" w14:textId="77777777" w:rsidR="00C53202" w:rsidRDefault="00C53202" w:rsidP="0041073F">
            <w:pPr>
              <w:spacing w:before="40" w:after="80"/>
              <w:rPr>
                <w:rFonts w:asciiTheme="majorHAnsi" w:hAnsiTheme="majorHAnsi"/>
              </w:rPr>
            </w:pPr>
          </w:p>
          <w:p w14:paraId="57069887" w14:textId="77777777" w:rsidR="00C53202" w:rsidRDefault="0041073F" w:rsidP="0041073F">
            <w:pPr>
              <w:spacing w:before="40" w:after="80"/>
              <w:rPr>
                <w:rFonts w:asciiTheme="majorHAnsi" w:hAnsiTheme="majorHAnsi"/>
              </w:rPr>
            </w:pPr>
            <w:r>
              <w:rPr>
                <w:rFonts w:asciiTheme="majorHAnsi" w:hAnsiTheme="majorHAnsi"/>
              </w:rPr>
              <w:lastRenderedPageBreak/>
              <w:t>Problèmes de santé mentale</w:t>
            </w:r>
            <w:r w:rsidR="00C53202">
              <w:rPr>
                <w:rFonts w:asciiTheme="majorHAnsi" w:hAnsiTheme="majorHAnsi"/>
              </w:rPr>
              <w:t>/</w:t>
            </w:r>
          </w:p>
          <w:p w14:paraId="39132A6A" w14:textId="593F0879" w:rsidR="0041073F" w:rsidRPr="00A55400" w:rsidRDefault="00C53202" w:rsidP="0041073F">
            <w:pPr>
              <w:spacing w:before="40" w:after="80"/>
              <w:rPr>
                <w:rFonts w:asciiTheme="majorHAnsi" w:hAnsiTheme="majorHAnsi"/>
              </w:rPr>
            </w:pPr>
            <w:r>
              <w:rPr>
                <w:rFonts w:asciiTheme="majorHAnsi" w:hAnsiTheme="majorHAnsi"/>
              </w:rPr>
              <w:t>Trouble de personnalité narcissique et dépression</w:t>
            </w:r>
          </w:p>
        </w:tc>
        <w:tc>
          <w:tcPr>
            <w:tcW w:w="7058" w:type="dxa"/>
          </w:tcPr>
          <w:p w14:paraId="30EF7F56" w14:textId="77777777" w:rsidR="00C53202" w:rsidRDefault="00C53202" w:rsidP="0041073F">
            <w:pPr>
              <w:spacing w:before="40"/>
              <w:rPr>
                <w:rFonts w:asciiTheme="majorHAnsi" w:hAnsiTheme="majorHAnsi"/>
              </w:rPr>
            </w:pPr>
          </w:p>
          <w:p w14:paraId="6EF4DF2E" w14:textId="77777777" w:rsidR="00C53202" w:rsidRDefault="00C53202" w:rsidP="0041073F">
            <w:pPr>
              <w:spacing w:before="40"/>
              <w:rPr>
                <w:rFonts w:asciiTheme="majorHAnsi" w:hAnsiTheme="majorHAnsi"/>
              </w:rPr>
            </w:pPr>
          </w:p>
          <w:p w14:paraId="2F4EFE7F" w14:textId="77777777" w:rsidR="0041073F" w:rsidRDefault="0041073F" w:rsidP="0041073F">
            <w:pPr>
              <w:spacing w:before="40"/>
              <w:rPr>
                <w:rFonts w:asciiTheme="majorHAnsi" w:hAnsiTheme="majorHAnsi"/>
              </w:rPr>
            </w:pPr>
            <w:r>
              <w:rPr>
                <w:rFonts w:asciiTheme="majorHAnsi" w:hAnsiTheme="majorHAnsi"/>
              </w:rPr>
              <w:lastRenderedPageBreak/>
              <w:t xml:space="preserve">La mauvaise santé psychologique des parents constitue un facteur de risque important. Parmi les </w:t>
            </w:r>
            <w:r>
              <w:rPr>
                <w:rFonts w:asciiTheme="majorHAnsi" w:hAnsiTheme="majorHAnsi"/>
                <w:b/>
              </w:rPr>
              <w:t>problèmes de santé mentale</w:t>
            </w:r>
            <w:r>
              <w:rPr>
                <w:rFonts w:asciiTheme="majorHAnsi" w:hAnsiTheme="majorHAnsi"/>
              </w:rPr>
              <w:t xml:space="preserve"> liés à l’abus physique, il y a :</w:t>
            </w:r>
          </w:p>
          <w:p w14:paraId="04862DC0" w14:textId="77777777" w:rsidR="0041073F" w:rsidRDefault="0041073F" w:rsidP="0041073F">
            <w:pPr>
              <w:pStyle w:val="Paragraphedeliste"/>
              <w:numPr>
                <w:ilvl w:val="0"/>
                <w:numId w:val="3"/>
              </w:numPr>
              <w:spacing w:before="40" w:after="80"/>
              <w:rPr>
                <w:rFonts w:asciiTheme="majorHAnsi" w:hAnsiTheme="majorHAnsi"/>
              </w:rPr>
            </w:pPr>
            <w:r>
              <w:rPr>
                <w:rFonts w:asciiTheme="majorHAnsi" w:hAnsiTheme="majorHAnsi"/>
              </w:rPr>
              <w:t xml:space="preserve">Le </w:t>
            </w:r>
            <w:r w:rsidRPr="005C3D7A">
              <w:rPr>
                <w:rFonts w:asciiTheme="majorHAnsi" w:hAnsiTheme="majorHAnsi"/>
                <w:b/>
              </w:rPr>
              <w:t>stress</w:t>
            </w:r>
            <w:r>
              <w:rPr>
                <w:rFonts w:asciiTheme="majorHAnsi" w:hAnsiTheme="majorHAnsi"/>
              </w:rPr>
              <w:t xml:space="preserve"> (Bérgamo et Bazon, 2011; Berger, 2005; Black </w:t>
            </w:r>
            <w:r w:rsidRPr="009E54F8">
              <w:rPr>
                <w:rFonts w:asciiTheme="majorHAnsi" w:hAnsiTheme="majorHAnsi"/>
              </w:rPr>
              <w:t>et al</w:t>
            </w:r>
            <w:r w:rsidRPr="00397C2C">
              <w:rPr>
                <w:rFonts w:asciiTheme="majorHAnsi" w:hAnsiTheme="majorHAnsi"/>
                <w:i/>
              </w:rPr>
              <w:t>.,</w:t>
            </w:r>
            <w:r>
              <w:rPr>
                <w:rFonts w:asciiTheme="majorHAnsi" w:hAnsiTheme="majorHAnsi"/>
              </w:rPr>
              <w:t xml:space="preserve"> 2001; Dufour, Clément, Chamberland et Dubeau, 2011; Francis et Wolfe, 2008; Tajima, 2002; Tucker et Rodriguez, 2014).</w:t>
            </w:r>
          </w:p>
          <w:p w14:paraId="2A95C989" w14:textId="77777777" w:rsidR="0041073F" w:rsidRDefault="0041073F" w:rsidP="0041073F">
            <w:pPr>
              <w:pStyle w:val="Paragraphedeliste"/>
              <w:numPr>
                <w:ilvl w:val="0"/>
                <w:numId w:val="3"/>
              </w:numPr>
              <w:spacing w:before="40" w:after="80"/>
              <w:rPr>
                <w:rFonts w:asciiTheme="majorHAnsi" w:hAnsiTheme="majorHAnsi"/>
              </w:rPr>
            </w:pPr>
            <w:r>
              <w:rPr>
                <w:rFonts w:asciiTheme="majorHAnsi" w:hAnsiTheme="majorHAnsi"/>
              </w:rPr>
              <w:t xml:space="preserve">La </w:t>
            </w:r>
            <w:r w:rsidRPr="005C3D7A">
              <w:rPr>
                <w:rFonts w:asciiTheme="majorHAnsi" w:hAnsiTheme="majorHAnsi"/>
                <w:b/>
              </w:rPr>
              <w:t>dépression</w:t>
            </w:r>
            <w:r>
              <w:rPr>
                <w:rFonts w:asciiTheme="majorHAnsi" w:hAnsiTheme="majorHAnsi"/>
              </w:rPr>
              <w:t xml:space="preserve"> qui augmenterait le risque de 3,5 fois (Berger, 2005; Black </w:t>
            </w:r>
            <w:r w:rsidRPr="009E54F8">
              <w:rPr>
                <w:rFonts w:asciiTheme="majorHAnsi" w:hAnsiTheme="majorHAnsi"/>
              </w:rPr>
              <w:t>et al</w:t>
            </w:r>
            <w:r w:rsidRPr="00386658">
              <w:rPr>
                <w:rFonts w:asciiTheme="majorHAnsi" w:hAnsiTheme="majorHAnsi"/>
                <w:i/>
              </w:rPr>
              <w:t>.,</w:t>
            </w:r>
            <w:r>
              <w:rPr>
                <w:rFonts w:asciiTheme="majorHAnsi" w:hAnsiTheme="majorHAnsi"/>
              </w:rPr>
              <w:t xml:space="preserve"> 2001; Haskett, Allaire, Kreig et Hart, 2008; Jakupčvić et Ajduković, 2011; Kjellgren, Svedin et Nilsson, 2013; Mammen, Kolko et Pilkonis, 2003; Runyon </w:t>
            </w:r>
            <w:r w:rsidRPr="009E54F8">
              <w:rPr>
                <w:rFonts w:asciiTheme="majorHAnsi" w:hAnsiTheme="majorHAnsi"/>
              </w:rPr>
              <w:t>et al.,</w:t>
            </w:r>
            <w:r>
              <w:rPr>
                <w:rFonts w:asciiTheme="majorHAnsi" w:hAnsiTheme="majorHAnsi"/>
              </w:rPr>
              <w:t xml:space="preserve"> 2006; Stith </w:t>
            </w:r>
            <w:r w:rsidRPr="009E54F8">
              <w:rPr>
                <w:rFonts w:asciiTheme="majorHAnsi" w:hAnsiTheme="majorHAnsi"/>
              </w:rPr>
              <w:t>et al</w:t>
            </w:r>
            <w:r w:rsidRPr="00386658">
              <w:rPr>
                <w:rFonts w:asciiTheme="majorHAnsi" w:hAnsiTheme="majorHAnsi"/>
                <w:i/>
              </w:rPr>
              <w:t>.,</w:t>
            </w:r>
            <w:r>
              <w:rPr>
                <w:rFonts w:asciiTheme="majorHAnsi" w:hAnsiTheme="majorHAnsi"/>
              </w:rPr>
              <w:t xml:space="preserve"> 2009; Tajima, 2002).</w:t>
            </w:r>
          </w:p>
          <w:p w14:paraId="4F615BBE" w14:textId="77777777" w:rsidR="0041073F" w:rsidRDefault="0041073F" w:rsidP="0041073F">
            <w:pPr>
              <w:pStyle w:val="Paragraphedeliste"/>
              <w:numPr>
                <w:ilvl w:val="0"/>
                <w:numId w:val="3"/>
              </w:numPr>
              <w:spacing w:before="40" w:after="80"/>
              <w:rPr>
                <w:rFonts w:asciiTheme="majorHAnsi" w:hAnsiTheme="majorHAnsi"/>
              </w:rPr>
            </w:pPr>
            <w:r>
              <w:rPr>
                <w:rFonts w:asciiTheme="majorHAnsi" w:hAnsiTheme="majorHAnsi"/>
              </w:rPr>
              <w:t>L’</w:t>
            </w:r>
            <w:r w:rsidRPr="005C3D7A">
              <w:rPr>
                <w:rFonts w:asciiTheme="majorHAnsi" w:hAnsiTheme="majorHAnsi"/>
                <w:b/>
              </w:rPr>
              <w:t>anxiété</w:t>
            </w:r>
            <w:r>
              <w:rPr>
                <w:rFonts w:asciiTheme="majorHAnsi" w:hAnsiTheme="majorHAnsi"/>
              </w:rPr>
              <w:t xml:space="preserve"> (Black </w:t>
            </w:r>
            <w:r w:rsidRPr="009E54F8">
              <w:rPr>
                <w:rFonts w:asciiTheme="majorHAnsi" w:hAnsiTheme="majorHAnsi"/>
              </w:rPr>
              <w:t>et al</w:t>
            </w:r>
            <w:r w:rsidRPr="00386658">
              <w:rPr>
                <w:rFonts w:asciiTheme="majorHAnsi" w:hAnsiTheme="majorHAnsi"/>
                <w:i/>
              </w:rPr>
              <w:t>.,</w:t>
            </w:r>
            <w:r>
              <w:rPr>
                <w:rFonts w:asciiTheme="majorHAnsi" w:hAnsiTheme="majorHAnsi"/>
              </w:rPr>
              <w:t xml:space="preserve"> 2001; Tajima, 2002).</w:t>
            </w:r>
          </w:p>
          <w:p w14:paraId="65097318" w14:textId="77777777" w:rsidR="0041073F" w:rsidRDefault="0041073F" w:rsidP="0041073F">
            <w:pPr>
              <w:pStyle w:val="Paragraphedeliste"/>
              <w:numPr>
                <w:ilvl w:val="0"/>
                <w:numId w:val="3"/>
              </w:numPr>
              <w:spacing w:before="40" w:after="80"/>
              <w:rPr>
                <w:rFonts w:asciiTheme="majorHAnsi" w:hAnsiTheme="majorHAnsi"/>
              </w:rPr>
            </w:pPr>
            <w:r>
              <w:rPr>
                <w:rFonts w:asciiTheme="majorHAnsi" w:hAnsiTheme="majorHAnsi"/>
              </w:rPr>
              <w:t xml:space="preserve">L’état de </w:t>
            </w:r>
            <w:r w:rsidRPr="005C3D7A">
              <w:rPr>
                <w:rFonts w:asciiTheme="majorHAnsi" w:hAnsiTheme="majorHAnsi"/>
                <w:b/>
              </w:rPr>
              <w:t>stress post-traumatique</w:t>
            </w:r>
            <w:r>
              <w:rPr>
                <w:rFonts w:asciiTheme="majorHAnsi" w:hAnsiTheme="majorHAnsi"/>
              </w:rPr>
              <w:t xml:space="preserve"> (Jakupčvić et Ajduković, 2011).</w:t>
            </w:r>
          </w:p>
          <w:p w14:paraId="4322D8DA" w14:textId="77777777" w:rsidR="0041073F" w:rsidRDefault="0041073F" w:rsidP="0041073F">
            <w:pPr>
              <w:pStyle w:val="Paragraphedeliste"/>
              <w:numPr>
                <w:ilvl w:val="0"/>
                <w:numId w:val="3"/>
              </w:numPr>
              <w:spacing w:before="40" w:after="80"/>
              <w:rPr>
                <w:rFonts w:asciiTheme="majorHAnsi" w:hAnsiTheme="majorHAnsi"/>
              </w:rPr>
            </w:pPr>
            <w:r>
              <w:rPr>
                <w:rFonts w:asciiTheme="majorHAnsi" w:hAnsiTheme="majorHAnsi"/>
              </w:rPr>
              <w:t xml:space="preserve">La </w:t>
            </w:r>
            <w:r w:rsidRPr="005C3D7A">
              <w:rPr>
                <w:rFonts w:asciiTheme="majorHAnsi" w:hAnsiTheme="majorHAnsi"/>
                <w:b/>
              </w:rPr>
              <w:t>schizophrénie</w:t>
            </w:r>
            <w:r>
              <w:rPr>
                <w:rFonts w:asciiTheme="majorHAnsi" w:hAnsiTheme="majorHAnsi"/>
              </w:rPr>
              <w:t xml:space="preserve"> (Jakupčvić et Ajduković, 2011).</w:t>
            </w:r>
          </w:p>
          <w:p w14:paraId="29AB4903" w14:textId="7CF32B4A" w:rsidR="00C53202" w:rsidRPr="0059695C" w:rsidRDefault="00C53202" w:rsidP="00C53202">
            <w:pPr>
              <w:spacing w:before="40" w:after="80"/>
              <w:rPr>
                <w:rFonts w:asciiTheme="majorHAnsi" w:hAnsiTheme="majorHAnsi"/>
              </w:rPr>
            </w:pPr>
            <w:r>
              <w:rPr>
                <w:rFonts w:asciiTheme="majorHAnsi" w:hAnsiTheme="majorHAnsi"/>
              </w:rPr>
              <w:t>L</w:t>
            </w:r>
            <w:r w:rsidRPr="00B214AE">
              <w:rPr>
                <w:rFonts w:asciiTheme="majorHAnsi" w:hAnsiTheme="majorHAnsi"/>
              </w:rPr>
              <w:t xml:space="preserve">a dépression </w:t>
            </w:r>
            <w:r w:rsidRPr="00B214AE">
              <w:rPr>
                <w:rFonts w:asciiTheme="majorHAnsi" w:hAnsiTheme="majorHAnsi"/>
              </w:rPr>
              <w:fldChar w:fldCharType="begin">
                <w:fldData xml:space="preserve">PEVuZE5vdGU+PENpdGU+PEF1dGhvcj5GcmVpc3RobGVyPC9BdXRob3I+PFllYXI+MjAxNDwvWWVh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==
</w:fldData>
              </w:fldChar>
            </w:r>
            <w:r w:rsidRPr="00B214AE">
              <w:rPr>
                <w:rFonts w:asciiTheme="majorHAnsi" w:hAnsiTheme="majorHAnsi"/>
              </w:rPr>
              <w:instrText xml:space="preserve"> ADDIN EN.CITE </w:instrText>
            </w:r>
            <w:r w:rsidRPr="00B214AE">
              <w:rPr>
                <w:rFonts w:asciiTheme="majorHAnsi" w:hAnsiTheme="majorHAnsi"/>
              </w:rPr>
              <w:fldChar w:fldCharType="begin">
                <w:fldData xml:space="preserve">PEVuZE5vdGU+PENpdGU+PEF1dGhvcj5GcmVpc3RobGVyPC9BdXRob3I+PFllYXI+MjAxNDwvWWVh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==
</w:fldData>
              </w:fldChar>
            </w:r>
            <w:r w:rsidRPr="00B214AE">
              <w:rPr>
                <w:rFonts w:asciiTheme="majorHAnsi" w:hAnsiTheme="majorHAnsi"/>
              </w:rPr>
              <w:instrText xml:space="preserve"> ADDIN EN.CITE.DATA </w:instrText>
            </w:r>
            <w:r w:rsidRPr="00B214AE">
              <w:rPr>
                <w:rFonts w:asciiTheme="majorHAnsi" w:hAnsiTheme="majorHAnsi"/>
              </w:rPr>
            </w:r>
            <w:r w:rsidRPr="00B214AE">
              <w:rPr>
                <w:rFonts w:asciiTheme="majorHAnsi" w:hAnsiTheme="majorHAnsi"/>
              </w:rPr>
              <w:fldChar w:fldCharType="end"/>
            </w:r>
            <w:r w:rsidRPr="00B214AE">
              <w:rPr>
                <w:rFonts w:asciiTheme="majorHAnsi" w:hAnsiTheme="majorHAnsi"/>
              </w:rPr>
            </w:r>
            <w:r w:rsidRPr="00B214AE">
              <w:rPr>
                <w:rFonts w:asciiTheme="majorHAnsi" w:hAnsiTheme="majorHAnsi"/>
              </w:rPr>
              <w:fldChar w:fldCharType="separate"/>
            </w:r>
            <w:r w:rsidRPr="00B214AE">
              <w:rPr>
                <w:rFonts w:asciiTheme="majorHAnsi" w:hAnsiTheme="majorHAnsi"/>
                <w:noProof/>
              </w:rPr>
              <w:t>(</w:t>
            </w:r>
            <w:hyperlink w:anchor="_ENREF_100" w:tooltip="Freisthler, 2014 #3393" w:history="1">
              <w:r w:rsidRPr="00B214AE">
                <w:rPr>
                  <w:rFonts w:asciiTheme="majorHAnsi" w:hAnsiTheme="majorHAnsi"/>
                  <w:noProof/>
                </w:rPr>
                <w:t>Freisthler</w:t>
              </w:r>
              <w:r w:rsidRPr="00B214AE">
                <w:rPr>
                  <w:rFonts w:asciiTheme="majorHAnsi" w:hAnsiTheme="majorHAnsi"/>
                  <w:i/>
                  <w:noProof/>
                </w:rPr>
                <w:t xml:space="preserve"> et al.</w:t>
              </w:r>
              <w:r w:rsidRPr="00B214AE">
                <w:rPr>
                  <w:rFonts w:asciiTheme="majorHAnsi" w:hAnsiTheme="majorHAnsi"/>
                  <w:noProof/>
                </w:rPr>
                <w:t>, 2014</w:t>
              </w:r>
            </w:hyperlink>
            <w:r w:rsidRPr="00B214AE">
              <w:rPr>
                <w:rFonts w:asciiTheme="majorHAnsi" w:hAnsiTheme="majorHAnsi"/>
                <w:noProof/>
              </w:rPr>
              <w:t xml:space="preserve">; </w:t>
            </w:r>
            <w:hyperlink w:anchor="_ENREF_210" w:tooltip="Stith, 2009 #3383" w:history="1">
              <w:r w:rsidRPr="00B214AE">
                <w:rPr>
                  <w:rFonts w:asciiTheme="majorHAnsi" w:hAnsiTheme="majorHAnsi"/>
                  <w:noProof/>
                </w:rPr>
                <w:t>Stith</w:t>
              </w:r>
              <w:r w:rsidRPr="00B214AE">
                <w:rPr>
                  <w:rFonts w:asciiTheme="majorHAnsi" w:hAnsiTheme="majorHAnsi"/>
                  <w:i/>
                  <w:noProof/>
                </w:rPr>
                <w:t xml:space="preserve"> et al.</w:t>
              </w:r>
              <w:r w:rsidRPr="00B214AE">
                <w:rPr>
                  <w:rFonts w:asciiTheme="majorHAnsi" w:hAnsiTheme="majorHAnsi"/>
                  <w:noProof/>
                </w:rPr>
                <w:t>, 2009</w:t>
              </w:r>
            </w:hyperlink>
            <w:r w:rsidRPr="00B214AE">
              <w:rPr>
                <w:rFonts w:asciiTheme="majorHAnsi" w:hAnsiTheme="majorHAnsi"/>
                <w:noProof/>
              </w:rPr>
              <w:t>)</w:t>
            </w:r>
            <w:r w:rsidRPr="00B214AE">
              <w:rPr>
                <w:rFonts w:asciiTheme="majorHAnsi" w:hAnsiTheme="majorHAnsi"/>
              </w:rPr>
              <w:fldChar w:fldCharType="end"/>
            </w:r>
            <w:r w:rsidRPr="00B214AE">
              <w:rPr>
                <w:rFonts w:asciiTheme="majorHAnsi" w:hAnsiTheme="majorHAnsi"/>
              </w:rPr>
              <w:t xml:space="preserve">, l’anxiété </w:t>
            </w:r>
            <w:r w:rsidRPr="00B214AE">
              <w:rPr>
                <w:rFonts w:asciiTheme="majorHAnsi" w:hAnsiTheme="majorHAnsi"/>
              </w:rPr>
              <w:fldChar w:fldCharType="begin"/>
            </w:r>
            <w:r w:rsidRPr="00B214AE">
              <w:rPr>
                <w:rFonts w:asciiTheme="majorHAnsi" w:hAnsiTheme="majorHAnsi"/>
              </w:rPr>
              <w:instrText xml:space="preserve"> ADDIN EN.CITE &lt;EndNote&gt;&lt;Cite&gt;&lt;Author&gt;Stith&lt;/Author&gt;&lt;Year&gt;2009&lt;/Year&gt;&lt;RecNum&gt;3383&lt;/RecNum&gt;&lt;DisplayText&gt;(Stith&lt;style face="italic"&gt; et al.&lt;/style&gt;, 2009)&lt;/DisplayText&gt;&lt;record&gt;&lt;rec-number&gt;3383&lt;/rec-number&gt;&lt;foreign-keys&gt;&lt;key app="EN" db-id="vaxrzs5ed9dd2oezw5epfvd5x0fdxxzv5ad0"&gt;3383&lt;/key&gt;&lt;/foreign-keys&gt;&lt;ref-type name="Journal Article"&gt;17&lt;/ref-type&gt;&lt;contributors&gt;&lt;authors&gt;&lt;author&gt;Stith, Sandra M.&lt;/author&gt;&lt;author&gt;Liu, Ting&lt;/author&gt;&lt;author&gt;Davies, L. Christopher&lt;/author&gt;&lt;author&gt;Boykin, Esther L.&lt;/author&gt;&lt;author&gt;Alder, Meagan C.&lt;/author&gt;&lt;author&gt;Harris, Jennifer M.&lt;/author&gt;&lt;author&gt;Som, Anurag&lt;/author&gt;&lt;author&gt;McPherson, Mary&lt;/author&gt;&lt;author&gt;Dees, J.E.M.E.G.&lt;/author&gt;&lt;/authors&gt;&lt;/contributors&gt;&lt;titles&gt;&lt;title&gt;Risk Factors in Child Maltreatment: A Meta-Analytic Review of the Literature&lt;/title&gt;&lt;secondary-title&gt;Aggression and Violent Behavior&lt;/secondary-title&gt;&lt;/titles&gt;&lt;periodical&gt;&lt;full-title&gt;Aggression and Violent Behavior&lt;/full-title&gt;&lt;/periodical&gt;&lt;pages&gt;13-29&lt;/pages&gt;&lt;volume&gt;14&lt;/volume&gt;&lt;number&gt;1&lt;/number&gt;&lt;dates&gt;&lt;year&gt;2009&lt;/year&gt;&lt;/dates&gt;&lt;urls&gt;&lt;/urls&gt;&lt;electronic-resource-num&gt;10.1016/j.avb.2006.03.006&lt;/electronic-resource-num&gt;&lt;/record&gt;&lt;/Cite&gt;&lt;/EndNote&gt;</w:instrText>
            </w:r>
            <w:r w:rsidRPr="00B214AE">
              <w:rPr>
                <w:rFonts w:asciiTheme="majorHAnsi" w:hAnsiTheme="majorHAnsi"/>
              </w:rPr>
              <w:fldChar w:fldCharType="separate"/>
            </w:r>
            <w:r w:rsidRPr="00B214AE">
              <w:rPr>
                <w:rFonts w:asciiTheme="majorHAnsi" w:hAnsiTheme="majorHAnsi"/>
                <w:noProof/>
              </w:rPr>
              <w:t>(</w:t>
            </w:r>
            <w:hyperlink w:anchor="_ENREF_210" w:tooltip="Stith, 2009 #3383" w:history="1">
              <w:r w:rsidRPr="00B214AE">
                <w:rPr>
                  <w:rFonts w:asciiTheme="majorHAnsi" w:hAnsiTheme="majorHAnsi"/>
                  <w:noProof/>
                </w:rPr>
                <w:t>Stith</w:t>
              </w:r>
              <w:r w:rsidRPr="00B214AE">
                <w:rPr>
                  <w:rFonts w:asciiTheme="majorHAnsi" w:hAnsiTheme="majorHAnsi"/>
                  <w:i/>
                  <w:noProof/>
                </w:rPr>
                <w:t xml:space="preserve"> et al.</w:t>
              </w:r>
              <w:r w:rsidRPr="00B214AE">
                <w:rPr>
                  <w:rFonts w:asciiTheme="majorHAnsi" w:hAnsiTheme="majorHAnsi"/>
                  <w:noProof/>
                </w:rPr>
                <w:t>, 2009</w:t>
              </w:r>
            </w:hyperlink>
            <w:r w:rsidRPr="00B214AE">
              <w:rPr>
                <w:rFonts w:asciiTheme="majorHAnsi" w:hAnsiTheme="majorHAnsi"/>
                <w:noProof/>
              </w:rPr>
              <w:t>)</w:t>
            </w:r>
            <w:r w:rsidRPr="00B214AE">
              <w:rPr>
                <w:rFonts w:asciiTheme="majorHAnsi" w:hAnsiTheme="majorHAnsi"/>
              </w:rPr>
              <w:fldChar w:fldCharType="end"/>
            </w:r>
            <w:r w:rsidRPr="00B214AE">
              <w:rPr>
                <w:rFonts w:asciiTheme="majorHAnsi" w:hAnsiTheme="majorHAnsi"/>
              </w:rPr>
              <w:t xml:space="preserve"> et le trouble de la personnalité narcissique </w:t>
            </w:r>
            <w:r w:rsidRPr="00B214AE">
              <w:rPr>
                <w:rFonts w:asciiTheme="majorHAnsi" w:hAnsiTheme="majorHAnsi"/>
              </w:rPr>
              <w:fldChar w:fldCharType="begin"/>
            </w:r>
            <w:r w:rsidRPr="00B214AE">
              <w:rPr>
                <w:rFonts w:asciiTheme="majorHAnsi" w:hAnsiTheme="majorHAnsi"/>
              </w:rPr>
              <w:instrText xml:space="preserve"> ADDIN EN.CITE &lt;EndNote&gt;&lt;Cite&gt;&lt;Author&gt;Crouch&lt;/Author&gt;&lt;Year&gt;2015&lt;/Year&gt;&lt;RecNum&gt;3397&lt;/RecNum&gt;&lt;DisplayText&gt;(Crouch&lt;style face="italic"&gt; et al.&lt;/style&gt;, 2015)&lt;/DisplayText&gt;&lt;record&gt;&lt;rec-number&gt;3397&lt;/rec-number&gt;&lt;foreign-keys&gt;&lt;key app="EN" db-id="vaxrzs5ed9dd2oezw5epfvd5x0fdxxzv5ad0"&gt;3397&lt;/key&gt;&lt;/foreign-keys&gt;&lt;ref-type name="Journal Article"&gt;17&lt;/ref-type&gt;&lt;contributors&gt;&lt;authors&gt;&lt;author&gt;Julie L. Crouch&lt;/author&gt;&lt;author&gt;Regina Hiraoka&lt;/author&gt;&lt;author&gt;Ericka Rutledge&lt;/author&gt;&lt;author&gt;Bettina Zengel&lt;/author&gt;&lt;author&gt;John J. Skowronski&lt;/author&gt;&lt;author&gt;Joel S. Milner&lt;/author&gt;&lt;/authors&gt;&lt;/contributors&gt;&lt;titles&gt;&lt;title&gt;Is Narcissism Associated with Child Physical Abuse Risk?&lt;/title&gt;&lt;secondary-title&gt;Journal of Family Violence&lt;/secondary-title&gt;&lt;/titles&gt;&lt;periodical&gt;&lt;full-title&gt;Journal of Family Violence&lt;/full-title&gt;&lt;/periodical&gt;&lt;pages&gt;373–380&lt;/pages&gt;&lt;volume&gt;30&lt;/volume&gt;&lt;number&gt;3&lt;/number&gt;&lt;dates&gt;&lt;year&gt;2015&lt;/year&gt;&lt;/dates&gt;&lt;urls&gt;&lt;/urls&gt;&lt;electronic-resource-num&gt;10.1007/s10896-015-9672-3&lt;/electronic-resource-num&gt;&lt;/record&gt;&lt;/Cite&gt;&lt;/EndNote&gt;</w:instrText>
            </w:r>
            <w:r w:rsidRPr="00B214AE">
              <w:rPr>
                <w:rFonts w:asciiTheme="majorHAnsi" w:hAnsiTheme="majorHAnsi"/>
              </w:rPr>
              <w:fldChar w:fldCharType="separate"/>
            </w:r>
            <w:r w:rsidRPr="00B214AE">
              <w:rPr>
                <w:rFonts w:asciiTheme="majorHAnsi" w:hAnsiTheme="majorHAnsi"/>
                <w:noProof/>
              </w:rPr>
              <w:t>(</w:t>
            </w:r>
            <w:hyperlink w:anchor="_ENREF_72" w:tooltip="Crouch, 2015 #3397" w:history="1">
              <w:r w:rsidRPr="00B214AE">
                <w:rPr>
                  <w:rFonts w:asciiTheme="majorHAnsi" w:hAnsiTheme="majorHAnsi"/>
                  <w:noProof/>
                </w:rPr>
                <w:t>Crouch</w:t>
              </w:r>
              <w:r w:rsidRPr="00B214AE">
                <w:rPr>
                  <w:rFonts w:asciiTheme="majorHAnsi" w:hAnsiTheme="majorHAnsi"/>
                  <w:i/>
                  <w:noProof/>
                </w:rPr>
                <w:t xml:space="preserve"> et al.</w:t>
              </w:r>
              <w:r w:rsidRPr="00B214AE">
                <w:rPr>
                  <w:rFonts w:asciiTheme="majorHAnsi" w:hAnsiTheme="majorHAnsi"/>
                  <w:noProof/>
                </w:rPr>
                <w:t>, 2015</w:t>
              </w:r>
            </w:hyperlink>
            <w:r w:rsidRPr="00B214AE">
              <w:rPr>
                <w:rFonts w:asciiTheme="majorHAnsi" w:hAnsiTheme="majorHAnsi"/>
                <w:noProof/>
              </w:rPr>
              <w:t>)</w:t>
            </w:r>
            <w:r w:rsidRPr="00B214AE">
              <w:rPr>
                <w:rFonts w:asciiTheme="majorHAnsi" w:hAnsiTheme="majorHAnsi"/>
              </w:rPr>
              <w:fldChar w:fldCharType="end"/>
            </w:r>
            <w:r w:rsidRPr="00B214AE">
              <w:rPr>
                <w:rFonts w:asciiTheme="majorHAnsi" w:hAnsiTheme="majorHAnsi"/>
              </w:rPr>
              <w:t xml:space="preserve"> peuvent accroitre les risques d’abus</w:t>
            </w:r>
            <w:r w:rsidRPr="0059695C">
              <w:rPr>
                <w:rFonts w:asciiTheme="majorHAnsi" w:hAnsiTheme="majorHAnsi"/>
              </w:rPr>
              <w:t>.</w:t>
            </w:r>
          </w:p>
          <w:p w14:paraId="36914F37" w14:textId="2B1CBBCA" w:rsidR="00C53202" w:rsidRPr="004E05DF" w:rsidRDefault="00C53202" w:rsidP="004E05DF">
            <w:pPr>
              <w:spacing w:before="40" w:after="80"/>
              <w:rPr>
                <w:rFonts w:asciiTheme="majorHAnsi" w:hAnsiTheme="majorHAnsi"/>
              </w:rPr>
            </w:pPr>
            <w:r w:rsidRPr="0059695C">
              <w:rPr>
                <w:rFonts w:asciiTheme="majorHAnsi" w:hAnsiTheme="majorHAnsi"/>
              </w:rPr>
              <w:t>Les parents qui présentent un trouble de personnalité narcissique</w:t>
            </w:r>
            <w:r w:rsidRPr="00B214AE">
              <w:rPr>
                <w:rFonts w:asciiTheme="majorHAnsi" w:hAnsiTheme="majorHAnsi"/>
              </w:rPr>
              <w:t xml:space="preserve"> éprouveraient de la difficulté à considérer les problèmes d’autrui et ils seraient facilement blessés par les autres puisqu’ils auraient tendance à prendre les commentaires et les remarques de façon trop personnels </w:t>
            </w:r>
            <w:r w:rsidRPr="00B214AE">
              <w:rPr>
                <w:rFonts w:asciiTheme="majorHAnsi" w:hAnsiTheme="majorHAnsi"/>
              </w:rPr>
              <w:fldChar w:fldCharType="begin"/>
            </w:r>
            <w:r w:rsidRPr="00B214AE">
              <w:rPr>
                <w:rFonts w:asciiTheme="majorHAnsi" w:hAnsiTheme="majorHAnsi"/>
              </w:rPr>
              <w:instrText xml:space="preserve"> ADDIN EN.CITE &lt;EndNote&gt;&lt;Cite&gt;&lt;Author&gt;Crouch&lt;/Author&gt;&lt;Year&gt;2015&lt;/Year&gt;&lt;RecNum&gt;3397&lt;/RecNum&gt;&lt;DisplayText&gt;(Crouch&lt;style face="italic"&gt; et al.&lt;/style&gt;, 2015; Rodriguez et Tucker, 2015)&lt;/DisplayText&gt;&lt;record&gt;&lt;rec-number&gt;3397&lt;/rec-number&gt;&lt;foreign-keys&gt;&lt;key app="EN" db-id="vaxrzs5ed9dd2oezw5epfvd5x0fdxxzv5ad0"&gt;3397&lt;/key&gt;&lt;/foreign-keys&gt;&lt;ref-type name="Journal Article"&gt;17&lt;/ref-type&gt;&lt;contributors&gt;&lt;authors&gt;&lt;author&gt;Julie L. Crouch&lt;/author&gt;&lt;author&gt;Regina Hiraoka&lt;/author&gt;&lt;author&gt;Ericka Rutledge&lt;/author&gt;&lt;author&gt;Bettina Zengel&lt;/author&gt;&lt;author&gt;John J. Skowronski&lt;/author&gt;&lt;author&gt;Joel S. Milner&lt;/author&gt;&lt;/authors&gt;&lt;/contributors&gt;&lt;titles&gt;&lt;title&gt;Is Narcissism Associated with Child Physical Abuse Risk?&lt;/title&gt;&lt;secondary-title&gt;Journal of Family Violence&lt;/secondary-title&gt;&lt;/titles&gt;&lt;periodical&gt;&lt;full-title&gt;Journal of Family Violence&lt;/full-title&gt;&lt;/periodical&gt;&lt;pages&gt;373–380&lt;/pages&gt;&lt;volume&gt;30&lt;/volume&gt;&lt;number&gt;3&lt;/number&gt;&lt;dates&gt;&lt;year&gt;2015&lt;/year&gt;&lt;/dates&gt;&lt;urls&gt;&lt;/urls&gt;&lt;electronic-resource-num&gt;10.1007/s10896-015-9672-3&lt;/electronic-resource-num&gt;&lt;/record&gt;&lt;/Cite&gt;&lt;Cite&gt;&lt;Author&gt;Rodriguez&lt;/Author&gt;&lt;Year&gt;2015&lt;/Year&gt;&lt;RecNum&gt;3399&lt;/RecNum&gt;&lt;record&gt;&lt;rec-number&gt;3399&lt;/rec-number&gt;&lt;foreign-keys&gt;&lt;key app="EN" db-id="vaxrzs5ed9dd2oezw5epfvd5x0fdxxzv5ad0"&gt;3399&lt;/key&gt;&lt;/foreign-keys&gt;&lt;ref-type name="Journal Article"&gt;17&lt;/ref-type&gt;&lt;contributors&gt;&lt;authors&gt;&lt;author&gt;Christina M. Rodriguez&lt;/author&gt;&lt;author&gt;Meagan C. Tucker&lt;/author&gt;&lt;/authors&gt;&lt;/contributors&gt;&lt;titles&gt;&lt;title&gt;Predicting Maternal Physical Child Abuse Risk Beyond Distress and Social Support: Additive Role of Cognitive Processes&lt;/title&gt;&lt;secondary-title&gt;Journal of Child and Family Studies&lt;/secondary-title&gt;&lt;/titles&gt;&lt;periodical&gt;&lt;full-title&gt;Journal of Child and Family Studies&lt;/full-title&gt;&lt;/periodical&gt;&lt;pages&gt;1780–1790&lt;/pages&gt;&lt;volume&gt;24&lt;/volume&gt;&lt;number&gt;6&lt;/number&gt;&lt;dates&gt;&lt;year&gt;2015&lt;/year&gt;&lt;/dates&gt;&lt;urls&gt;&lt;/urls&gt;&lt;electronic-resource-num&gt;10.1007/s10826-014-9981-9&lt;/electronic-resource-num&gt;&lt;/record&gt;&lt;/Cite&gt;&lt;/EndNote&gt;</w:instrText>
            </w:r>
            <w:r w:rsidRPr="00B214AE">
              <w:rPr>
                <w:rFonts w:asciiTheme="majorHAnsi" w:hAnsiTheme="majorHAnsi"/>
              </w:rPr>
              <w:fldChar w:fldCharType="separate"/>
            </w:r>
            <w:r w:rsidRPr="00B214AE">
              <w:rPr>
                <w:rFonts w:asciiTheme="majorHAnsi" w:hAnsiTheme="majorHAnsi"/>
                <w:noProof/>
              </w:rPr>
              <w:t>(</w:t>
            </w:r>
            <w:hyperlink w:anchor="_ENREF_72" w:tooltip="Crouch, 2015 #3397" w:history="1">
              <w:r w:rsidRPr="00B214AE">
                <w:rPr>
                  <w:rFonts w:asciiTheme="majorHAnsi" w:hAnsiTheme="majorHAnsi"/>
                  <w:noProof/>
                </w:rPr>
                <w:t>Crouch</w:t>
              </w:r>
              <w:r w:rsidRPr="00B214AE">
                <w:rPr>
                  <w:rFonts w:asciiTheme="majorHAnsi" w:hAnsiTheme="majorHAnsi"/>
                  <w:i/>
                  <w:noProof/>
                </w:rPr>
                <w:t xml:space="preserve"> et al.</w:t>
              </w:r>
              <w:r w:rsidRPr="00B214AE">
                <w:rPr>
                  <w:rFonts w:asciiTheme="majorHAnsi" w:hAnsiTheme="majorHAnsi"/>
                  <w:noProof/>
                </w:rPr>
                <w:t>, 2015</w:t>
              </w:r>
            </w:hyperlink>
            <w:r w:rsidRPr="00B214AE">
              <w:rPr>
                <w:rFonts w:asciiTheme="majorHAnsi" w:hAnsiTheme="majorHAnsi"/>
                <w:noProof/>
              </w:rPr>
              <w:t xml:space="preserve">; </w:t>
            </w:r>
            <w:hyperlink w:anchor="_ENREF_192" w:tooltip="Rodriguez, 2015 #3399" w:history="1">
              <w:r w:rsidRPr="00B214AE">
                <w:rPr>
                  <w:rFonts w:asciiTheme="majorHAnsi" w:hAnsiTheme="majorHAnsi"/>
                  <w:noProof/>
                </w:rPr>
                <w:t>Rodriguez et Tucker, 2015</w:t>
              </w:r>
            </w:hyperlink>
            <w:r w:rsidRPr="00B214AE">
              <w:rPr>
                <w:rFonts w:asciiTheme="majorHAnsi" w:hAnsiTheme="majorHAnsi"/>
                <w:noProof/>
              </w:rPr>
              <w:t>)</w:t>
            </w:r>
            <w:r w:rsidRPr="00B214AE">
              <w:rPr>
                <w:rFonts w:asciiTheme="majorHAnsi" w:hAnsiTheme="majorHAnsi"/>
              </w:rPr>
              <w:fldChar w:fldCharType="end"/>
            </w:r>
          </w:p>
        </w:tc>
      </w:tr>
      <w:tr w:rsidR="0041073F" w14:paraId="7805B6D2" w14:textId="77777777" w:rsidTr="0041073F">
        <w:tc>
          <w:tcPr>
            <w:tcW w:w="2518" w:type="dxa"/>
          </w:tcPr>
          <w:p w14:paraId="1F87DB8E" w14:textId="77777777" w:rsidR="0041073F" w:rsidRDefault="0041073F" w:rsidP="0041073F">
            <w:pPr>
              <w:spacing w:before="40" w:after="80"/>
              <w:rPr>
                <w:rFonts w:asciiTheme="majorHAnsi" w:hAnsiTheme="majorHAnsi"/>
              </w:rPr>
            </w:pPr>
            <w:r>
              <w:rPr>
                <w:rFonts w:asciiTheme="majorHAnsi" w:hAnsiTheme="majorHAnsi"/>
              </w:rPr>
              <w:lastRenderedPageBreak/>
              <w:t>Faible estime de soi.</w:t>
            </w:r>
          </w:p>
        </w:tc>
        <w:tc>
          <w:tcPr>
            <w:tcW w:w="7058" w:type="dxa"/>
          </w:tcPr>
          <w:p w14:paraId="39FE9E25" w14:textId="6234F973" w:rsidR="0041073F" w:rsidRDefault="0041073F" w:rsidP="00B85F19">
            <w:pPr>
              <w:spacing w:before="40" w:after="40"/>
              <w:rPr>
                <w:rFonts w:asciiTheme="majorHAnsi" w:hAnsiTheme="majorHAnsi"/>
              </w:rPr>
            </w:pPr>
            <w:r>
              <w:rPr>
                <w:rFonts w:asciiTheme="majorHAnsi" w:hAnsiTheme="majorHAnsi"/>
              </w:rPr>
              <w:t xml:space="preserve">Les parents ayant une </w:t>
            </w:r>
            <w:r w:rsidRPr="009A0DBF">
              <w:rPr>
                <w:rFonts w:asciiTheme="majorHAnsi" w:hAnsiTheme="majorHAnsi"/>
                <w:b/>
              </w:rPr>
              <w:t xml:space="preserve">faible estime </w:t>
            </w:r>
            <w:r>
              <w:rPr>
                <w:rFonts w:asciiTheme="majorHAnsi" w:hAnsiTheme="majorHAnsi"/>
                <w:b/>
              </w:rPr>
              <w:t>d’eux-mêmes</w:t>
            </w:r>
            <w:r>
              <w:rPr>
                <w:rFonts w:asciiTheme="majorHAnsi" w:hAnsiTheme="majorHAnsi"/>
              </w:rPr>
              <w:t xml:space="preserve"> sont davantage portés à avoir des comportements abusifs envers leur enfant (Stith </w:t>
            </w:r>
            <w:r w:rsidRPr="009E54F8">
              <w:rPr>
                <w:rFonts w:asciiTheme="majorHAnsi" w:hAnsiTheme="majorHAnsi"/>
              </w:rPr>
              <w:t>et al</w:t>
            </w:r>
            <w:r w:rsidRPr="00386658">
              <w:rPr>
                <w:rFonts w:asciiTheme="majorHAnsi" w:hAnsiTheme="majorHAnsi"/>
                <w:i/>
              </w:rPr>
              <w:t>.,</w:t>
            </w:r>
            <w:r>
              <w:rPr>
                <w:rFonts w:asciiTheme="majorHAnsi" w:hAnsiTheme="majorHAnsi"/>
              </w:rPr>
              <w:t xml:space="preserve"> 2009; Tajima, 2002).</w:t>
            </w:r>
          </w:p>
        </w:tc>
      </w:tr>
      <w:tr w:rsidR="0041073F" w14:paraId="1D13CC86" w14:textId="77777777" w:rsidTr="0041073F">
        <w:tc>
          <w:tcPr>
            <w:tcW w:w="2518" w:type="dxa"/>
          </w:tcPr>
          <w:p w14:paraId="0E439E23" w14:textId="77777777" w:rsidR="0041073F" w:rsidRDefault="0041073F" w:rsidP="0041073F">
            <w:pPr>
              <w:spacing w:before="40" w:after="80"/>
              <w:rPr>
                <w:rFonts w:asciiTheme="majorHAnsi" w:hAnsiTheme="majorHAnsi"/>
              </w:rPr>
            </w:pPr>
            <w:r>
              <w:rPr>
                <w:rFonts w:asciiTheme="majorHAnsi" w:hAnsiTheme="majorHAnsi"/>
              </w:rPr>
              <w:t>Sentiment d’incompétence parentale.</w:t>
            </w:r>
          </w:p>
        </w:tc>
        <w:tc>
          <w:tcPr>
            <w:tcW w:w="7058" w:type="dxa"/>
          </w:tcPr>
          <w:p w14:paraId="53166454" w14:textId="77777777" w:rsidR="0041073F" w:rsidRDefault="0041073F" w:rsidP="0041073F">
            <w:pPr>
              <w:spacing w:before="40" w:after="40"/>
              <w:rPr>
                <w:rFonts w:asciiTheme="majorHAnsi" w:hAnsiTheme="majorHAnsi"/>
              </w:rPr>
            </w:pPr>
            <w:r>
              <w:rPr>
                <w:rFonts w:asciiTheme="majorHAnsi" w:hAnsiTheme="majorHAnsi"/>
              </w:rPr>
              <w:t xml:space="preserve">Le sentiment </w:t>
            </w:r>
            <w:r w:rsidRPr="00F3394E">
              <w:rPr>
                <w:rFonts w:asciiTheme="majorHAnsi" w:hAnsiTheme="majorHAnsi"/>
                <w:b/>
              </w:rPr>
              <w:t>d’incompétence parentale</w:t>
            </w:r>
            <w:r>
              <w:rPr>
                <w:rFonts w:asciiTheme="majorHAnsi" w:hAnsiTheme="majorHAnsi"/>
              </w:rPr>
              <w:t xml:space="preserve"> et d’</w:t>
            </w:r>
            <w:r w:rsidRPr="00F3394E">
              <w:rPr>
                <w:rFonts w:asciiTheme="majorHAnsi" w:hAnsiTheme="majorHAnsi"/>
                <w:b/>
              </w:rPr>
              <w:t xml:space="preserve">impuissance </w:t>
            </w:r>
            <w:r>
              <w:rPr>
                <w:rFonts w:asciiTheme="majorHAnsi" w:hAnsiTheme="majorHAnsi"/>
              </w:rPr>
              <w:t xml:space="preserve">peut être lié à l’abus physique (Black </w:t>
            </w:r>
            <w:r w:rsidRPr="009E54F8">
              <w:rPr>
                <w:rFonts w:asciiTheme="majorHAnsi" w:hAnsiTheme="majorHAnsi"/>
              </w:rPr>
              <w:t>et al</w:t>
            </w:r>
            <w:r w:rsidRPr="00F3394E">
              <w:rPr>
                <w:rFonts w:asciiTheme="majorHAnsi" w:hAnsiTheme="majorHAnsi"/>
                <w:i/>
              </w:rPr>
              <w:t xml:space="preserve">., </w:t>
            </w:r>
            <w:r>
              <w:rPr>
                <w:rFonts w:asciiTheme="majorHAnsi" w:hAnsiTheme="majorHAnsi"/>
              </w:rPr>
              <w:t xml:space="preserve">2001). Les parents peuvent percevoir qu’ils sont inefficaces dans la résolution globale de leurs problèmes (Black </w:t>
            </w:r>
            <w:r w:rsidRPr="009E54F8">
              <w:rPr>
                <w:rFonts w:asciiTheme="majorHAnsi" w:hAnsiTheme="majorHAnsi"/>
              </w:rPr>
              <w:t>et al</w:t>
            </w:r>
            <w:r w:rsidRPr="00F3394E">
              <w:rPr>
                <w:rFonts w:asciiTheme="majorHAnsi" w:hAnsiTheme="majorHAnsi"/>
                <w:i/>
              </w:rPr>
              <w:t>.,</w:t>
            </w:r>
            <w:r>
              <w:rPr>
                <w:rFonts w:asciiTheme="majorHAnsi" w:hAnsiTheme="majorHAnsi"/>
              </w:rPr>
              <w:t xml:space="preserve"> 2001). Ce sentiment d’impuissance peut amener le parent à recourir à des stratégies disciplinaires plus coercitives afin de mettre fin aux comportements perturbateurs de l’enfant, ce qui risque d’évoluer vers un abus physique (Mammen </w:t>
            </w:r>
            <w:r w:rsidRPr="009E54F8">
              <w:rPr>
                <w:rFonts w:asciiTheme="majorHAnsi" w:hAnsiTheme="majorHAnsi"/>
              </w:rPr>
              <w:t>et al</w:t>
            </w:r>
            <w:r w:rsidRPr="00F3394E">
              <w:rPr>
                <w:rFonts w:asciiTheme="majorHAnsi" w:hAnsiTheme="majorHAnsi"/>
                <w:i/>
              </w:rPr>
              <w:t>.,</w:t>
            </w:r>
            <w:r>
              <w:rPr>
                <w:rFonts w:asciiTheme="majorHAnsi" w:hAnsiTheme="majorHAnsi"/>
              </w:rPr>
              <w:t xml:space="preserve"> 2003).</w:t>
            </w:r>
          </w:p>
        </w:tc>
      </w:tr>
      <w:tr w:rsidR="0041073F" w14:paraId="64D3ED49" w14:textId="77777777" w:rsidTr="0041073F">
        <w:tc>
          <w:tcPr>
            <w:tcW w:w="2518" w:type="dxa"/>
          </w:tcPr>
          <w:p w14:paraId="1B99FAA3" w14:textId="77777777" w:rsidR="0041073F" w:rsidRDefault="0041073F" w:rsidP="0041073F">
            <w:pPr>
              <w:spacing w:before="40" w:after="80"/>
              <w:rPr>
                <w:rFonts w:asciiTheme="majorHAnsi" w:hAnsiTheme="majorHAnsi"/>
              </w:rPr>
            </w:pPr>
            <w:r>
              <w:rPr>
                <w:rFonts w:asciiTheme="majorHAnsi" w:hAnsiTheme="majorHAnsi"/>
              </w:rPr>
              <w:t>Abus de substances.</w:t>
            </w:r>
          </w:p>
        </w:tc>
        <w:tc>
          <w:tcPr>
            <w:tcW w:w="7058" w:type="dxa"/>
          </w:tcPr>
          <w:p w14:paraId="7D30FD67" w14:textId="77777777" w:rsidR="0041073F" w:rsidRPr="00ED4317" w:rsidRDefault="0041073F" w:rsidP="0041073F">
            <w:pPr>
              <w:spacing w:before="40" w:after="40"/>
              <w:rPr>
                <w:rFonts w:asciiTheme="majorHAnsi" w:hAnsiTheme="majorHAnsi"/>
              </w:rPr>
            </w:pPr>
            <w:r>
              <w:rPr>
                <w:rFonts w:asciiTheme="majorHAnsi" w:hAnsiTheme="majorHAnsi"/>
              </w:rPr>
              <w:t>L’</w:t>
            </w:r>
            <w:r w:rsidRPr="002B07F3">
              <w:rPr>
                <w:rFonts w:asciiTheme="majorHAnsi" w:hAnsiTheme="majorHAnsi"/>
                <w:b/>
              </w:rPr>
              <w:t xml:space="preserve">abus de substances et d’alcool </w:t>
            </w:r>
            <w:r>
              <w:rPr>
                <w:rFonts w:asciiTheme="majorHAnsi" w:hAnsiTheme="majorHAnsi"/>
              </w:rPr>
              <w:t xml:space="preserve">des parents augmente le risque d’abus physique (Annerbäck </w:t>
            </w:r>
            <w:r w:rsidRPr="009E54F8">
              <w:rPr>
                <w:rFonts w:asciiTheme="majorHAnsi" w:hAnsiTheme="majorHAnsi"/>
              </w:rPr>
              <w:t>et al</w:t>
            </w:r>
            <w:r w:rsidRPr="00A11D90">
              <w:rPr>
                <w:rFonts w:asciiTheme="majorHAnsi" w:hAnsiTheme="majorHAnsi"/>
                <w:i/>
              </w:rPr>
              <w:t>.,</w:t>
            </w:r>
            <w:r>
              <w:rPr>
                <w:rFonts w:asciiTheme="majorHAnsi" w:hAnsiTheme="majorHAnsi"/>
              </w:rPr>
              <w:t xml:space="preserve"> 2010; Berger, 2005; Black </w:t>
            </w:r>
            <w:r w:rsidRPr="009E54F8">
              <w:rPr>
                <w:rFonts w:asciiTheme="majorHAnsi" w:hAnsiTheme="majorHAnsi"/>
              </w:rPr>
              <w:t>et al</w:t>
            </w:r>
            <w:r w:rsidRPr="004B32F2">
              <w:rPr>
                <w:rFonts w:asciiTheme="majorHAnsi" w:hAnsiTheme="majorHAnsi"/>
                <w:i/>
              </w:rPr>
              <w:t>.,</w:t>
            </w:r>
            <w:r>
              <w:rPr>
                <w:rFonts w:asciiTheme="majorHAnsi" w:hAnsiTheme="majorHAnsi"/>
              </w:rPr>
              <w:t xml:space="preserve"> 2001; Francis et Wolfe, 2008; Fuller-Thomson, Sohn, Brennenstuhl et Baker, </w:t>
            </w:r>
            <w:r w:rsidRPr="00ED4317">
              <w:rPr>
                <w:rFonts w:asciiTheme="majorHAnsi" w:hAnsiTheme="majorHAnsi"/>
              </w:rPr>
              <w:t>2012; Fuller-Thomson et Sawyer, 201</w:t>
            </w:r>
            <w:r>
              <w:rPr>
                <w:rFonts w:asciiTheme="majorHAnsi" w:hAnsiTheme="majorHAnsi"/>
              </w:rPr>
              <w:t>4</w:t>
            </w:r>
            <w:r w:rsidRPr="00ED4317">
              <w:rPr>
                <w:rFonts w:asciiTheme="majorHAnsi" w:hAnsiTheme="majorHAnsi"/>
              </w:rPr>
              <w:t xml:space="preserve">; Hartley, 2002; Runyon </w:t>
            </w:r>
            <w:r w:rsidRPr="009E54F8">
              <w:rPr>
                <w:rFonts w:asciiTheme="majorHAnsi" w:hAnsiTheme="majorHAnsi"/>
              </w:rPr>
              <w:t>et al</w:t>
            </w:r>
            <w:r w:rsidRPr="00ED4317">
              <w:rPr>
                <w:rFonts w:asciiTheme="majorHAnsi" w:hAnsiTheme="majorHAnsi"/>
                <w:i/>
              </w:rPr>
              <w:t>.,</w:t>
            </w:r>
            <w:r w:rsidRPr="00ED4317">
              <w:rPr>
                <w:rFonts w:asciiTheme="majorHAnsi" w:hAnsiTheme="majorHAnsi"/>
              </w:rPr>
              <w:t xml:space="preserve"> 2006; Stith </w:t>
            </w:r>
            <w:r w:rsidRPr="009E54F8">
              <w:rPr>
                <w:rFonts w:asciiTheme="majorHAnsi" w:hAnsiTheme="majorHAnsi"/>
              </w:rPr>
              <w:t>et al</w:t>
            </w:r>
            <w:r w:rsidRPr="00ED4317">
              <w:rPr>
                <w:rFonts w:asciiTheme="majorHAnsi" w:hAnsiTheme="majorHAnsi"/>
                <w:i/>
              </w:rPr>
              <w:t>.,</w:t>
            </w:r>
            <w:r w:rsidRPr="00ED4317">
              <w:rPr>
                <w:rFonts w:asciiTheme="majorHAnsi" w:hAnsiTheme="majorHAnsi"/>
              </w:rPr>
              <w:t xml:space="preserve"> 2009; Tajima, 2002).</w:t>
            </w:r>
          </w:p>
          <w:p w14:paraId="5B764F7A" w14:textId="77777777" w:rsidR="0041073F" w:rsidRDefault="0041073F" w:rsidP="0041073F">
            <w:pPr>
              <w:spacing w:before="40" w:after="40"/>
              <w:rPr>
                <w:rFonts w:asciiTheme="majorHAnsi" w:hAnsiTheme="majorHAnsi"/>
              </w:rPr>
            </w:pPr>
            <w:r>
              <w:rPr>
                <w:rFonts w:asciiTheme="majorHAnsi" w:hAnsiTheme="majorHAnsi"/>
              </w:rPr>
              <w:t>L’</w:t>
            </w:r>
            <w:r w:rsidRPr="00AC6073">
              <w:rPr>
                <w:rFonts w:asciiTheme="majorHAnsi" w:hAnsiTheme="majorHAnsi"/>
                <w:b/>
              </w:rPr>
              <w:t>abus de substances</w:t>
            </w:r>
            <w:r>
              <w:rPr>
                <w:rFonts w:asciiTheme="majorHAnsi" w:hAnsiTheme="majorHAnsi"/>
              </w:rPr>
              <w:t xml:space="preserve"> chez les </w:t>
            </w:r>
            <w:r w:rsidRPr="00E91B79">
              <w:rPr>
                <w:rFonts w:asciiTheme="majorHAnsi" w:hAnsiTheme="majorHAnsi"/>
                <w:b/>
              </w:rPr>
              <w:t xml:space="preserve">pères </w:t>
            </w:r>
            <w:r>
              <w:rPr>
                <w:rFonts w:asciiTheme="majorHAnsi" w:hAnsiTheme="majorHAnsi"/>
              </w:rPr>
              <w:t xml:space="preserve">est reconnu comme un facteur de risque d’abus physique (Guterman </w:t>
            </w:r>
            <w:r w:rsidRPr="009E54F8">
              <w:rPr>
                <w:rFonts w:asciiTheme="majorHAnsi" w:hAnsiTheme="majorHAnsi"/>
              </w:rPr>
              <w:t>et al</w:t>
            </w:r>
            <w:r w:rsidRPr="00A11D90">
              <w:rPr>
                <w:rFonts w:asciiTheme="majorHAnsi" w:hAnsiTheme="majorHAnsi"/>
                <w:i/>
              </w:rPr>
              <w:t>.,</w:t>
            </w:r>
            <w:r>
              <w:rPr>
                <w:rFonts w:asciiTheme="majorHAnsi" w:hAnsiTheme="majorHAnsi"/>
              </w:rPr>
              <w:t xml:space="preserve"> 2009; Guterman et Lee, 2005). Par exemple, l’</w:t>
            </w:r>
            <w:r w:rsidRPr="00AC6073">
              <w:rPr>
                <w:rFonts w:asciiTheme="majorHAnsi" w:hAnsiTheme="majorHAnsi"/>
                <w:b/>
              </w:rPr>
              <w:t xml:space="preserve">alcoolisme </w:t>
            </w:r>
            <w:r>
              <w:rPr>
                <w:rFonts w:asciiTheme="majorHAnsi" w:hAnsiTheme="majorHAnsi"/>
              </w:rPr>
              <w:t>peut faire en sorte que les pères soient moins sensibles, plus irritables et plus agressifs et qu’ils démontrent davantage d’affects négatifs envers leurs enfants (Guterman et Lee, 2005).</w:t>
            </w:r>
          </w:p>
        </w:tc>
      </w:tr>
      <w:tr w:rsidR="0041073F" w:rsidRPr="007C0E31" w14:paraId="0FA04EB2" w14:textId="77777777" w:rsidTr="0041073F">
        <w:tc>
          <w:tcPr>
            <w:tcW w:w="2518" w:type="dxa"/>
          </w:tcPr>
          <w:p w14:paraId="3142EDED" w14:textId="77777777" w:rsidR="0041073F" w:rsidRDefault="0041073F" w:rsidP="0041073F">
            <w:pPr>
              <w:spacing w:before="40" w:after="80"/>
              <w:rPr>
                <w:rFonts w:asciiTheme="majorHAnsi" w:hAnsiTheme="majorHAnsi"/>
              </w:rPr>
            </w:pPr>
            <w:r>
              <w:rPr>
                <w:rFonts w:asciiTheme="majorHAnsi" w:hAnsiTheme="majorHAnsi"/>
              </w:rPr>
              <w:t>Affects négatifs.</w:t>
            </w:r>
          </w:p>
        </w:tc>
        <w:tc>
          <w:tcPr>
            <w:tcW w:w="7058" w:type="dxa"/>
          </w:tcPr>
          <w:p w14:paraId="6FAE5FDB" w14:textId="77777777" w:rsidR="0041073F" w:rsidRPr="007C0E31" w:rsidRDefault="0041073F" w:rsidP="0041073F">
            <w:pPr>
              <w:spacing w:before="40" w:after="80"/>
              <w:rPr>
                <w:rFonts w:asciiTheme="majorHAnsi" w:hAnsiTheme="majorHAnsi"/>
                <w:spacing w:val="-4"/>
              </w:rPr>
            </w:pPr>
            <w:r w:rsidRPr="007C0E31">
              <w:rPr>
                <w:rFonts w:asciiTheme="majorHAnsi" w:hAnsiTheme="majorHAnsi"/>
                <w:spacing w:val="-4"/>
              </w:rPr>
              <w:t xml:space="preserve">Le fait que les parents vivent des </w:t>
            </w:r>
            <w:r w:rsidRPr="007C0E31">
              <w:rPr>
                <w:rFonts w:asciiTheme="majorHAnsi" w:hAnsiTheme="majorHAnsi"/>
                <w:b/>
                <w:spacing w:val="-4"/>
              </w:rPr>
              <w:t>affects négatifs</w:t>
            </w:r>
            <w:r w:rsidRPr="007C0E31">
              <w:rPr>
                <w:rFonts w:asciiTheme="majorHAnsi" w:hAnsiTheme="majorHAnsi"/>
                <w:spacing w:val="-4"/>
              </w:rPr>
              <w:t xml:space="preserve">, telle que la </w:t>
            </w:r>
            <w:r w:rsidRPr="007C0E31">
              <w:rPr>
                <w:rFonts w:asciiTheme="majorHAnsi" w:hAnsiTheme="majorHAnsi"/>
                <w:b/>
                <w:spacing w:val="-4"/>
              </w:rPr>
              <w:t>colère l’agressivité et l’hostilité</w:t>
            </w:r>
            <w:r w:rsidRPr="007C0E31">
              <w:rPr>
                <w:rFonts w:asciiTheme="majorHAnsi" w:hAnsiTheme="majorHAnsi"/>
                <w:spacing w:val="-4"/>
              </w:rPr>
              <w:t>, contribue à augmenter le risque d’abus physique (Francis et Wolfe, 2008; Mammen</w:t>
            </w:r>
            <w:r>
              <w:rPr>
                <w:rFonts w:asciiTheme="majorHAnsi" w:hAnsiTheme="majorHAnsi"/>
                <w:spacing w:val="-4"/>
              </w:rPr>
              <w:t xml:space="preserve">, Kolko et Pilkonis, </w:t>
            </w:r>
            <w:r w:rsidRPr="007C0E31">
              <w:rPr>
                <w:rFonts w:asciiTheme="majorHAnsi" w:hAnsiTheme="majorHAnsi"/>
                <w:spacing w:val="-4"/>
              </w:rPr>
              <w:t xml:space="preserve">2002; Stith </w:t>
            </w:r>
            <w:r w:rsidRPr="009E54F8">
              <w:rPr>
                <w:rFonts w:asciiTheme="majorHAnsi" w:hAnsiTheme="majorHAnsi"/>
                <w:spacing w:val="-4"/>
              </w:rPr>
              <w:t>et al</w:t>
            </w:r>
            <w:r w:rsidRPr="007C0E31">
              <w:rPr>
                <w:rFonts w:asciiTheme="majorHAnsi" w:hAnsiTheme="majorHAnsi"/>
                <w:i/>
                <w:spacing w:val="-4"/>
              </w:rPr>
              <w:t xml:space="preserve">., </w:t>
            </w:r>
            <w:r w:rsidRPr="007C0E31">
              <w:rPr>
                <w:rFonts w:asciiTheme="majorHAnsi" w:hAnsiTheme="majorHAnsi"/>
                <w:spacing w:val="-4"/>
              </w:rPr>
              <w:lastRenderedPageBreak/>
              <w:t>2009). Ces affects interfèrent avec les processus de traitement de l’information qui, habituellement, sont flexibles et efficaces. Le parent peut alors avoir de la difficulté à ré</w:t>
            </w:r>
            <w:r>
              <w:rPr>
                <w:rFonts w:asciiTheme="majorHAnsi" w:hAnsiTheme="majorHAnsi"/>
                <w:spacing w:val="-4"/>
              </w:rPr>
              <w:t>agir</w:t>
            </w:r>
            <w:r w:rsidRPr="007C0E31">
              <w:rPr>
                <w:rFonts w:asciiTheme="majorHAnsi" w:hAnsiTheme="majorHAnsi"/>
                <w:spacing w:val="-4"/>
              </w:rPr>
              <w:t xml:space="preserve"> aux comportements de son enfant de manière équilibrée et </w:t>
            </w:r>
            <w:r>
              <w:rPr>
                <w:rFonts w:asciiTheme="majorHAnsi" w:hAnsiTheme="majorHAnsi"/>
                <w:spacing w:val="-4"/>
              </w:rPr>
              <w:t xml:space="preserve">peut </w:t>
            </w:r>
            <w:r w:rsidRPr="007C0E31">
              <w:rPr>
                <w:rFonts w:asciiTheme="majorHAnsi" w:hAnsiTheme="majorHAnsi"/>
                <w:spacing w:val="-4"/>
              </w:rPr>
              <w:t>adopter des conduites parentales abusives (Francis et Wolfe, 2008).</w:t>
            </w:r>
          </w:p>
        </w:tc>
      </w:tr>
    </w:tbl>
    <w:p w14:paraId="13F7B924" w14:textId="77777777" w:rsidR="0041073F" w:rsidRDefault="0041073F" w:rsidP="00BC7D54">
      <w:pPr>
        <w:spacing w:after="0" w:line="240" w:lineRule="auto"/>
        <w:rPr>
          <w:rFonts w:asciiTheme="majorHAnsi" w:hAnsiTheme="majorHAnsi"/>
          <w:b/>
          <w:sz w:val="24"/>
        </w:rPr>
      </w:pPr>
    </w:p>
    <w:p w14:paraId="21864F94" w14:textId="77777777" w:rsidR="0041073F" w:rsidRPr="00E175E2" w:rsidRDefault="0041073F" w:rsidP="00BC7D54">
      <w:pPr>
        <w:spacing w:after="0" w:line="240" w:lineRule="auto"/>
        <w:rPr>
          <w:rFonts w:asciiTheme="majorHAnsi" w:hAnsiTheme="majorHAnsi"/>
          <w:b/>
          <w:sz w:val="24"/>
        </w:rPr>
      </w:pPr>
    </w:p>
    <w:p w14:paraId="360FCEDE" w14:textId="77777777" w:rsidR="00564A37" w:rsidRDefault="00564A37" w:rsidP="00CA19D9">
      <w:pPr>
        <w:spacing w:after="0"/>
        <w:rPr>
          <w:rFonts w:asciiTheme="majorHAnsi" w:hAnsiTheme="majorHAnsi"/>
          <w:b/>
        </w:rPr>
      </w:pPr>
    </w:p>
    <w:p w14:paraId="61649D9B" w14:textId="77777777" w:rsidR="00B85F19" w:rsidRPr="00CD7CCD" w:rsidRDefault="00B85F19" w:rsidP="00CA19D9">
      <w:pPr>
        <w:spacing w:after="0"/>
        <w:rPr>
          <w:rFonts w:asciiTheme="majorHAnsi" w:hAnsiTheme="majorHAnsi"/>
          <w:b/>
        </w:rPr>
      </w:pPr>
    </w:p>
    <w:tbl>
      <w:tblPr>
        <w:tblStyle w:val="Grille"/>
        <w:tblW w:w="0" w:type="auto"/>
        <w:tblLook w:val="04A0" w:firstRow="1" w:lastRow="0" w:firstColumn="1" w:lastColumn="0" w:noHBand="0" w:noVBand="1"/>
      </w:tblPr>
      <w:tblGrid>
        <w:gridCol w:w="2518"/>
        <w:gridCol w:w="7058"/>
      </w:tblGrid>
      <w:tr w:rsidR="00A678EE" w:rsidRPr="009D63B2" w14:paraId="667D9B39" w14:textId="77777777" w:rsidTr="007737DB">
        <w:tc>
          <w:tcPr>
            <w:tcW w:w="9576" w:type="dxa"/>
            <w:gridSpan w:val="2"/>
            <w:shd w:val="clear" w:color="auto" w:fill="30782C"/>
          </w:tcPr>
          <w:p w14:paraId="1F359ABA" w14:textId="77777777" w:rsidR="00A678EE" w:rsidRPr="009D63B2" w:rsidRDefault="00A678EE" w:rsidP="00664F97">
            <w:pPr>
              <w:spacing w:before="60" w:after="60"/>
              <w:rPr>
                <w:rFonts w:asciiTheme="majorHAnsi" w:hAnsiTheme="majorHAnsi"/>
                <w:b/>
              </w:rPr>
            </w:pPr>
            <w:r w:rsidRPr="009D63B2">
              <w:rPr>
                <w:rFonts w:asciiTheme="majorHAnsi" w:hAnsiTheme="majorHAnsi"/>
                <w:b/>
              </w:rPr>
              <w:t>Chronosystème</w:t>
            </w:r>
            <w:r>
              <w:rPr>
                <w:rFonts w:asciiTheme="majorHAnsi" w:hAnsiTheme="majorHAnsi"/>
                <w:b/>
              </w:rPr>
              <w:t xml:space="preserve"> des parents</w:t>
            </w:r>
          </w:p>
        </w:tc>
      </w:tr>
      <w:tr w:rsidR="00A678EE" w14:paraId="6FB2F0ED" w14:textId="77777777" w:rsidTr="007737DB">
        <w:tc>
          <w:tcPr>
            <w:tcW w:w="2518" w:type="dxa"/>
          </w:tcPr>
          <w:p w14:paraId="7BB8C8BF" w14:textId="77777777" w:rsidR="00A678EE" w:rsidRDefault="00A678EE" w:rsidP="00664F97">
            <w:pPr>
              <w:spacing w:before="40" w:after="80"/>
              <w:rPr>
                <w:rFonts w:asciiTheme="majorHAnsi" w:hAnsiTheme="majorHAnsi"/>
              </w:rPr>
            </w:pPr>
            <w:r>
              <w:rPr>
                <w:rFonts w:asciiTheme="majorHAnsi" w:hAnsiTheme="majorHAnsi"/>
              </w:rPr>
              <w:t>Histoire de violence intrafamiliale.</w:t>
            </w:r>
          </w:p>
        </w:tc>
        <w:tc>
          <w:tcPr>
            <w:tcW w:w="7058" w:type="dxa"/>
          </w:tcPr>
          <w:p w14:paraId="7AFA4EEE" w14:textId="77777777" w:rsidR="00A678EE" w:rsidRPr="00A55400" w:rsidRDefault="00A678EE" w:rsidP="00B13D3B">
            <w:pPr>
              <w:spacing w:before="40" w:after="80"/>
              <w:rPr>
                <w:rFonts w:asciiTheme="majorHAnsi" w:hAnsiTheme="majorHAnsi"/>
              </w:rPr>
            </w:pPr>
            <w:r>
              <w:rPr>
                <w:rFonts w:asciiTheme="majorHAnsi" w:hAnsiTheme="majorHAnsi"/>
              </w:rPr>
              <w:t xml:space="preserve">La </w:t>
            </w:r>
            <w:r w:rsidRPr="00A678EE">
              <w:rPr>
                <w:rFonts w:asciiTheme="majorHAnsi" w:hAnsiTheme="majorHAnsi"/>
                <w:b/>
              </w:rPr>
              <w:t>violence intrafamiliale</w:t>
            </w:r>
            <w:r>
              <w:rPr>
                <w:rFonts w:asciiTheme="majorHAnsi" w:hAnsiTheme="majorHAnsi"/>
              </w:rPr>
              <w:t xml:space="preserve"> vécue durant l’enfance est associée à la perpétration d’abus une fois devenu adulte (Berger, 2005; Tajima, 2002). La principale forme de violence </w:t>
            </w:r>
            <w:r w:rsidR="00B13D3B">
              <w:rPr>
                <w:rFonts w:asciiTheme="majorHAnsi" w:hAnsiTheme="majorHAnsi"/>
              </w:rPr>
              <w:t xml:space="preserve">mentionnée </w:t>
            </w:r>
            <w:r>
              <w:rPr>
                <w:rFonts w:asciiTheme="majorHAnsi" w:hAnsiTheme="majorHAnsi"/>
              </w:rPr>
              <w:t>dans la littérature est l’</w:t>
            </w:r>
            <w:r w:rsidRPr="002C6FF3">
              <w:rPr>
                <w:rFonts w:asciiTheme="majorHAnsi" w:hAnsiTheme="majorHAnsi"/>
                <w:b/>
              </w:rPr>
              <w:t xml:space="preserve">expérience d’abus physique </w:t>
            </w:r>
            <w:r w:rsidRPr="009A0DBF">
              <w:rPr>
                <w:rFonts w:asciiTheme="majorHAnsi" w:hAnsiTheme="majorHAnsi"/>
              </w:rPr>
              <w:t>de la part des parents</w:t>
            </w:r>
            <w:r>
              <w:rPr>
                <w:rFonts w:asciiTheme="majorHAnsi" w:hAnsiTheme="majorHAnsi"/>
                <w:b/>
              </w:rPr>
              <w:t xml:space="preserve"> </w:t>
            </w:r>
            <w:r>
              <w:rPr>
                <w:rFonts w:asciiTheme="majorHAnsi" w:hAnsiTheme="majorHAnsi"/>
              </w:rPr>
              <w:t>(Annerbäck</w:t>
            </w:r>
            <w:r w:rsidR="00785D55">
              <w:rPr>
                <w:rFonts w:asciiTheme="majorHAnsi" w:hAnsiTheme="majorHAnsi"/>
              </w:rPr>
              <w:t>, Svedin</w:t>
            </w:r>
            <w:r>
              <w:rPr>
                <w:rFonts w:asciiTheme="majorHAnsi" w:hAnsiTheme="majorHAnsi"/>
              </w:rPr>
              <w:t xml:space="preserve"> </w:t>
            </w:r>
            <w:r w:rsidR="00A7493C" w:rsidRPr="009E54F8">
              <w:rPr>
                <w:rFonts w:asciiTheme="majorHAnsi" w:hAnsiTheme="majorHAnsi"/>
              </w:rPr>
              <w:t>et al</w:t>
            </w:r>
            <w:r w:rsidRPr="00576C42">
              <w:rPr>
                <w:rFonts w:asciiTheme="majorHAnsi" w:hAnsiTheme="majorHAnsi"/>
                <w:i/>
              </w:rPr>
              <w:t>.,</w:t>
            </w:r>
            <w:r>
              <w:rPr>
                <w:rFonts w:asciiTheme="majorHAnsi" w:hAnsiTheme="majorHAnsi"/>
              </w:rPr>
              <w:t xml:space="preserve"> 2010; Black </w:t>
            </w:r>
            <w:r w:rsidR="00A7493C" w:rsidRPr="009E54F8">
              <w:rPr>
                <w:rFonts w:asciiTheme="majorHAnsi" w:hAnsiTheme="majorHAnsi"/>
              </w:rPr>
              <w:t>et al</w:t>
            </w:r>
            <w:r w:rsidRPr="00712280">
              <w:rPr>
                <w:rFonts w:asciiTheme="majorHAnsi" w:hAnsiTheme="majorHAnsi"/>
                <w:i/>
              </w:rPr>
              <w:t>.,</w:t>
            </w:r>
            <w:r>
              <w:rPr>
                <w:rFonts w:asciiTheme="majorHAnsi" w:hAnsiTheme="majorHAnsi"/>
              </w:rPr>
              <w:t xml:space="preserve"> 2001; Crouch</w:t>
            </w:r>
            <w:r w:rsidR="007D43EC">
              <w:rPr>
                <w:rFonts w:asciiTheme="majorHAnsi" w:hAnsiTheme="majorHAnsi"/>
              </w:rPr>
              <w:t xml:space="preserve">, Milner et Thomson, </w:t>
            </w:r>
            <w:r>
              <w:rPr>
                <w:rFonts w:asciiTheme="majorHAnsi" w:hAnsiTheme="majorHAnsi"/>
              </w:rPr>
              <w:t xml:space="preserve">2001; Dufour </w:t>
            </w:r>
            <w:r w:rsidR="00A7493C" w:rsidRPr="009E54F8">
              <w:rPr>
                <w:rFonts w:asciiTheme="majorHAnsi" w:hAnsiTheme="majorHAnsi"/>
              </w:rPr>
              <w:t>et al</w:t>
            </w:r>
            <w:r w:rsidRPr="00FF639D">
              <w:rPr>
                <w:rFonts w:asciiTheme="majorHAnsi" w:hAnsiTheme="majorHAnsi"/>
                <w:i/>
              </w:rPr>
              <w:t>.,</w:t>
            </w:r>
            <w:r>
              <w:rPr>
                <w:rFonts w:asciiTheme="majorHAnsi" w:hAnsiTheme="majorHAnsi"/>
              </w:rPr>
              <w:t xml:space="preserve"> 2011; Medley et Sachs-Ericsson, 2009; Herrenkohl </w:t>
            </w:r>
            <w:r w:rsidR="00A7493C" w:rsidRPr="009E54F8">
              <w:rPr>
                <w:rFonts w:asciiTheme="majorHAnsi" w:hAnsiTheme="majorHAnsi"/>
              </w:rPr>
              <w:t>et al</w:t>
            </w:r>
            <w:r w:rsidRPr="00397C2C">
              <w:rPr>
                <w:rFonts w:asciiTheme="majorHAnsi" w:hAnsiTheme="majorHAnsi"/>
                <w:i/>
              </w:rPr>
              <w:t>.,</w:t>
            </w:r>
            <w:r>
              <w:rPr>
                <w:rFonts w:asciiTheme="majorHAnsi" w:hAnsiTheme="majorHAnsi"/>
              </w:rPr>
              <w:t xml:space="preserve"> 2008; Milner </w:t>
            </w:r>
            <w:r w:rsidR="00A7493C" w:rsidRPr="009E54F8">
              <w:rPr>
                <w:rFonts w:asciiTheme="majorHAnsi" w:hAnsiTheme="majorHAnsi"/>
              </w:rPr>
              <w:t>et al</w:t>
            </w:r>
            <w:r w:rsidRPr="00576C42">
              <w:rPr>
                <w:rFonts w:asciiTheme="majorHAnsi" w:hAnsiTheme="majorHAnsi"/>
                <w:i/>
              </w:rPr>
              <w:t>.,</w:t>
            </w:r>
            <w:r>
              <w:rPr>
                <w:rFonts w:asciiTheme="majorHAnsi" w:hAnsiTheme="majorHAnsi"/>
              </w:rPr>
              <w:t xml:space="preserve"> 2010; Palusci</w:t>
            </w:r>
            <w:r w:rsidR="007D43EC">
              <w:rPr>
                <w:rFonts w:asciiTheme="majorHAnsi" w:hAnsiTheme="majorHAnsi"/>
              </w:rPr>
              <w:t xml:space="preserve">, Smith et Paneth, </w:t>
            </w:r>
            <w:r>
              <w:rPr>
                <w:rFonts w:asciiTheme="majorHAnsi" w:hAnsiTheme="majorHAnsi"/>
              </w:rPr>
              <w:t xml:space="preserve">2005; Runyon </w:t>
            </w:r>
            <w:r w:rsidR="00A7493C" w:rsidRPr="009E54F8">
              <w:rPr>
                <w:rFonts w:asciiTheme="majorHAnsi" w:hAnsiTheme="majorHAnsi"/>
              </w:rPr>
              <w:t>et al</w:t>
            </w:r>
            <w:r w:rsidRPr="00576C42">
              <w:rPr>
                <w:rFonts w:asciiTheme="majorHAnsi" w:hAnsiTheme="majorHAnsi"/>
                <w:i/>
              </w:rPr>
              <w:t>.,</w:t>
            </w:r>
            <w:r>
              <w:rPr>
                <w:rFonts w:asciiTheme="majorHAnsi" w:hAnsiTheme="majorHAnsi"/>
              </w:rPr>
              <w:t xml:space="preserve"> 2006; Stith </w:t>
            </w:r>
            <w:r w:rsidR="00A7493C" w:rsidRPr="009E54F8">
              <w:rPr>
                <w:rFonts w:asciiTheme="majorHAnsi" w:hAnsiTheme="majorHAnsi"/>
              </w:rPr>
              <w:t>et al</w:t>
            </w:r>
            <w:r w:rsidRPr="00386658">
              <w:rPr>
                <w:rFonts w:asciiTheme="majorHAnsi" w:hAnsiTheme="majorHAnsi"/>
                <w:i/>
              </w:rPr>
              <w:t>.,</w:t>
            </w:r>
            <w:r>
              <w:rPr>
                <w:rFonts w:asciiTheme="majorHAnsi" w:hAnsiTheme="majorHAnsi"/>
              </w:rPr>
              <w:t xml:space="preserve"> 2009). </w:t>
            </w:r>
          </w:p>
        </w:tc>
      </w:tr>
      <w:tr w:rsidR="00A678EE" w14:paraId="7E26AF9A" w14:textId="77777777" w:rsidTr="007737DB">
        <w:tc>
          <w:tcPr>
            <w:tcW w:w="2518" w:type="dxa"/>
          </w:tcPr>
          <w:p w14:paraId="3ED1A6AA" w14:textId="77777777" w:rsidR="00A678EE" w:rsidRDefault="00A678EE" w:rsidP="002761C9">
            <w:pPr>
              <w:spacing w:before="40" w:after="40"/>
              <w:rPr>
                <w:rFonts w:asciiTheme="majorHAnsi" w:hAnsiTheme="majorHAnsi"/>
              </w:rPr>
            </w:pPr>
            <w:r>
              <w:rPr>
                <w:rFonts w:asciiTheme="majorHAnsi" w:hAnsiTheme="majorHAnsi"/>
              </w:rPr>
              <w:t>Exposition à la violence conjugale.</w:t>
            </w:r>
          </w:p>
        </w:tc>
        <w:tc>
          <w:tcPr>
            <w:tcW w:w="7058" w:type="dxa"/>
          </w:tcPr>
          <w:p w14:paraId="0BF39743" w14:textId="25529568" w:rsidR="00A678EE" w:rsidRDefault="00A678EE" w:rsidP="00EE4C22">
            <w:pPr>
              <w:spacing w:before="40" w:after="40"/>
              <w:rPr>
                <w:rFonts w:asciiTheme="majorHAnsi" w:hAnsiTheme="majorHAnsi"/>
              </w:rPr>
            </w:pPr>
            <w:r>
              <w:rPr>
                <w:rFonts w:asciiTheme="majorHAnsi" w:hAnsiTheme="majorHAnsi"/>
              </w:rPr>
              <w:t>L’</w:t>
            </w:r>
            <w:r w:rsidRPr="009A0DBF">
              <w:rPr>
                <w:rFonts w:asciiTheme="majorHAnsi" w:hAnsiTheme="majorHAnsi"/>
                <w:b/>
              </w:rPr>
              <w:t xml:space="preserve">exposition à la violence conjugale </w:t>
            </w:r>
            <w:r>
              <w:rPr>
                <w:rFonts w:asciiTheme="majorHAnsi" w:hAnsiTheme="majorHAnsi"/>
              </w:rPr>
              <w:t xml:space="preserve">durant l’enfance est associée à l’abus physique (Black </w:t>
            </w:r>
            <w:r w:rsidR="00A7493C" w:rsidRPr="009E54F8">
              <w:rPr>
                <w:rFonts w:asciiTheme="majorHAnsi" w:hAnsiTheme="majorHAnsi"/>
              </w:rPr>
              <w:t>et al</w:t>
            </w:r>
            <w:r w:rsidRPr="00712280">
              <w:rPr>
                <w:rFonts w:asciiTheme="majorHAnsi" w:hAnsiTheme="majorHAnsi"/>
                <w:i/>
              </w:rPr>
              <w:t>.,</w:t>
            </w:r>
            <w:r>
              <w:rPr>
                <w:rFonts w:asciiTheme="majorHAnsi" w:hAnsiTheme="majorHAnsi"/>
              </w:rPr>
              <w:t xml:space="preserve"> 2001; Dufour </w:t>
            </w:r>
            <w:r w:rsidR="00A7493C" w:rsidRPr="009E54F8">
              <w:rPr>
                <w:rFonts w:asciiTheme="majorHAnsi" w:hAnsiTheme="majorHAnsi"/>
              </w:rPr>
              <w:t>et al</w:t>
            </w:r>
            <w:r w:rsidRPr="00FF639D">
              <w:rPr>
                <w:rFonts w:asciiTheme="majorHAnsi" w:hAnsiTheme="majorHAnsi"/>
                <w:i/>
              </w:rPr>
              <w:t>.,</w:t>
            </w:r>
            <w:r>
              <w:rPr>
                <w:rFonts w:asciiTheme="majorHAnsi" w:hAnsiTheme="majorHAnsi"/>
              </w:rPr>
              <w:t xml:space="preserve"> 2011; Tajima, 2002).</w:t>
            </w:r>
          </w:p>
          <w:p w14:paraId="1AFE8E1A" w14:textId="77777777" w:rsidR="00A678EE" w:rsidRDefault="00A678EE" w:rsidP="00EE4C22">
            <w:pPr>
              <w:spacing w:before="40" w:after="40"/>
              <w:rPr>
                <w:rFonts w:asciiTheme="majorHAnsi" w:hAnsiTheme="majorHAnsi"/>
              </w:rPr>
            </w:pPr>
            <w:r>
              <w:rPr>
                <w:rFonts w:asciiTheme="majorHAnsi" w:hAnsiTheme="majorHAnsi"/>
              </w:rPr>
              <w:t xml:space="preserve">Entre 25 % et 35 % des parents ayant été victimes d’abus durant leur enfance reproduiraient </w:t>
            </w:r>
            <w:r w:rsidR="00B13D3B">
              <w:rPr>
                <w:rFonts w:asciiTheme="majorHAnsi" w:hAnsiTheme="majorHAnsi"/>
              </w:rPr>
              <w:t>cette</w:t>
            </w:r>
            <w:r>
              <w:rPr>
                <w:rFonts w:asciiTheme="majorHAnsi" w:hAnsiTheme="majorHAnsi"/>
              </w:rPr>
              <w:t xml:space="preserve"> violence envers leur enfant (Tajima, 2002).</w:t>
            </w:r>
          </w:p>
          <w:p w14:paraId="329E4E18" w14:textId="77777777" w:rsidR="00A678EE" w:rsidRDefault="00A678EE" w:rsidP="00EE4C22">
            <w:pPr>
              <w:spacing w:before="40" w:after="40"/>
              <w:rPr>
                <w:rFonts w:asciiTheme="majorHAnsi" w:hAnsiTheme="majorHAnsi"/>
              </w:rPr>
            </w:pPr>
            <w:r>
              <w:rPr>
                <w:rFonts w:asciiTheme="majorHAnsi" w:hAnsiTheme="majorHAnsi"/>
              </w:rPr>
              <w:t xml:space="preserve">65 % des parents abuseurs auraient été victimes d’abus durant leur enfance (Kjellgren </w:t>
            </w:r>
            <w:r w:rsidR="00A7493C" w:rsidRPr="009E54F8">
              <w:rPr>
                <w:rFonts w:asciiTheme="majorHAnsi" w:hAnsiTheme="majorHAnsi"/>
              </w:rPr>
              <w:t>et al</w:t>
            </w:r>
            <w:r w:rsidRPr="00A11D90">
              <w:rPr>
                <w:rFonts w:asciiTheme="majorHAnsi" w:hAnsiTheme="majorHAnsi"/>
                <w:i/>
              </w:rPr>
              <w:t>.,</w:t>
            </w:r>
            <w:r>
              <w:rPr>
                <w:rFonts w:asciiTheme="majorHAnsi" w:hAnsiTheme="majorHAnsi"/>
              </w:rPr>
              <w:t xml:space="preserve"> 2013).</w:t>
            </w:r>
          </w:p>
        </w:tc>
      </w:tr>
      <w:tr w:rsidR="004152C1" w14:paraId="513A6ABE" w14:textId="77777777" w:rsidTr="007737DB">
        <w:tc>
          <w:tcPr>
            <w:tcW w:w="2518" w:type="dxa"/>
          </w:tcPr>
          <w:p w14:paraId="2D2BB2B0" w14:textId="77777777" w:rsidR="004152C1" w:rsidRDefault="004152C1" w:rsidP="004152C1">
            <w:pPr>
              <w:spacing w:before="40" w:after="40"/>
              <w:rPr>
                <w:rFonts w:asciiTheme="majorHAnsi" w:hAnsiTheme="majorHAnsi"/>
              </w:rPr>
            </w:pPr>
            <w:r>
              <w:rPr>
                <w:rFonts w:asciiTheme="majorHAnsi" w:hAnsiTheme="majorHAnsi"/>
              </w:rPr>
              <w:t>Avoir subi la punition corporelle.</w:t>
            </w:r>
          </w:p>
        </w:tc>
        <w:tc>
          <w:tcPr>
            <w:tcW w:w="7058" w:type="dxa"/>
          </w:tcPr>
          <w:p w14:paraId="0072DAA4" w14:textId="77777777" w:rsidR="004152C1" w:rsidRDefault="004152C1" w:rsidP="00B13D3B">
            <w:pPr>
              <w:spacing w:before="40" w:after="40"/>
              <w:rPr>
                <w:rFonts w:asciiTheme="majorHAnsi" w:hAnsiTheme="majorHAnsi"/>
              </w:rPr>
            </w:pPr>
            <w:r>
              <w:rPr>
                <w:rFonts w:asciiTheme="majorHAnsi" w:hAnsiTheme="majorHAnsi"/>
              </w:rPr>
              <w:t xml:space="preserve">Un parent </w:t>
            </w:r>
            <w:r w:rsidRPr="007B20A4">
              <w:rPr>
                <w:rFonts w:asciiTheme="majorHAnsi" w:hAnsiTheme="majorHAnsi"/>
                <w:b/>
              </w:rPr>
              <w:t xml:space="preserve">ayant subi </w:t>
            </w:r>
            <w:r w:rsidR="00B13D3B">
              <w:rPr>
                <w:rFonts w:asciiTheme="majorHAnsi" w:hAnsiTheme="majorHAnsi"/>
                <w:b/>
              </w:rPr>
              <w:t>des</w:t>
            </w:r>
            <w:r w:rsidR="00B13D3B" w:rsidRPr="007B20A4">
              <w:rPr>
                <w:rFonts w:asciiTheme="majorHAnsi" w:hAnsiTheme="majorHAnsi"/>
                <w:b/>
              </w:rPr>
              <w:t xml:space="preserve"> </w:t>
            </w:r>
            <w:r w:rsidRPr="007B20A4">
              <w:rPr>
                <w:rFonts w:asciiTheme="majorHAnsi" w:hAnsiTheme="majorHAnsi"/>
                <w:b/>
              </w:rPr>
              <w:t>punition</w:t>
            </w:r>
            <w:r w:rsidR="005D53F6">
              <w:rPr>
                <w:rFonts w:asciiTheme="majorHAnsi" w:hAnsiTheme="majorHAnsi"/>
                <w:b/>
              </w:rPr>
              <w:t>s</w:t>
            </w:r>
            <w:r w:rsidRPr="007B20A4">
              <w:rPr>
                <w:rFonts w:asciiTheme="majorHAnsi" w:hAnsiTheme="majorHAnsi"/>
                <w:b/>
              </w:rPr>
              <w:t xml:space="preserve"> corporelle</w:t>
            </w:r>
            <w:r w:rsidR="00B13D3B">
              <w:rPr>
                <w:rFonts w:asciiTheme="majorHAnsi" w:hAnsiTheme="majorHAnsi"/>
                <w:b/>
              </w:rPr>
              <w:t>s</w:t>
            </w:r>
            <w:r w:rsidRPr="007B20A4">
              <w:rPr>
                <w:rFonts w:asciiTheme="majorHAnsi" w:hAnsiTheme="majorHAnsi"/>
                <w:b/>
              </w:rPr>
              <w:t xml:space="preserve"> durant son enfance</w:t>
            </w:r>
            <w:r>
              <w:rPr>
                <w:rFonts w:asciiTheme="majorHAnsi" w:hAnsiTheme="majorHAnsi"/>
              </w:rPr>
              <w:t xml:space="preserve"> </w:t>
            </w:r>
            <w:r w:rsidR="00B13D3B">
              <w:rPr>
                <w:rFonts w:asciiTheme="majorHAnsi" w:hAnsiTheme="majorHAnsi"/>
              </w:rPr>
              <w:t>est</w:t>
            </w:r>
            <w:r>
              <w:rPr>
                <w:rFonts w:asciiTheme="majorHAnsi" w:hAnsiTheme="majorHAnsi"/>
              </w:rPr>
              <w:t xml:space="preserve"> davantage enclin à approuver l’utilisation d’une telle stratégie disciplinaire (Maker, Shah et Agha, 2005; Simons et Wurtele, 2010) et à la considérer comme nécessaire, normale et bonne (Black </w:t>
            </w:r>
            <w:r w:rsidRPr="009E54F8">
              <w:rPr>
                <w:rFonts w:asciiTheme="majorHAnsi" w:hAnsiTheme="majorHAnsi"/>
              </w:rPr>
              <w:t>et al</w:t>
            </w:r>
            <w:r w:rsidRPr="0030302F">
              <w:rPr>
                <w:rFonts w:asciiTheme="majorHAnsi" w:hAnsiTheme="majorHAnsi"/>
                <w:i/>
              </w:rPr>
              <w:t>.,</w:t>
            </w:r>
            <w:r>
              <w:rPr>
                <w:rFonts w:asciiTheme="majorHAnsi" w:hAnsiTheme="majorHAnsi"/>
              </w:rPr>
              <w:t xml:space="preserve"> 2001).</w:t>
            </w:r>
          </w:p>
        </w:tc>
      </w:tr>
      <w:tr w:rsidR="00C53202" w14:paraId="16469340" w14:textId="77777777" w:rsidTr="007737DB">
        <w:tc>
          <w:tcPr>
            <w:tcW w:w="2518" w:type="dxa"/>
          </w:tcPr>
          <w:p w14:paraId="38E9DE22" w14:textId="7E6C4604" w:rsidR="00C53202" w:rsidRDefault="00C53202" w:rsidP="004152C1">
            <w:pPr>
              <w:spacing w:before="40" w:after="40"/>
              <w:rPr>
                <w:rFonts w:asciiTheme="majorHAnsi" w:hAnsiTheme="majorHAnsi"/>
              </w:rPr>
            </w:pPr>
            <w:r>
              <w:rPr>
                <w:rFonts w:asciiTheme="majorHAnsi" w:hAnsiTheme="majorHAnsi"/>
              </w:rPr>
              <w:t>Cumul de stress reliés à la vie quotidienne</w:t>
            </w:r>
          </w:p>
        </w:tc>
        <w:tc>
          <w:tcPr>
            <w:tcW w:w="7058" w:type="dxa"/>
          </w:tcPr>
          <w:p w14:paraId="7EFBA06E" w14:textId="1AC715F8" w:rsidR="00C53202" w:rsidRDefault="00C53202" w:rsidP="00B13D3B">
            <w:pPr>
              <w:spacing w:before="40" w:after="40"/>
              <w:rPr>
                <w:rFonts w:asciiTheme="majorHAnsi" w:hAnsiTheme="majorHAnsi"/>
              </w:rPr>
            </w:pPr>
            <w:r w:rsidRPr="00B214AE">
              <w:rPr>
                <w:rFonts w:asciiTheme="majorHAnsi" w:hAnsiTheme="majorHAnsi"/>
              </w:rPr>
              <w:t xml:space="preserve">Une étude menée par Tucker et Rodriguez </w:t>
            </w:r>
            <w:r w:rsidRPr="00B214AE">
              <w:rPr>
                <w:rFonts w:asciiTheme="majorHAnsi" w:hAnsiTheme="majorHAnsi"/>
              </w:rPr>
              <w:fldChar w:fldCharType="begin"/>
            </w:r>
            <w:r w:rsidRPr="00B214AE">
              <w:rPr>
                <w:rFonts w:asciiTheme="majorHAnsi" w:hAnsiTheme="majorHAnsi"/>
              </w:rPr>
              <w:instrText xml:space="preserve"> ADDIN EN.CITE &lt;EndNote&gt;&lt;Cite ExcludeAuth="1"&gt;&lt;Author&gt;Tucker&lt;/Author&gt;&lt;Year&gt;2014&lt;/Year&gt;&lt;RecNum&gt;3398&lt;/RecNum&gt;&lt;DisplayText&gt;(2014)&lt;/DisplayText&gt;&lt;record&gt;&lt;rec-number&gt;3398&lt;/rec-number&gt;&lt;foreign-keys&gt;&lt;key app="EN" db-id="vaxrzs5ed9dd2oezw5epfvd5x0fdxxzv5ad0"&gt;3398&lt;/key&gt;&lt;/foreign-keys&gt;&lt;ref-type name="Journal Article"&gt;17&lt;/ref-type&gt;&lt;contributors&gt;&lt;authors&gt;&lt;author&gt;Meagan C. Tucker&lt;/author&gt;&lt;author&gt;Christina M. Rodriguez&lt;/author&gt;&lt;/authors&gt;&lt;/contributors&gt;&lt;titles&gt;&lt;title&gt;Family Dysfunction and Social Isolation as Moderators Between Stress and Child Physical Abuse Risk&lt;/title&gt;&lt;secondary-title&gt;Journal of Family Violence&lt;/secondary-title&gt;&lt;/titles&gt;&lt;periodical&gt;&lt;full-title&gt;Journal of Family Violence&lt;/full-title&gt;&lt;/periodical&gt;&lt;pages&gt;175–186&lt;/pages&gt;&lt;volume&gt;29&lt;/volume&gt;&lt;number&gt;2&lt;/number&gt;&lt;dates&gt;&lt;year&gt;2014&lt;/year&gt;&lt;/dates&gt;&lt;urls&gt;&lt;/urls&gt;&lt;electronic-resource-num&gt;10.1007/s10896-013-9567-0&lt;/electronic-resource-num&gt;&lt;/record&gt;&lt;/Cite&gt;&lt;/EndNote&gt;</w:instrText>
            </w:r>
            <w:r w:rsidRPr="00B214AE">
              <w:rPr>
                <w:rFonts w:asciiTheme="majorHAnsi" w:hAnsiTheme="majorHAnsi"/>
              </w:rPr>
              <w:fldChar w:fldCharType="separate"/>
            </w:r>
            <w:r w:rsidRPr="00B214AE">
              <w:rPr>
                <w:rFonts w:asciiTheme="majorHAnsi" w:hAnsiTheme="majorHAnsi"/>
                <w:noProof/>
              </w:rPr>
              <w:t>(</w:t>
            </w:r>
            <w:hyperlink w:anchor="_ENREF_223" w:tooltip="Tucker, 2014 #3398" w:history="1">
              <w:r w:rsidRPr="00B214AE">
                <w:rPr>
                  <w:rFonts w:asciiTheme="majorHAnsi" w:hAnsiTheme="majorHAnsi"/>
                  <w:noProof/>
                </w:rPr>
                <w:t>2014</w:t>
              </w:r>
            </w:hyperlink>
            <w:r w:rsidRPr="00B214AE">
              <w:rPr>
                <w:rFonts w:asciiTheme="majorHAnsi" w:hAnsiTheme="majorHAnsi"/>
                <w:noProof/>
              </w:rPr>
              <w:t>)</w:t>
            </w:r>
            <w:r w:rsidRPr="00B214AE">
              <w:rPr>
                <w:rFonts w:asciiTheme="majorHAnsi" w:hAnsiTheme="majorHAnsi"/>
              </w:rPr>
              <w:fldChar w:fldCharType="end"/>
            </w:r>
            <w:r w:rsidRPr="00B214AE">
              <w:rPr>
                <w:rFonts w:asciiTheme="majorHAnsi" w:hAnsiTheme="majorHAnsi"/>
              </w:rPr>
              <w:t xml:space="preserve"> démontre que le stress perçu par les parents contribuerait à faire augmenter le risque que ceux-ci posent un geste abusif. Dans leur étude, les mères qui ont mentionné être dépassées par les évènements de la vie quotidienne u</w:t>
            </w:r>
            <w:r w:rsidRPr="00441375">
              <w:rPr>
                <w:rFonts w:asciiTheme="majorHAnsi" w:hAnsiTheme="majorHAnsi"/>
              </w:rPr>
              <w:t>tilisaient</w:t>
            </w:r>
            <w:r>
              <w:rPr>
                <w:rFonts w:asciiTheme="majorHAnsi" w:hAnsiTheme="majorHAnsi"/>
              </w:rPr>
              <w:t xml:space="preserve"> </w:t>
            </w:r>
            <w:r w:rsidRPr="00B214AE">
              <w:rPr>
                <w:rFonts w:asciiTheme="majorHAnsi" w:hAnsiTheme="majorHAnsi"/>
              </w:rPr>
              <w:t>davantage de sévices corporels envers leur enfant dans le but de reprendre le contrôle de leur vie que celles qui n’éprouvaient pas de stress</w:t>
            </w:r>
            <w:r>
              <w:rPr>
                <w:rFonts w:asciiTheme="majorHAnsi" w:hAnsiTheme="majorHAnsi"/>
              </w:rPr>
              <w:t>.</w:t>
            </w:r>
          </w:p>
        </w:tc>
      </w:tr>
    </w:tbl>
    <w:p w14:paraId="491DD876" w14:textId="77777777" w:rsidR="00A678EE" w:rsidRPr="007F5547" w:rsidRDefault="00A678EE" w:rsidP="00CA19D9">
      <w:pPr>
        <w:spacing w:after="0"/>
        <w:rPr>
          <w:rFonts w:asciiTheme="majorHAnsi" w:hAnsiTheme="majorHAnsi"/>
          <w:b/>
        </w:rPr>
      </w:pPr>
    </w:p>
    <w:tbl>
      <w:tblPr>
        <w:tblStyle w:val="Grille"/>
        <w:tblW w:w="0" w:type="auto"/>
        <w:tblLook w:val="04A0" w:firstRow="1" w:lastRow="0" w:firstColumn="1" w:lastColumn="0" w:noHBand="0" w:noVBand="1"/>
      </w:tblPr>
      <w:tblGrid>
        <w:gridCol w:w="2518"/>
        <w:gridCol w:w="7058"/>
      </w:tblGrid>
      <w:tr w:rsidR="005C3D7A" w14:paraId="15367E5C" w14:textId="77777777" w:rsidTr="00BC7D54">
        <w:tc>
          <w:tcPr>
            <w:tcW w:w="9576" w:type="dxa"/>
            <w:gridSpan w:val="2"/>
            <w:shd w:val="clear" w:color="auto" w:fill="FB8D33"/>
          </w:tcPr>
          <w:p w14:paraId="1905F937" w14:textId="77777777" w:rsidR="005C3D7A" w:rsidRPr="00A55400" w:rsidRDefault="005C3D7A" w:rsidP="002761C9">
            <w:pPr>
              <w:spacing w:before="40" w:after="40"/>
              <w:rPr>
                <w:rFonts w:asciiTheme="majorHAnsi" w:hAnsiTheme="majorHAnsi"/>
                <w:b/>
                <w:color w:val="C0504D" w:themeColor="accent2"/>
              </w:rPr>
            </w:pPr>
            <w:r w:rsidRPr="005E4623">
              <w:rPr>
                <w:rFonts w:asciiTheme="majorHAnsi" w:hAnsiTheme="majorHAnsi"/>
                <w:b/>
              </w:rPr>
              <w:t>Traitement de l’information par les parents</w:t>
            </w:r>
          </w:p>
        </w:tc>
      </w:tr>
      <w:tr w:rsidR="005C3D7A" w14:paraId="51234583" w14:textId="77777777" w:rsidTr="007737DB">
        <w:tc>
          <w:tcPr>
            <w:tcW w:w="2518" w:type="dxa"/>
          </w:tcPr>
          <w:p w14:paraId="669A5EEB" w14:textId="77777777" w:rsidR="005C3D7A" w:rsidRDefault="005C3D7A" w:rsidP="002761C9">
            <w:pPr>
              <w:spacing w:before="40" w:after="40"/>
              <w:rPr>
                <w:rFonts w:asciiTheme="majorHAnsi" w:hAnsiTheme="majorHAnsi"/>
              </w:rPr>
            </w:pPr>
            <w:r>
              <w:rPr>
                <w:rFonts w:asciiTheme="majorHAnsi" w:hAnsiTheme="majorHAnsi"/>
              </w:rPr>
              <w:t>Biais cognitifs.</w:t>
            </w:r>
          </w:p>
        </w:tc>
        <w:tc>
          <w:tcPr>
            <w:tcW w:w="7058" w:type="dxa"/>
          </w:tcPr>
          <w:p w14:paraId="4B3852DC" w14:textId="77777777" w:rsidR="005C3D7A" w:rsidRDefault="005C3D7A" w:rsidP="00EE4C22">
            <w:pPr>
              <w:spacing w:before="40" w:after="40"/>
              <w:rPr>
                <w:rFonts w:asciiTheme="majorHAnsi" w:hAnsiTheme="majorHAnsi"/>
              </w:rPr>
            </w:pPr>
            <w:r>
              <w:rPr>
                <w:rFonts w:asciiTheme="majorHAnsi" w:hAnsiTheme="majorHAnsi"/>
              </w:rPr>
              <w:t xml:space="preserve">Les parents abuseurs peuvent présenter des </w:t>
            </w:r>
            <w:r w:rsidRPr="00386658">
              <w:rPr>
                <w:rFonts w:asciiTheme="majorHAnsi" w:hAnsiTheme="majorHAnsi"/>
              </w:rPr>
              <w:t>biais cognitifs,</w:t>
            </w:r>
            <w:r>
              <w:rPr>
                <w:rFonts w:asciiTheme="majorHAnsi" w:hAnsiTheme="majorHAnsi"/>
              </w:rPr>
              <w:t xml:space="preserve"> dont :</w:t>
            </w:r>
          </w:p>
          <w:p w14:paraId="4ACF9491" w14:textId="77777777" w:rsidR="005C3D7A" w:rsidRDefault="005C3D7A" w:rsidP="00EE4C22">
            <w:pPr>
              <w:pStyle w:val="Paragraphedeliste"/>
              <w:numPr>
                <w:ilvl w:val="0"/>
                <w:numId w:val="3"/>
              </w:numPr>
              <w:spacing w:before="40" w:after="40"/>
              <w:ind w:left="459" w:hanging="284"/>
              <w:rPr>
                <w:rFonts w:asciiTheme="majorHAnsi" w:hAnsiTheme="majorHAnsi"/>
              </w:rPr>
            </w:pPr>
            <w:r>
              <w:rPr>
                <w:rFonts w:asciiTheme="majorHAnsi" w:hAnsiTheme="majorHAnsi"/>
              </w:rPr>
              <w:t xml:space="preserve">Un </w:t>
            </w:r>
            <w:r w:rsidRPr="004B32F2">
              <w:rPr>
                <w:rFonts w:asciiTheme="majorHAnsi" w:hAnsiTheme="majorHAnsi"/>
                <w:b/>
              </w:rPr>
              <w:t>manque d’empathie</w:t>
            </w:r>
            <w:r>
              <w:rPr>
                <w:rFonts w:asciiTheme="majorHAnsi" w:hAnsiTheme="majorHAnsi"/>
              </w:rPr>
              <w:t xml:space="preserve"> pouvant faire en sorte qu’ils ont tendance à mettre l’accent sur leurs propres besoins et non sur ceux de leur enfant. Ils auraient également des réactions d’anxiété et d’inconfort lorsque les autres vivent une expérience négative, plutôt que de ressentir de la compassion et de la préoccupation envers ceux-ci</w:t>
            </w:r>
            <w:r w:rsidR="001210B2">
              <w:rPr>
                <w:rFonts w:asciiTheme="majorHAnsi" w:hAnsiTheme="majorHAnsi"/>
              </w:rPr>
              <w:t xml:space="preserve">, </w:t>
            </w:r>
            <w:r>
              <w:rPr>
                <w:rFonts w:asciiTheme="majorHAnsi" w:hAnsiTheme="majorHAnsi"/>
              </w:rPr>
              <w:t xml:space="preserve">Ce </w:t>
            </w:r>
            <w:r w:rsidR="001210B2">
              <w:rPr>
                <w:rFonts w:asciiTheme="majorHAnsi" w:hAnsiTheme="majorHAnsi"/>
              </w:rPr>
              <w:t xml:space="preserve">qui </w:t>
            </w:r>
            <w:r>
              <w:rPr>
                <w:rFonts w:asciiTheme="majorHAnsi" w:hAnsiTheme="majorHAnsi"/>
              </w:rPr>
              <w:t xml:space="preserve">peut les conduire à des actes égoïstes et tournés vers </w:t>
            </w:r>
            <w:r w:rsidR="00B13D3B">
              <w:rPr>
                <w:rFonts w:asciiTheme="majorHAnsi" w:hAnsiTheme="majorHAnsi"/>
              </w:rPr>
              <w:t xml:space="preserve">eux </w:t>
            </w:r>
            <w:r>
              <w:rPr>
                <w:rFonts w:asciiTheme="majorHAnsi" w:hAnsiTheme="majorHAnsi"/>
              </w:rPr>
              <w:lastRenderedPageBreak/>
              <w:t xml:space="preserve">(Francis et Wolfe, 2008; Perez-Albeniz et </w:t>
            </w:r>
            <w:r w:rsidR="0067142B">
              <w:rPr>
                <w:rFonts w:asciiTheme="majorHAnsi" w:hAnsiTheme="majorHAnsi"/>
              </w:rPr>
              <w:t xml:space="preserve">De </w:t>
            </w:r>
            <w:r>
              <w:rPr>
                <w:rFonts w:asciiTheme="majorHAnsi" w:hAnsiTheme="majorHAnsi"/>
              </w:rPr>
              <w:t>Paul, 2003; 2004; Rodriguez, 2013);</w:t>
            </w:r>
          </w:p>
          <w:p w14:paraId="188365EE" w14:textId="77777777" w:rsidR="005C3D7A" w:rsidRDefault="005C3D7A" w:rsidP="00EE4C22">
            <w:pPr>
              <w:pStyle w:val="Paragraphedeliste"/>
              <w:numPr>
                <w:ilvl w:val="0"/>
                <w:numId w:val="3"/>
              </w:numPr>
              <w:spacing w:before="40" w:after="40"/>
              <w:ind w:left="459" w:hanging="284"/>
              <w:rPr>
                <w:rFonts w:asciiTheme="majorHAnsi" w:hAnsiTheme="majorHAnsi"/>
              </w:rPr>
            </w:pPr>
            <w:r w:rsidRPr="00701FF5">
              <w:rPr>
                <w:rFonts w:asciiTheme="majorHAnsi" w:hAnsiTheme="majorHAnsi"/>
              </w:rPr>
              <w:t>Des</w:t>
            </w:r>
            <w:r>
              <w:rPr>
                <w:rFonts w:asciiTheme="majorHAnsi" w:hAnsiTheme="majorHAnsi"/>
                <w:b/>
              </w:rPr>
              <w:t xml:space="preserve"> biais dans les</w:t>
            </w:r>
            <w:r w:rsidRPr="00386658">
              <w:rPr>
                <w:rFonts w:asciiTheme="majorHAnsi" w:hAnsiTheme="majorHAnsi"/>
                <w:b/>
              </w:rPr>
              <w:t xml:space="preserve"> processus de traitement de l’information</w:t>
            </w:r>
            <w:r>
              <w:rPr>
                <w:rFonts w:asciiTheme="majorHAnsi" w:hAnsiTheme="majorHAnsi"/>
              </w:rPr>
              <w:t xml:space="preserve">. Par exemple, les parents abuseurs encodent spontanément l’information de manière moins positive quand il s’agit des soins à </w:t>
            </w:r>
            <w:r w:rsidR="00B13D3B">
              <w:rPr>
                <w:rFonts w:asciiTheme="majorHAnsi" w:hAnsiTheme="majorHAnsi"/>
              </w:rPr>
              <w:t xml:space="preserve">donner à </w:t>
            </w:r>
            <w:r>
              <w:rPr>
                <w:rFonts w:asciiTheme="majorHAnsi" w:hAnsiTheme="majorHAnsi"/>
              </w:rPr>
              <w:t xml:space="preserve">l’enfant et de ses comportements (Crouch </w:t>
            </w:r>
            <w:r w:rsidRPr="00D41E07">
              <w:rPr>
                <w:rFonts w:asciiTheme="majorHAnsi" w:hAnsiTheme="majorHAnsi"/>
                <w:i/>
              </w:rPr>
              <w:t>et al.,</w:t>
            </w:r>
            <w:r>
              <w:rPr>
                <w:rFonts w:asciiTheme="majorHAnsi" w:hAnsiTheme="majorHAnsi"/>
              </w:rPr>
              <w:t xml:space="preserve"> 2010).</w:t>
            </w:r>
          </w:p>
          <w:p w14:paraId="03EA1A7B" w14:textId="77777777" w:rsidR="005C3D7A" w:rsidRPr="00BC7D54" w:rsidRDefault="001210B2" w:rsidP="00EE4C22">
            <w:pPr>
              <w:pStyle w:val="Paragraphedeliste"/>
              <w:numPr>
                <w:ilvl w:val="0"/>
                <w:numId w:val="3"/>
              </w:numPr>
              <w:spacing w:before="40" w:after="40"/>
              <w:ind w:left="459" w:hanging="284"/>
              <w:rPr>
                <w:rFonts w:asciiTheme="majorHAnsi" w:hAnsiTheme="majorHAnsi"/>
                <w:spacing w:val="-2"/>
              </w:rPr>
            </w:pPr>
            <w:r>
              <w:rPr>
                <w:rFonts w:asciiTheme="majorHAnsi" w:hAnsiTheme="majorHAnsi"/>
                <w:spacing w:val="-2"/>
              </w:rPr>
              <w:t>Un biais d</w:t>
            </w:r>
            <w:r w:rsidR="005C3D7A" w:rsidRPr="00BC7D54">
              <w:rPr>
                <w:rFonts w:asciiTheme="majorHAnsi" w:hAnsiTheme="majorHAnsi"/>
                <w:spacing w:val="-2"/>
              </w:rPr>
              <w:t>’</w:t>
            </w:r>
            <w:r w:rsidR="005C3D7A" w:rsidRPr="00BC7D54">
              <w:rPr>
                <w:rFonts w:asciiTheme="majorHAnsi" w:hAnsiTheme="majorHAnsi"/>
                <w:b/>
                <w:spacing w:val="-2"/>
              </w:rPr>
              <w:t>attribution</w:t>
            </w:r>
            <w:r>
              <w:rPr>
                <w:rFonts w:asciiTheme="majorHAnsi" w:hAnsiTheme="majorHAnsi"/>
                <w:spacing w:val="-2"/>
              </w:rPr>
              <w:t xml:space="preserve"> qui </w:t>
            </w:r>
            <w:r w:rsidR="003E7114">
              <w:rPr>
                <w:rFonts w:asciiTheme="majorHAnsi" w:hAnsiTheme="majorHAnsi"/>
                <w:spacing w:val="-2"/>
              </w:rPr>
              <w:t>confère</w:t>
            </w:r>
            <w:r>
              <w:rPr>
                <w:rFonts w:asciiTheme="majorHAnsi" w:hAnsiTheme="majorHAnsi"/>
                <w:spacing w:val="-2"/>
              </w:rPr>
              <w:t xml:space="preserve"> aux</w:t>
            </w:r>
            <w:r w:rsidRPr="00BC7D54">
              <w:rPr>
                <w:rFonts w:asciiTheme="majorHAnsi" w:hAnsiTheme="majorHAnsi"/>
                <w:spacing w:val="-2"/>
              </w:rPr>
              <w:t xml:space="preserve"> </w:t>
            </w:r>
            <w:r w:rsidR="005C3D7A" w:rsidRPr="00BC7D54">
              <w:rPr>
                <w:rFonts w:asciiTheme="majorHAnsi" w:hAnsiTheme="majorHAnsi"/>
                <w:spacing w:val="-2"/>
              </w:rPr>
              <w:t xml:space="preserve">parents abuseurs </w:t>
            </w:r>
            <w:r>
              <w:rPr>
                <w:rFonts w:asciiTheme="majorHAnsi" w:hAnsiTheme="majorHAnsi"/>
                <w:spacing w:val="-2"/>
              </w:rPr>
              <w:t>une</w:t>
            </w:r>
            <w:r w:rsidRPr="00BC7D54">
              <w:rPr>
                <w:rFonts w:asciiTheme="majorHAnsi" w:hAnsiTheme="majorHAnsi"/>
                <w:spacing w:val="-2"/>
              </w:rPr>
              <w:t xml:space="preserve"> </w:t>
            </w:r>
            <w:r w:rsidR="005C3D7A" w:rsidRPr="00BC7D54">
              <w:rPr>
                <w:rFonts w:asciiTheme="majorHAnsi" w:hAnsiTheme="majorHAnsi"/>
                <w:spacing w:val="-2"/>
              </w:rPr>
              <w:t xml:space="preserve">tendance à percevoir leur enfant comme agissant </w:t>
            </w:r>
            <w:r w:rsidRPr="00BC7D54">
              <w:rPr>
                <w:rFonts w:asciiTheme="majorHAnsi" w:hAnsiTheme="majorHAnsi"/>
                <w:spacing w:val="-2"/>
              </w:rPr>
              <w:t xml:space="preserve">volontairement </w:t>
            </w:r>
            <w:r w:rsidR="005C3D7A" w:rsidRPr="00BC7D54">
              <w:rPr>
                <w:rFonts w:asciiTheme="majorHAnsi" w:hAnsiTheme="majorHAnsi"/>
                <w:spacing w:val="-2"/>
              </w:rPr>
              <w:t>de manière agaçante et provocatrice</w:t>
            </w:r>
            <w:r w:rsidR="003A7CC8">
              <w:rPr>
                <w:rFonts w:asciiTheme="majorHAnsi" w:hAnsiTheme="majorHAnsi"/>
                <w:spacing w:val="-2"/>
              </w:rPr>
              <w:t xml:space="preserve"> </w:t>
            </w:r>
            <w:r w:rsidR="003A7CC8" w:rsidRPr="00403FF1">
              <w:rPr>
                <w:rFonts w:asciiTheme="majorHAnsi" w:hAnsiTheme="majorHAnsi"/>
                <w:b/>
                <w:spacing w:val="-2"/>
              </w:rPr>
              <w:t xml:space="preserve">(Attribution négative concernant les comportements de l’enfant) </w:t>
            </w:r>
            <w:r w:rsidR="005C3D7A" w:rsidRPr="00BC7D54">
              <w:rPr>
                <w:rFonts w:asciiTheme="majorHAnsi" w:hAnsiTheme="majorHAnsi"/>
                <w:spacing w:val="-2"/>
              </w:rPr>
              <w:t xml:space="preserve">. Ils croient alors que la source du problème est l’enfant lui-même et que </w:t>
            </w:r>
            <w:r w:rsidR="005C3D7A" w:rsidRPr="00BC7D54">
              <w:rPr>
                <w:rFonts w:asciiTheme="majorHAnsi" w:hAnsiTheme="majorHAnsi"/>
                <w:b/>
                <w:spacing w:val="-2"/>
              </w:rPr>
              <w:t>l’utilisation de discipline sévère est justifiée</w:t>
            </w:r>
            <w:r w:rsidR="005C3D7A" w:rsidRPr="00BC7D54">
              <w:rPr>
                <w:rFonts w:asciiTheme="majorHAnsi" w:hAnsiTheme="majorHAnsi"/>
                <w:spacing w:val="-2"/>
              </w:rPr>
              <w:t xml:space="preserve"> (Francis et Wolfe, 2008; Mammen </w:t>
            </w:r>
            <w:r w:rsidR="00A7493C" w:rsidRPr="009E54F8">
              <w:rPr>
                <w:rFonts w:asciiTheme="majorHAnsi" w:hAnsiTheme="majorHAnsi"/>
                <w:spacing w:val="-2"/>
              </w:rPr>
              <w:t>et al</w:t>
            </w:r>
            <w:r w:rsidR="005C3D7A" w:rsidRPr="00BC7D54">
              <w:rPr>
                <w:rFonts w:asciiTheme="majorHAnsi" w:hAnsiTheme="majorHAnsi"/>
                <w:i/>
                <w:spacing w:val="-2"/>
              </w:rPr>
              <w:t>.,</w:t>
            </w:r>
            <w:r w:rsidR="005C3D7A" w:rsidRPr="00BC7D54">
              <w:rPr>
                <w:rFonts w:asciiTheme="majorHAnsi" w:hAnsiTheme="majorHAnsi"/>
                <w:spacing w:val="-2"/>
              </w:rPr>
              <w:t xml:space="preserve"> 2003;  Stith </w:t>
            </w:r>
            <w:r w:rsidR="00A7493C" w:rsidRPr="009E54F8">
              <w:rPr>
                <w:rFonts w:asciiTheme="majorHAnsi" w:hAnsiTheme="majorHAnsi"/>
                <w:spacing w:val="-2"/>
              </w:rPr>
              <w:t>et al</w:t>
            </w:r>
            <w:r w:rsidR="005C3D7A" w:rsidRPr="00BC7D54">
              <w:rPr>
                <w:rFonts w:asciiTheme="majorHAnsi" w:hAnsiTheme="majorHAnsi"/>
                <w:i/>
                <w:spacing w:val="-2"/>
              </w:rPr>
              <w:t>.,</w:t>
            </w:r>
            <w:r w:rsidR="005C3D7A" w:rsidRPr="00BC7D54">
              <w:rPr>
                <w:rFonts w:asciiTheme="majorHAnsi" w:hAnsiTheme="majorHAnsi"/>
                <w:spacing w:val="-2"/>
              </w:rPr>
              <w:t xml:space="preserve"> 2009). Également, les parents abuseurs attribue</w:t>
            </w:r>
            <w:r w:rsidR="003E7114">
              <w:rPr>
                <w:rFonts w:asciiTheme="majorHAnsi" w:hAnsiTheme="majorHAnsi"/>
                <w:spacing w:val="-2"/>
              </w:rPr>
              <w:t>nt</w:t>
            </w:r>
            <w:r w:rsidR="005C3D7A" w:rsidRPr="00BC7D54">
              <w:rPr>
                <w:rFonts w:asciiTheme="majorHAnsi" w:hAnsiTheme="majorHAnsi"/>
                <w:spacing w:val="-2"/>
              </w:rPr>
              <w:t xml:space="preserve"> les comportements négatifs de l’enfant à </w:t>
            </w:r>
            <w:r w:rsidR="003E7114">
              <w:rPr>
                <w:rFonts w:asciiTheme="majorHAnsi" w:hAnsiTheme="majorHAnsi"/>
                <w:spacing w:val="-2"/>
              </w:rPr>
              <w:t>s</w:t>
            </w:r>
            <w:r w:rsidR="003E7114" w:rsidRPr="00BC7D54">
              <w:rPr>
                <w:rFonts w:asciiTheme="majorHAnsi" w:hAnsiTheme="majorHAnsi"/>
                <w:spacing w:val="-2"/>
              </w:rPr>
              <w:t xml:space="preserve">es </w:t>
            </w:r>
            <w:r w:rsidR="005C3D7A" w:rsidRPr="00BC7D54">
              <w:rPr>
                <w:rFonts w:asciiTheme="majorHAnsi" w:hAnsiTheme="majorHAnsi"/>
                <w:spacing w:val="-2"/>
              </w:rPr>
              <w:t xml:space="preserve">caractéristiques internes </w:t>
            </w:r>
            <w:r w:rsidR="003E7114">
              <w:rPr>
                <w:rFonts w:asciiTheme="majorHAnsi" w:hAnsiTheme="majorHAnsi"/>
                <w:spacing w:val="-2"/>
              </w:rPr>
              <w:t xml:space="preserve">(ex. </w:t>
            </w:r>
            <w:r w:rsidR="005C3D7A" w:rsidRPr="00BC7D54">
              <w:rPr>
                <w:rFonts w:asciiTheme="majorHAnsi" w:hAnsiTheme="majorHAnsi"/>
                <w:spacing w:val="-2"/>
              </w:rPr>
              <w:t>sa personnalité</w:t>
            </w:r>
            <w:r w:rsidR="003E7114">
              <w:rPr>
                <w:rFonts w:asciiTheme="majorHAnsi" w:hAnsiTheme="majorHAnsi"/>
                <w:spacing w:val="-2"/>
              </w:rPr>
              <w:t>)</w:t>
            </w:r>
            <w:r w:rsidR="003E7114" w:rsidRPr="00BC7D54">
              <w:rPr>
                <w:rFonts w:asciiTheme="majorHAnsi" w:hAnsiTheme="majorHAnsi"/>
                <w:spacing w:val="-2"/>
              </w:rPr>
              <w:t xml:space="preserve"> </w:t>
            </w:r>
            <w:r w:rsidR="005C3D7A" w:rsidRPr="00BC7D54">
              <w:rPr>
                <w:rFonts w:asciiTheme="majorHAnsi" w:hAnsiTheme="majorHAnsi"/>
                <w:spacing w:val="-2"/>
              </w:rPr>
              <w:t xml:space="preserve">et </w:t>
            </w:r>
            <w:r w:rsidR="003E7114">
              <w:rPr>
                <w:rFonts w:asciiTheme="majorHAnsi" w:hAnsiTheme="majorHAnsi"/>
                <w:spacing w:val="-2"/>
              </w:rPr>
              <w:t>assument</w:t>
            </w:r>
            <w:r w:rsidR="005C3D7A" w:rsidRPr="00BC7D54">
              <w:rPr>
                <w:rFonts w:asciiTheme="majorHAnsi" w:hAnsiTheme="majorHAnsi"/>
                <w:spacing w:val="-2"/>
              </w:rPr>
              <w:t xml:space="preserve"> que ces comportements s</w:t>
            </w:r>
            <w:r w:rsidR="003E7114">
              <w:rPr>
                <w:rFonts w:asciiTheme="majorHAnsi" w:hAnsiTheme="majorHAnsi"/>
                <w:spacing w:val="-2"/>
              </w:rPr>
              <w:t>er</w:t>
            </w:r>
            <w:r w:rsidR="005C3D7A" w:rsidRPr="00BC7D54">
              <w:rPr>
                <w:rFonts w:asciiTheme="majorHAnsi" w:hAnsiTheme="majorHAnsi"/>
                <w:spacing w:val="-2"/>
              </w:rPr>
              <w:t xml:space="preserve">ont stables et persistants dans le temps. </w:t>
            </w:r>
            <w:r w:rsidR="003E7114">
              <w:rPr>
                <w:rFonts w:asciiTheme="majorHAnsi" w:hAnsiTheme="majorHAnsi"/>
                <w:spacing w:val="-2"/>
              </w:rPr>
              <w:t>Par contre</w:t>
            </w:r>
            <w:r w:rsidR="005C3D7A" w:rsidRPr="00BC7D54">
              <w:rPr>
                <w:rFonts w:asciiTheme="majorHAnsi" w:hAnsiTheme="majorHAnsi"/>
                <w:spacing w:val="-2"/>
              </w:rPr>
              <w:t xml:space="preserve">, </w:t>
            </w:r>
            <w:r w:rsidR="003E7114">
              <w:rPr>
                <w:rFonts w:asciiTheme="majorHAnsi" w:hAnsiTheme="majorHAnsi"/>
                <w:spacing w:val="-2"/>
              </w:rPr>
              <w:t>d</w:t>
            </w:r>
            <w:r w:rsidR="003E7114" w:rsidRPr="00BC7D54">
              <w:rPr>
                <w:rFonts w:asciiTheme="majorHAnsi" w:hAnsiTheme="majorHAnsi"/>
                <w:spacing w:val="-2"/>
              </w:rPr>
              <w:t xml:space="preserve">es </w:t>
            </w:r>
            <w:r w:rsidR="005C3D7A" w:rsidRPr="00BC7D54">
              <w:rPr>
                <w:rFonts w:asciiTheme="majorHAnsi" w:hAnsiTheme="majorHAnsi"/>
                <w:spacing w:val="-2"/>
              </w:rPr>
              <w:t>parents abuseurs attribuent parfois les comportements positifs de l’enfant à des caractéristiques qui lui sont externes</w:t>
            </w:r>
            <w:r w:rsidR="003E7114">
              <w:rPr>
                <w:rFonts w:asciiTheme="majorHAnsi" w:hAnsiTheme="majorHAnsi"/>
                <w:spacing w:val="-2"/>
              </w:rPr>
              <w:t xml:space="preserve"> (son </w:t>
            </w:r>
            <w:r w:rsidR="003E7114" w:rsidRPr="00BC7D54">
              <w:rPr>
                <w:rFonts w:asciiTheme="majorHAnsi" w:hAnsiTheme="majorHAnsi"/>
                <w:spacing w:val="-2"/>
              </w:rPr>
              <w:t>environnement</w:t>
            </w:r>
            <w:r w:rsidR="003E7114">
              <w:rPr>
                <w:rFonts w:asciiTheme="majorHAnsi" w:hAnsiTheme="majorHAnsi"/>
                <w:spacing w:val="-2"/>
              </w:rPr>
              <w:t>)</w:t>
            </w:r>
            <w:r w:rsidR="003E7114" w:rsidRPr="00BC7D54">
              <w:rPr>
                <w:rFonts w:asciiTheme="majorHAnsi" w:hAnsiTheme="majorHAnsi"/>
                <w:spacing w:val="-2"/>
              </w:rPr>
              <w:t xml:space="preserve"> </w:t>
            </w:r>
            <w:r w:rsidR="005C3D7A" w:rsidRPr="00BC7D54">
              <w:rPr>
                <w:rFonts w:asciiTheme="majorHAnsi" w:hAnsiTheme="majorHAnsi"/>
                <w:spacing w:val="-2"/>
              </w:rPr>
              <w:t>et croient que ces comportements s</w:t>
            </w:r>
            <w:r w:rsidR="003E7114">
              <w:rPr>
                <w:rFonts w:asciiTheme="majorHAnsi" w:hAnsiTheme="majorHAnsi"/>
                <w:spacing w:val="-2"/>
              </w:rPr>
              <w:t>er</w:t>
            </w:r>
            <w:r w:rsidR="005C3D7A" w:rsidRPr="00BC7D54">
              <w:rPr>
                <w:rFonts w:asciiTheme="majorHAnsi" w:hAnsiTheme="majorHAnsi"/>
                <w:spacing w:val="-2"/>
              </w:rPr>
              <w:t xml:space="preserve">ont instables et plus rares (Black </w:t>
            </w:r>
            <w:r w:rsidR="00A7493C" w:rsidRPr="009E54F8">
              <w:rPr>
                <w:rFonts w:asciiTheme="majorHAnsi" w:hAnsiTheme="majorHAnsi"/>
                <w:spacing w:val="-2"/>
              </w:rPr>
              <w:t>et al</w:t>
            </w:r>
            <w:r w:rsidR="005C3D7A" w:rsidRPr="00BC7D54">
              <w:rPr>
                <w:rFonts w:asciiTheme="majorHAnsi" w:hAnsiTheme="majorHAnsi"/>
                <w:i/>
                <w:spacing w:val="-2"/>
              </w:rPr>
              <w:t>.,</w:t>
            </w:r>
            <w:r w:rsidR="005C3D7A" w:rsidRPr="00BC7D54">
              <w:rPr>
                <w:rFonts w:asciiTheme="majorHAnsi" w:hAnsiTheme="majorHAnsi"/>
                <w:spacing w:val="-2"/>
              </w:rPr>
              <w:t xml:space="preserve"> 2001);</w:t>
            </w:r>
          </w:p>
          <w:p w14:paraId="47068AF1" w14:textId="77777777" w:rsidR="005C3D7A" w:rsidRDefault="005C3D7A" w:rsidP="00EE4C22">
            <w:pPr>
              <w:pStyle w:val="Paragraphedeliste"/>
              <w:numPr>
                <w:ilvl w:val="0"/>
                <w:numId w:val="3"/>
              </w:numPr>
              <w:spacing w:before="40" w:after="40"/>
              <w:ind w:left="459" w:hanging="284"/>
              <w:rPr>
                <w:rFonts w:asciiTheme="majorHAnsi" w:hAnsiTheme="majorHAnsi"/>
              </w:rPr>
            </w:pPr>
            <w:r w:rsidRPr="00701FF5">
              <w:rPr>
                <w:rFonts w:asciiTheme="majorHAnsi" w:hAnsiTheme="majorHAnsi"/>
              </w:rPr>
              <w:t>Des</w:t>
            </w:r>
            <w:r>
              <w:rPr>
                <w:rFonts w:asciiTheme="majorHAnsi" w:hAnsiTheme="majorHAnsi"/>
                <w:b/>
              </w:rPr>
              <w:t xml:space="preserve"> distorsions cognitives </w:t>
            </w:r>
            <w:r>
              <w:rPr>
                <w:rFonts w:asciiTheme="majorHAnsi" w:hAnsiTheme="majorHAnsi"/>
              </w:rPr>
              <w:t>(Francis et Wolfe, 2008);</w:t>
            </w:r>
          </w:p>
          <w:p w14:paraId="0DDEE41E" w14:textId="77777777" w:rsidR="005C3D7A" w:rsidRDefault="005C3D7A" w:rsidP="005D53F6">
            <w:pPr>
              <w:pStyle w:val="Paragraphedeliste"/>
              <w:numPr>
                <w:ilvl w:val="0"/>
                <w:numId w:val="3"/>
              </w:numPr>
              <w:spacing w:before="40" w:after="40"/>
              <w:ind w:left="459" w:hanging="284"/>
              <w:rPr>
                <w:rFonts w:asciiTheme="majorHAnsi" w:hAnsiTheme="majorHAnsi"/>
                <w:spacing w:val="2"/>
              </w:rPr>
            </w:pPr>
            <w:r w:rsidRPr="009A6E38">
              <w:rPr>
                <w:rFonts w:asciiTheme="majorHAnsi" w:hAnsiTheme="majorHAnsi"/>
                <w:spacing w:val="2"/>
              </w:rPr>
              <w:t>Des</w:t>
            </w:r>
            <w:r w:rsidRPr="009A6E38">
              <w:rPr>
                <w:rFonts w:asciiTheme="majorHAnsi" w:hAnsiTheme="majorHAnsi"/>
                <w:b/>
                <w:spacing w:val="2"/>
              </w:rPr>
              <w:t xml:space="preserve"> attentes irréalistes envers l’enfant, </w:t>
            </w:r>
            <w:r w:rsidRPr="009A6E38">
              <w:rPr>
                <w:rFonts w:asciiTheme="majorHAnsi" w:hAnsiTheme="majorHAnsi"/>
                <w:spacing w:val="2"/>
              </w:rPr>
              <w:t xml:space="preserve">qu’elles soient trop élevées ou trop basses, qui interfèrent avec l’interprétation des comportements de l’enfant. Par exemple, un parent qui ne reconnait pas qu’un comportement spécifique est approprié à l’âge de </w:t>
            </w:r>
            <w:r w:rsidR="003E7114">
              <w:rPr>
                <w:rFonts w:asciiTheme="majorHAnsi" w:hAnsiTheme="majorHAnsi"/>
                <w:spacing w:val="2"/>
              </w:rPr>
              <w:t xml:space="preserve">son </w:t>
            </w:r>
            <w:r w:rsidR="003E7114" w:rsidRPr="009A6E38">
              <w:rPr>
                <w:rFonts w:asciiTheme="majorHAnsi" w:hAnsiTheme="majorHAnsi"/>
                <w:spacing w:val="2"/>
              </w:rPr>
              <w:t xml:space="preserve">enfant </w:t>
            </w:r>
            <w:r w:rsidRPr="009A6E38">
              <w:rPr>
                <w:rFonts w:asciiTheme="majorHAnsi" w:hAnsiTheme="majorHAnsi"/>
                <w:spacing w:val="2"/>
              </w:rPr>
              <w:t xml:space="preserve">peut interpréter celui-ci comme étant inadéquat (Larrivée </w:t>
            </w:r>
            <w:r w:rsidR="00A7493C" w:rsidRPr="009A6E38">
              <w:rPr>
                <w:rFonts w:asciiTheme="majorHAnsi" w:hAnsiTheme="majorHAnsi"/>
                <w:spacing w:val="2"/>
              </w:rPr>
              <w:t>et al</w:t>
            </w:r>
            <w:r w:rsidRPr="009A6E38">
              <w:rPr>
                <w:rFonts w:asciiTheme="majorHAnsi" w:hAnsiTheme="majorHAnsi"/>
                <w:i/>
                <w:spacing w:val="2"/>
              </w:rPr>
              <w:t>.,</w:t>
            </w:r>
            <w:r w:rsidRPr="009A6E38">
              <w:rPr>
                <w:rFonts w:asciiTheme="majorHAnsi" w:hAnsiTheme="majorHAnsi"/>
                <w:spacing w:val="2"/>
              </w:rPr>
              <w:t xml:space="preserve"> 2007; Mammen </w:t>
            </w:r>
            <w:r w:rsidR="00A7493C" w:rsidRPr="009A6E38">
              <w:rPr>
                <w:rFonts w:asciiTheme="majorHAnsi" w:hAnsiTheme="majorHAnsi"/>
                <w:spacing w:val="2"/>
              </w:rPr>
              <w:t>et al.</w:t>
            </w:r>
            <w:r w:rsidRPr="009A6E38">
              <w:rPr>
                <w:rFonts w:asciiTheme="majorHAnsi" w:hAnsiTheme="majorHAnsi"/>
                <w:i/>
                <w:spacing w:val="2"/>
              </w:rPr>
              <w:t>,</w:t>
            </w:r>
            <w:r w:rsidRPr="009A6E38">
              <w:rPr>
                <w:rFonts w:asciiTheme="majorHAnsi" w:hAnsiTheme="majorHAnsi"/>
                <w:spacing w:val="2"/>
              </w:rPr>
              <w:t xml:space="preserve"> 2003; Stith </w:t>
            </w:r>
            <w:r w:rsidR="00A7493C" w:rsidRPr="009A6E38">
              <w:rPr>
                <w:rFonts w:asciiTheme="majorHAnsi" w:hAnsiTheme="majorHAnsi"/>
                <w:spacing w:val="2"/>
              </w:rPr>
              <w:t>et al.</w:t>
            </w:r>
            <w:r w:rsidRPr="009A6E38">
              <w:rPr>
                <w:rFonts w:asciiTheme="majorHAnsi" w:hAnsiTheme="majorHAnsi"/>
                <w:i/>
                <w:spacing w:val="2"/>
              </w:rPr>
              <w:t>,</w:t>
            </w:r>
            <w:r w:rsidRPr="009A6E38">
              <w:rPr>
                <w:rFonts w:asciiTheme="majorHAnsi" w:hAnsiTheme="majorHAnsi"/>
                <w:spacing w:val="2"/>
              </w:rPr>
              <w:t xml:space="preserve"> 2009). Ces attentes irréalistes peuvent être dues à une </w:t>
            </w:r>
            <w:r w:rsidR="00EB630F">
              <w:rPr>
                <w:rFonts w:asciiTheme="majorHAnsi" w:hAnsiTheme="majorHAnsi"/>
                <w:b/>
                <w:spacing w:val="2"/>
              </w:rPr>
              <w:t>mauvaise</w:t>
            </w:r>
            <w:r w:rsidRPr="009A6E38">
              <w:rPr>
                <w:rFonts w:asciiTheme="majorHAnsi" w:hAnsiTheme="majorHAnsi"/>
                <w:b/>
                <w:spacing w:val="2"/>
              </w:rPr>
              <w:t xml:space="preserve"> compréhension du développement de l’enfant</w:t>
            </w:r>
            <w:r w:rsidRPr="009A6E38">
              <w:rPr>
                <w:rFonts w:asciiTheme="majorHAnsi" w:hAnsiTheme="majorHAnsi"/>
                <w:spacing w:val="2"/>
              </w:rPr>
              <w:t xml:space="preserve"> (Black </w:t>
            </w:r>
            <w:r w:rsidR="00A7493C" w:rsidRPr="009A6E38">
              <w:rPr>
                <w:rFonts w:asciiTheme="majorHAnsi" w:hAnsiTheme="majorHAnsi"/>
                <w:spacing w:val="2"/>
              </w:rPr>
              <w:t>et al.,</w:t>
            </w:r>
            <w:r w:rsidRPr="009A6E38">
              <w:rPr>
                <w:rFonts w:asciiTheme="majorHAnsi" w:hAnsiTheme="majorHAnsi"/>
                <w:spacing w:val="2"/>
              </w:rPr>
              <w:t xml:space="preserve"> 2001).</w:t>
            </w:r>
          </w:p>
          <w:p w14:paraId="3AE2052D" w14:textId="77777777" w:rsidR="00C53202" w:rsidRPr="00B214AE" w:rsidRDefault="00C53202" w:rsidP="00C53202">
            <w:pPr>
              <w:pStyle w:val="Paragraphedeliste"/>
              <w:keepNext/>
              <w:keepLines/>
              <w:numPr>
                <w:ilvl w:val="0"/>
                <w:numId w:val="3"/>
              </w:numPr>
              <w:spacing w:before="40" w:after="60" w:line="276" w:lineRule="auto"/>
              <w:ind w:left="601" w:hanging="425"/>
              <w:contextualSpacing w:val="0"/>
              <w:outlineLvl w:val="4"/>
              <w:rPr>
                <w:rFonts w:asciiTheme="majorHAnsi" w:hAnsiTheme="majorHAnsi"/>
                <w:spacing w:val="2"/>
              </w:rPr>
            </w:pPr>
            <w:r>
              <w:rPr>
                <w:rFonts w:asciiTheme="majorHAnsi" w:hAnsiTheme="majorHAnsi"/>
              </w:rPr>
              <w:t xml:space="preserve">Les parents abuseurs peuvent aussi avoir des </w:t>
            </w:r>
            <w:r>
              <w:rPr>
                <w:rFonts w:asciiTheme="majorHAnsi" w:hAnsiTheme="majorHAnsi"/>
                <w:b/>
              </w:rPr>
              <w:t>attentes</w:t>
            </w:r>
            <w:r w:rsidRPr="007B20A4">
              <w:rPr>
                <w:rFonts w:asciiTheme="majorHAnsi" w:hAnsiTheme="majorHAnsi"/>
                <w:b/>
              </w:rPr>
              <w:t xml:space="preserve"> envers l’enfant qui sont rigides</w:t>
            </w:r>
            <w:r>
              <w:rPr>
                <w:rFonts w:asciiTheme="majorHAnsi" w:hAnsiTheme="majorHAnsi"/>
              </w:rPr>
              <w:t xml:space="preserve">, par exemple, celle qu’un enfant doit toujours être propre (Black </w:t>
            </w:r>
            <w:r w:rsidRPr="009E54F8">
              <w:rPr>
                <w:rFonts w:asciiTheme="majorHAnsi" w:hAnsiTheme="majorHAnsi"/>
              </w:rPr>
              <w:t>et al</w:t>
            </w:r>
            <w:r w:rsidRPr="00E848BA">
              <w:rPr>
                <w:rFonts w:asciiTheme="majorHAnsi" w:hAnsiTheme="majorHAnsi"/>
                <w:i/>
              </w:rPr>
              <w:t>.,</w:t>
            </w:r>
            <w:r>
              <w:rPr>
                <w:rFonts w:asciiTheme="majorHAnsi" w:hAnsiTheme="majorHAnsi"/>
              </w:rPr>
              <w:t xml:space="preserve"> 2001).</w:t>
            </w:r>
          </w:p>
          <w:p w14:paraId="610D2A79" w14:textId="0BED649F" w:rsidR="00C53202" w:rsidRPr="009A6E38" w:rsidRDefault="00C53202" w:rsidP="00C53202">
            <w:pPr>
              <w:pStyle w:val="Paragraphedeliste"/>
              <w:numPr>
                <w:ilvl w:val="0"/>
                <w:numId w:val="3"/>
              </w:numPr>
              <w:spacing w:before="40" w:after="40"/>
              <w:ind w:left="459" w:hanging="284"/>
              <w:rPr>
                <w:rFonts w:asciiTheme="majorHAnsi" w:hAnsiTheme="majorHAnsi"/>
                <w:spacing w:val="2"/>
              </w:rPr>
            </w:pPr>
            <w:r w:rsidRPr="00B214AE">
              <w:rPr>
                <w:rFonts w:asciiTheme="majorHAnsi" w:hAnsiTheme="majorHAnsi"/>
              </w:rPr>
              <w:t xml:space="preserve">Les figures parentales </w:t>
            </w:r>
            <w:r w:rsidRPr="00036AA7">
              <w:rPr>
                <w:rFonts w:asciiTheme="majorHAnsi" w:hAnsiTheme="majorHAnsi"/>
              </w:rPr>
              <w:t>attribuent</w:t>
            </w:r>
            <w:r w:rsidRPr="00B214AE">
              <w:rPr>
                <w:rFonts w:asciiTheme="majorHAnsi" w:hAnsiTheme="majorHAnsi"/>
              </w:rPr>
              <w:t xml:space="preserve"> de mauvaises intentions à leur enfant en affirmant que celui-ci pose des gestes dans le seul but de les embêter ou les ridiculiser </w:t>
            </w:r>
            <w:r w:rsidRPr="00B214AE">
              <w:rPr>
                <w:rFonts w:asciiTheme="majorHAnsi" w:hAnsiTheme="majorHAnsi"/>
              </w:rPr>
              <w:fldChar w:fldCharType="begin"/>
            </w:r>
            <w:r w:rsidRPr="00B214AE">
              <w:rPr>
                <w:rFonts w:asciiTheme="majorHAnsi" w:hAnsiTheme="majorHAnsi"/>
              </w:rPr>
              <w:instrText xml:space="preserve"> ADDIN EN.CITE &lt;EndNote&gt;&lt;Cite&gt;&lt;Author&gt;Rodriguez&lt;/Author&gt;&lt;Year&gt;2015&lt;/Year&gt;&lt;RecNum&gt;3399&lt;/RecNum&gt;&lt;DisplayText&gt;(Rodriguez et Tucker, 2015)&lt;/DisplayText&gt;&lt;record&gt;&lt;rec-number&gt;3399&lt;/rec-number&gt;&lt;foreign-keys&gt;&lt;key app="EN" db-id="vaxrzs5ed9dd2oezw5epfvd5x0fdxxzv5ad0"&gt;3399&lt;/key&gt;&lt;/foreign-keys&gt;&lt;ref-type name="Journal Article"&gt;17&lt;/ref-type&gt;&lt;contributors&gt;&lt;authors&gt;&lt;author&gt;Christina M. Rodriguez&lt;/author&gt;&lt;author&gt;Meagan C. Tucker&lt;/author&gt;&lt;/authors&gt;&lt;/contributors&gt;&lt;titles&gt;&lt;title&gt;Predicting Maternal Physical Child Abuse Risk Beyond Distress and Social Support: Additive Role of Cognitive Processes&lt;/title&gt;&lt;secondary-title&gt;Journal of Child and Family Studies&lt;/secondary-title&gt;&lt;/titles&gt;&lt;periodical&gt;&lt;full-title&gt;Journal of Child and Family Studies&lt;/full-title&gt;&lt;/periodical&gt;&lt;pages&gt;1780–1790&lt;/pages&gt;&lt;volume&gt;24&lt;/volume&gt;&lt;number&gt;6&lt;/number&gt;&lt;dates&gt;&lt;year&gt;2015&lt;/year&gt;&lt;/dates&gt;&lt;urls&gt;&lt;/urls&gt;&lt;electronic-resource-num&gt;10.1007/s10826-014-9981-9&lt;/electronic-resource-num&gt;&lt;/record&gt;&lt;/Cite&gt;&lt;/EndNote&gt;</w:instrText>
            </w:r>
            <w:r w:rsidRPr="00B214AE">
              <w:rPr>
                <w:rFonts w:asciiTheme="majorHAnsi" w:hAnsiTheme="majorHAnsi"/>
              </w:rPr>
              <w:fldChar w:fldCharType="separate"/>
            </w:r>
            <w:r w:rsidRPr="00B214AE">
              <w:rPr>
                <w:rFonts w:asciiTheme="majorHAnsi" w:hAnsiTheme="majorHAnsi"/>
                <w:noProof/>
              </w:rPr>
              <w:t>(</w:t>
            </w:r>
            <w:hyperlink w:anchor="_ENREF_192" w:tooltip="Rodriguez, 2015 #3399" w:history="1">
              <w:r w:rsidRPr="00B214AE">
                <w:rPr>
                  <w:rFonts w:asciiTheme="majorHAnsi" w:hAnsiTheme="majorHAnsi"/>
                  <w:noProof/>
                </w:rPr>
                <w:t>Rodriguez et Tucker, 2015</w:t>
              </w:r>
            </w:hyperlink>
            <w:r w:rsidRPr="00B214AE">
              <w:rPr>
                <w:rFonts w:asciiTheme="majorHAnsi" w:hAnsiTheme="majorHAnsi"/>
                <w:noProof/>
              </w:rPr>
              <w:t>)</w:t>
            </w:r>
            <w:r w:rsidRPr="00B214AE">
              <w:rPr>
                <w:rFonts w:asciiTheme="majorHAnsi" w:hAnsiTheme="majorHAnsi"/>
              </w:rPr>
              <w:fldChar w:fldCharType="end"/>
            </w:r>
            <w:r>
              <w:rPr>
                <w:rFonts w:asciiTheme="majorHAnsi" w:hAnsiTheme="majorHAnsi"/>
              </w:rPr>
              <w:t>.</w:t>
            </w:r>
          </w:p>
        </w:tc>
      </w:tr>
      <w:tr w:rsidR="00DB619A" w14:paraId="46FD1578" w14:textId="77777777" w:rsidTr="007737DB">
        <w:tc>
          <w:tcPr>
            <w:tcW w:w="2518" w:type="dxa"/>
          </w:tcPr>
          <w:p w14:paraId="512E9F76" w14:textId="77777777" w:rsidR="00DB619A" w:rsidRDefault="00DB619A" w:rsidP="002761C9">
            <w:pPr>
              <w:spacing w:before="40" w:after="40"/>
              <w:rPr>
                <w:rFonts w:asciiTheme="majorHAnsi" w:hAnsiTheme="majorHAnsi"/>
              </w:rPr>
            </w:pPr>
            <w:r>
              <w:rPr>
                <w:rFonts w:asciiTheme="majorHAnsi" w:hAnsiTheme="majorHAnsi"/>
              </w:rPr>
              <w:lastRenderedPageBreak/>
              <w:t>Distorsions cognitives</w:t>
            </w:r>
          </w:p>
        </w:tc>
        <w:tc>
          <w:tcPr>
            <w:tcW w:w="7058" w:type="dxa"/>
          </w:tcPr>
          <w:p w14:paraId="04A848CA" w14:textId="77777777" w:rsidR="00DB619A" w:rsidRDefault="00EB630F" w:rsidP="00EB630F">
            <w:pPr>
              <w:spacing w:before="40" w:after="40"/>
              <w:rPr>
                <w:rFonts w:asciiTheme="majorHAnsi" w:hAnsiTheme="majorHAnsi"/>
              </w:rPr>
            </w:pPr>
            <w:r>
              <w:rPr>
                <w:rFonts w:asciiTheme="majorHAnsi" w:hAnsiTheme="majorHAnsi"/>
              </w:rPr>
              <w:t>Il</w:t>
            </w:r>
            <w:r w:rsidR="00DB619A">
              <w:rPr>
                <w:rFonts w:asciiTheme="majorHAnsi" w:hAnsiTheme="majorHAnsi"/>
              </w:rPr>
              <w:t xml:space="preserve"> est important de considérer que les parents abuseurs sont portés à percevoir leur enfant comme ayant davantage de comportements perturbateurs. Cela peut résulter d’une </w:t>
            </w:r>
            <w:r w:rsidR="00DB619A" w:rsidRPr="0077025A">
              <w:rPr>
                <w:rFonts w:asciiTheme="majorHAnsi" w:hAnsiTheme="majorHAnsi"/>
                <w:b/>
              </w:rPr>
              <w:t>distorsion cognitive</w:t>
            </w:r>
            <w:r w:rsidR="00DB619A">
              <w:rPr>
                <w:rFonts w:asciiTheme="majorHAnsi" w:hAnsiTheme="majorHAnsi"/>
              </w:rPr>
              <w:t xml:space="preserve"> de la part des parents et ne </w:t>
            </w:r>
            <w:r>
              <w:rPr>
                <w:rFonts w:asciiTheme="majorHAnsi" w:hAnsiTheme="majorHAnsi"/>
              </w:rPr>
              <w:t xml:space="preserve">reflète </w:t>
            </w:r>
            <w:r w:rsidR="00DB619A">
              <w:rPr>
                <w:rFonts w:asciiTheme="majorHAnsi" w:hAnsiTheme="majorHAnsi"/>
              </w:rPr>
              <w:t xml:space="preserve">pas nécessairement </w:t>
            </w:r>
            <w:r w:rsidR="00813BCC">
              <w:rPr>
                <w:rFonts w:asciiTheme="majorHAnsi" w:hAnsiTheme="majorHAnsi"/>
              </w:rPr>
              <w:t xml:space="preserve">la réalité </w:t>
            </w:r>
            <w:r w:rsidR="00DB619A">
              <w:rPr>
                <w:rFonts w:asciiTheme="majorHAnsi" w:hAnsiTheme="majorHAnsi"/>
              </w:rPr>
              <w:t xml:space="preserve">(Black </w:t>
            </w:r>
            <w:r w:rsidR="00A7493C" w:rsidRPr="009E54F8">
              <w:rPr>
                <w:rFonts w:asciiTheme="majorHAnsi" w:hAnsiTheme="majorHAnsi"/>
              </w:rPr>
              <w:t>et al.,</w:t>
            </w:r>
            <w:r w:rsidR="00DB619A">
              <w:rPr>
                <w:rFonts w:asciiTheme="majorHAnsi" w:hAnsiTheme="majorHAnsi"/>
              </w:rPr>
              <w:t xml:space="preserve"> 2001).</w:t>
            </w:r>
          </w:p>
        </w:tc>
      </w:tr>
      <w:tr w:rsidR="005C3D7A" w14:paraId="6ACF2126" w14:textId="77777777" w:rsidTr="007737DB">
        <w:tc>
          <w:tcPr>
            <w:tcW w:w="2518" w:type="dxa"/>
          </w:tcPr>
          <w:p w14:paraId="762D7D40" w14:textId="77777777" w:rsidR="005C3D7A" w:rsidRDefault="005C3D7A" w:rsidP="002761C9">
            <w:pPr>
              <w:spacing w:before="40" w:after="40"/>
              <w:rPr>
                <w:rFonts w:asciiTheme="majorHAnsi" w:hAnsiTheme="majorHAnsi"/>
              </w:rPr>
            </w:pPr>
            <w:r>
              <w:rPr>
                <w:rFonts w:asciiTheme="majorHAnsi" w:hAnsiTheme="majorHAnsi"/>
              </w:rPr>
              <w:t>Connaissances limité</w:t>
            </w:r>
            <w:r w:rsidR="00EB630F">
              <w:rPr>
                <w:rFonts w:asciiTheme="majorHAnsi" w:hAnsiTheme="majorHAnsi"/>
              </w:rPr>
              <w:t>e</w:t>
            </w:r>
            <w:r>
              <w:rPr>
                <w:rFonts w:asciiTheme="majorHAnsi" w:hAnsiTheme="majorHAnsi"/>
              </w:rPr>
              <w:t>s quant au développement de l’enfant</w:t>
            </w:r>
          </w:p>
        </w:tc>
        <w:tc>
          <w:tcPr>
            <w:tcW w:w="7058" w:type="dxa"/>
          </w:tcPr>
          <w:p w14:paraId="4A2AE63A" w14:textId="77777777" w:rsidR="005C3D7A" w:rsidRDefault="005C3D7A" w:rsidP="00EB630F">
            <w:pPr>
              <w:spacing w:before="40" w:after="40"/>
              <w:rPr>
                <w:rFonts w:asciiTheme="majorHAnsi" w:hAnsiTheme="majorHAnsi"/>
              </w:rPr>
            </w:pPr>
            <w:r>
              <w:rPr>
                <w:rFonts w:asciiTheme="majorHAnsi" w:hAnsiTheme="majorHAnsi"/>
              </w:rPr>
              <w:t xml:space="preserve">Les pères plus jeunes sont plus à risque de vivre des difficultés financières et ils sont généralement moins préparés </w:t>
            </w:r>
            <w:r w:rsidR="00EB630F">
              <w:rPr>
                <w:rFonts w:asciiTheme="majorHAnsi" w:hAnsiTheme="majorHAnsi"/>
              </w:rPr>
              <w:t xml:space="preserve">à la parentalité sur les </w:t>
            </w:r>
            <w:r>
              <w:rPr>
                <w:rFonts w:asciiTheme="majorHAnsi" w:hAnsiTheme="majorHAnsi"/>
              </w:rPr>
              <w:t xml:space="preserve">plans cognitif et émotionnel. Leurs </w:t>
            </w:r>
            <w:r w:rsidRPr="00A3166E">
              <w:rPr>
                <w:rFonts w:asciiTheme="majorHAnsi" w:hAnsiTheme="majorHAnsi"/>
                <w:b/>
              </w:rPr>
              <w:t xml:space="preserve">connaissances </w:t>
            </w:r>
            <w:r w:rsidR="00EB630F">
              <w:rPr>
                <w:rFonts w:asciiTheme="majorHAnsi" w:hAnsiTheme="majorHAnsi"/>
                <w:b/>
              </w:rPr>
              <w:t>du</w:t>
            </w:r>
            <w:r w:rsidRPr="00A3166E">
              <w:rPr>
                <w:rFonts w:asciiTheme="majorHAnsi" w:hAnsiTheme="majorHAnsi"/>
                <w:b/>
              </w:rPr>
              <w:t xml:space="preserve"> développement de l’enfant </w:t>
            </w:r>
            <w:r>
              <w:rPr>
                <w:rFonts w:asciiTheme="majorHAnsi" w:hAnsiTheme="majorHAnsi"/>
              </w:rPr>
              <w:t>peuvent être irréalistes ou encore limitées (Guterman et Lee, 2005).</w:t>
            </w:r>
          </w:p>
        </w:tc>
      </w:tr>
    </w:tbl>
    <w:p w14:paraId="2737A618" w14:textId="77777777" w:rsidR="00BC7D54" w:rsidRDefault="00BC7D54" w:rsidP="00BC7D54">
      <w:pPr>
        <w:spacing w:after="0"/>
      </w:pPr>
    </w:p>
    <w:tbl>
      <w:tblPr>
        <w:tblStyle w:val="Grille"/>
        <w:tblW w:w="0" w:type="auto"/>
        <w:tblLook w:val="04A0" w:firstRow="1" w:lastRow="0" w:firstColumn="1" w:lastColumn="0" w:noHBand="0" w:noVBand="1"/>
      </w:tblPr>
      <w:tblGrid>
        <w:gridCol w:w="2599"/>
        <w:gridCol w:w="6977"/>
      </w:tblGrid>
      <w:tr w:rsidR="00126EB3" w14:paraId="048B602D" w14:textId="77777777" w:rsidTr="00126EB3">
        <w:tc>
          <w:tcPr>
            <w:tcW w:w="9576" w:type="dxa"/>
            <w:gridSpan w:val="2"/>
            <w:shd w:val="clear" w:color="auto" w:fill="FA7406"/>
          </w:tcPr>
          <w:p w14:paraId="1E963C13" w14:textId="77777777" w:rsidR="00126EB3" w:rsidRPr="00A55400" w:rsidRDefault="00126EB3" w:rsidP="00126EB3">
            <w:pPr>
              <w:spacing w:before="40" w:after="80"/>
              <w:rPr>
                <w:rFonts w:asciiTheme="majorHAnsi" w:hAnsiTheme="majorHAnsi"/>
                <w:b/>
                <w:color w:val="C0504D" w:themeColor="accent2"/>
              </w:rPr>
            </w:pPr>
            <w:r w:rsidRPr="009D63B2">
              <w:rPr>
                <w:rFonts w:asciiTheme="majorHAnsi" w:hAnsiTheme="majorHAnsi"/>
                <w:b/>
              </w:rPr>
              <w:lastRenderedPageBreak/>
              <w:t>Pratiques disciplinaires lacunaires / Qualité de la relation parents-jeune</w:t>
            </w:r>
          </w:p>
        </w:tc>
      </w:tr>
      <w:tr w:rsidR="00126EB3" w14:paraId="72039AF7" w14:textId="77777777" w:rsidTr="00126EB3">
        <w:tc>
          <w:tcPr>
            <w:tcW w:w="2599" w:type="dxa"/>
          </w:tcPr>
          <w:p w14:paraId="71F54575" w14:textId="6C3A8E72" w:rsidR="00126EB3" w:rsidRPr="00A55400" w:rsidRDefault="003A5538" w:rsidP="00126EB3">
            <w:pPr>
              <w:spacing w:before="40" w:after="80"/>
              <w:rPr>
                <w:rFonts w:asciiTheme="majorHAnsi" w:hAnsiTheme="majorHAnsi"/>
              </w:rPr>
            </w:pPr>
            <w:r>
              <w:rPr>
                <w:rFonts w:asciiTheme="majorHAnsi" w:hAnsiTheme="majorHAnsi"/>
              </w:rPr>
              <w:t>Croire à l’utilité de la punition physique.</w:t>
            </w:r>
          </w:p>
        </w:tc>
        <w:tc>
          <w:tcPr>
            <w:tcW w:w="6977" w:type="dxa"/>
          </w:tcPr>
          <w:p w14:paraId="697692A9" w14:textId="77777777" w:rsidR="00126EB3" w:rsidRDefault="00126EB3" w:rsidP="00126EB3">
            <w:pPr>
              <w:spacing w:before="40" w:after="80"/>
              <w:rPr>
                <w:rFonts w:asciiTheme="majorHAnsi" w:hAnsiTheme="majorHAnsi"/>
              </w:rPr>
            </w:pPr>
            <w:r>
              <w:rPr>
                <w:rFonts w:asciiTheme="majorHAnsi" w:hAnsiTheme="majorHAnsi"/>
              </w:rPr>
              <w:t xml:space="preserve">Un parent </w:t>
            </w:r>
            <w:r w:rsidRPr="007B20A4">
              <w:rPr>
                <w:rFonts w:asciiTheme="majorHAnsi" w:hAnsiTheme="majorHAnsi"/>
                <w:b/>
              </w:rPr>
              <w:t>croyant en</w:t>
            </w:r>
            <w:r>
              <w:rPr>
                <w:rFonts w:asciiTheme="majorHAnsi" w:hAnsiTheme="majorHAnsi"/>
              </w:rPr>
              <w:t xml:space="preserve"> </w:t>
            </w:r>
            <w:r w:rsidRPr="00CC3A6D">
              <w:rPr>
                <w:rFonts w:asciiTheme="majorHAnsi" w:hAnsiTheme="majorHAnsi"/>
                <w:b/>
              </w:rPr>
              <w:t>l’utilité de la punition corporelle</w:t>
            </w:r>
            <w:r>
              <w:rPr>
                <w:rFonts w:asciiTheme="majorHAnsi" w:hAnsiTheme="majorHAnsi"/>
              </w:rPr>
              <w:t xml:space="preserve"> est plus à risque de perpétrer un abus physique sur son enfant (Crouch et Behl, 2001; Larrivée </w:t>
            </w:r>
            <w:r w:rsidRPr="00011BE4">
              <w:rPr>
                <w:rFonts w:asciiTheme="majorHAnsi" w:hAnsiTheme="majorHAnsi"/>
                <w:i/>
              </w:rPr>
              <w:t xml:space="preserve">et </w:t>
            </w:r>
            <w:r w:rsidRPr="009E54F8">
              <w:rPr>
                <w:rFonts w:asciiTheme="majorHAnsi" w:hAnsiTheme="majorHAnsi"/>
              </w:rPr>
              <w:t>al.</w:t>
            </w:r>
            <w:r w:rsidRPr="00011BE4">
              <w:rPr>
                <w:rFonts w:asciiTheme="majorHAnsi" w:hAnsiTheme="majorHAnsi"/>
                <w:i/>
              </w:rPr>
              <w:t>,</w:t>
            </w:r>
            <w:r>
              <w:rPr>
                <w:rFonts w:asciiTheme="majorHAnsi" w:hAnsiTheme="majorHAnsi"/>
              </w:rPr>
              <w:t xml:space="preserve"> 2007). Cette croyance peut être influencée par les expériences passées du parent. En ce sens, un parent </w:t>
            </w:r>
            <w:r w:rsidRPr="007B20A4">
              <w:rPr>
                <w:rFonts w:asciiTheme="majorHAnsi" w:hAnsiTheme="majorHAnsi"/>
                <w:b/>
              </w:rPr>
              <w:t xml:space="preserve">ayant subi </w:t>
            </w:r>
            <w:r>
              <w:rPr>
                <w:rFonts w:asciiTheme="majorHAnsi" w:hAnsiTheme="majorHAnsi"/>
                <w:b/>
              </w:rPr>
              <w:t xml:space="preserve">des </w:t>
            </w:r>
            <w:r w:rsidRPr="007B20A4">
              <w:rPr>
                <w:rFonts w:asciiTheme="majorHAnsi" w:hAnsiTheme="majorHAnsi"/>
                <w:b/>
              </w:rPr>
              <w:t>punition</w:t>
            </w:r>
            <w:r>
              <w:rPr>
                <w:rFonts w:asciiTheme="majorHAnsi" w:hAnsiTheme="majorHAnsi"/>
                <w:b/>
              </w:rPr>
              <w:t>s</w:t>
            </w:r>
            <w:r w:rsidRPr="007B20A4">
              <w:rPr>
                <w:rFonts w:asciiTheme="majorHAnsi" w:hAnsiTheme="majorHAnsi"/>
                <w:b/>
              </w:rPr>
              <w:t xml:space="preserve"> corporelle</w:t>
            </w:r>
            <w:r>
              <w:rPr>
                <w:rFonts w:asciiTheme="majorHAnsi" w:hAnsiTheme="majorHAnsi"/>
                <w:b/>
              </w:rPr>
              <w:t>s</w:t>
            </w:r>
            <w:r w:rsidRPr="007B20A4">
              <w:rPr>
                <w:rFonts w:asciiTheme="majorHAnsi" w:hAnsiTheme="majorHAnsi"/>
                <w:b/>
              </w:rPr>
              <w:t xml:space="preserve"> durant son enfance</w:t>
            </w:r>
            <w:r>
              <w:rPr>
                <w:rFonts w:asciiTheme="majorHAnsi" w:hAnsiTheme="majorHAnsi"/>
              </w:rPr>
              <w:t xml:space="preserve"> peut être davantage enclin à adopter l’utilisation d’une telle stratégie disciplinaire (Maker, Shah et Agha, 2005; Simons et Wurtele, 2010) et à la considérer comme étant nécessaire, normale et bonne (Black </w:t>
            </w:r>
            <w:r w:rsidRPr="009E54F8">
              <w:rPr>
                <w:rFonts w:asciiTheme="majorHAnsi" w:hAnsiTheme="majorHAnsi"/>
              </w:rPr>
              <w:t>et al</w:t>
            </w:r>
            <w:r w:rsidRPr="0030302F">
              <w:rPr>
                <w:rFonts w:asciiTheme="majorHAnsi" w:hAnsiTheme="majorHAnsi"/>
                <w:i/>
              </w:rPr>
              <w:t>.,</w:t>
            </w:r>
            <w:r>
              <w:rPr>
                <w:rFonts w:asciiTheme="majorHAnsi" w:hAnsiTheme="majorHAnsi"/>
              </w:rPr>
              <w:t xml:space="preserve"> 2001).</w:t>
            </w:r>
          </w:p>
          <w:p w14:paraId="2283513F" w14:textId="77777777" w:rsidR="003A5538" w:rsidRDefault="003A5538" w:rsidP="003A5538">
            <w:pPr>
              <w:spacing w:before="40" w:after="80"/>
              <w:rPr>
                <w:rFonts w:asciiTheme="majorHAnsi" w:hAnsiTheme="majorHAnsi"/>
              </w:rPr>
            </w:pPr>
            <w:r w:rsidRPr="00B214AE">
              <w:rPr>
                <w:rFonts w:asciiTheme="majorHAnsi" w:hAnsiTheme="majorHAnsi"/>
              </w:rPr>
              <w:t xml:space="preserve">L’usage de la punition corporelle sont également susceptibles d’augmenter le risque d’abus physiques </w:t>
            </w:r>
            <w:r w:rsidRPr="00B214AE">
              <w:rPr>
                <w:rFonts w:asciiTheme="majorHAnsi" w:hAnsiTheme="majorHAnsi"/>
              </w:rPr>
              <w:fldChar w:fldCharType="begin"/>
            </w:r>
            <w:r w:rsidRPr="00B214AE">
              <w:rPr>
                <w:rFonts w:asciiTheme="majorHAnsi" w:hAnsiTheme="majorHAnsi"/>
              </w:rPr>
              <w:instrText xml:space="preserve"> ADDIN EN.CITE &lt;EndNote&gt;&lt;Cite&gt;&lt;Author&gt;Stith&lt;/Author&gt;&lt;Year&gt;2009&lt;/Year&gt;&lt;RecNum&gt;3383&lt;/RecNum&gt;&lt;DisplayText&gt;(Stith&lt;style face="italic"&gt; et al.&lt;/style&gt;, 2009)&lt;/DisplayText&gt;&lt;record&gt;&lt;rec-number&gt;3383&lt;/rec-number&gt;&lt;foreign-keys&gt;&lt;key app="EN" db-id="vaxrzs5ed9dd2oezw5epfvd5x0fdxxzv5ad0"&gt;3383&lt;/key&gt;&lt;/foreign-keys&gt;&lt;ref-type name="Journal Article"&gt;17&lt;/ref-type&gt;&lt;contributors&gt;&lt;authors&gt;&lt;author&gt;Stith, Sandra M.&lt;/author&gt;&lt;author&gt;Liu, Ting&lt;/author&gt;&lt;author&gt;Davies, L. Christopher&lt;/author&gt;&lt;author&gt;Boykin, Esther L.&lt;/author&gt;&lt;author&gt;Alder, Meagan C.&lt;/author&gt;&lt;author&gt;Harris, Jennifer M.&lt;/author&gt;&lt;author&gt;Som, Anurag&lt;/author&gt;&lt;author&gt;McPherson, Mary&lt;/author&gt;&lt;author&gt;Dees, J.E.M.E.G.&lt;/author&gt;&lt;/authors&gt;&lt;/contributors&gt;&lt;titles&gt;&lt;title&gt;Risk Factors in Child Maltreatment: A Meta-Analytic Review of the Literature&lt;/title&gt;&lt;secondary-title&gt;Aggression and Violent Behavior&lt;/secondary-title&gt;&lt;/titles&gt;&lt;periodical&gt;&lt;full-title&gt;Aggression and Violent Behavior&lt;/full-title&gt;&lt;/periodical&gt;&lt;pages&gt;13-29&lt;/pages&gt;&lt;volume&gt;14&lt;/volume&gt;&lt;number&gt;1&lt;/number&gt;&lt;dates&gt;&lt;year&gt;2009&lt;/year&gt;&lt;/dates&gt;&lt;urls&gt;&lt;/urls&gt;&lt;electronic-resource-num&gt;10.1016/j.avb.2006.03.006&lt;/electronic-resource-num&gt;&lt;/record&gt;&lt;/Cite&gt;&lt;/EndNote&gt;</w:instrText>
            </w:r>
            <w:r w:rsidRPr="00B214AE">
              <w:rPr>
                <w:rFonts w:asciiTheme="majorHAnsi" w:hAnsiTheme="majorHAnsi"/>
              </w:rPr>
              <w:fldChar w:fldCharType="separate"/>
            </w:r>
            <w:r w:rsidRPr="00B214AE">
              <w:rPr>
                <w:rFonts w:asciiTheme="majorHAnsi" w:hAnsiTheme="majorHAnsi"/>
                <w:noProof/>
              </w:rPr>
              <w:t>(</w:t>
            </w:r>
            <w:hyperlink w:anchor="_ENREF_210" w:tooltip="Stith, 2009 #3383" w:history="1">
              <w:r w:rsidRPr="00B214AE">
                <w:rPr>
                  <w:rFonts w:asciiTheme="majorHAnsi" w:hAnsiTheme="majorHAnsi"/>
                  <w:noProof/>
                </w:rPr>
                <w:t>Stith</w:t>
              </w:r>
              <w:r w:rsidRPr="00B214AE">
                <w:rPr>
                  <w:rFonts w:asciiTheme="majorHAnsi" w:hAnsiTheme="majorHAnsi"/>
                  <w:i/>
                  <w:noProof/>
                </w:rPr>
                <w:t xml:space="preserve"> et al.</w:t>
              </w:r>
              <w:r w:rsidRPr="00B214AE">
                <w:rPr>
                  <w:rFonts w:asciiTheme="majorHAnsi" w:hAnsiTheme="majorHAnsi"/>
                  <w:noProof/>
                </w:rPr>
                <w:t>, 2009</w:t>
              </w:r>
            </w:hyperlink>
            <w:r w:rsidRPr="00B214AE">
              <w:rPr>
                <w:rFonts w:asciiTheme="majorHAnsi" w:hAnsiTheme="majorHAnsi"/>
                <w:noProof/>
              </w:rPr>
              <w:t>)</w:t>
            </w:r>
            <w:r w:rsidRPr="00B214AE">
              <w:rPr>
                <w:rFonts w:asciiTheme="majorHAnsi" w:hAnsiTheme="majorHAnsi"/>
              </w:rPr>
              <w:fldChar w:fldCharType="end"/>
            </w:r>
          </w:p>
          <w:p w14:paraId="04E552A9" w14:textId="77777777" w:rsidR="00126EB3" w:rsidRDefault="00126EB3" w:rsidP="00126EB3">
            <w:pPr>
              <w:spacing w:before="40" w:after="80"/>
              <w:rPr>
                <w:rFonts w:asciiTheme="majorHAnsi" w:hAnsiTheme="majorHAnsi"/>
              </w:rPr>
            </w:pPr>
            <w:r>
              <w:rPr>
                <w:rFonts w:asciiTheme="majorHAnsi" w:hAnsiTheme="majorHAnsi"/>
              </w:rPr>
              <w:t xml:space="preserve">Il existe une corrélation positive entre le degré </w:t>
            </w:r>
            <w:r w:rsidRPr="007B20A4">
              <w:rPr>
                <w:rFonts w:asciiTheme="majorHAnsi" w:hAnsiTheme="majorHAnsi"/>
                <w:b/>
              </w:rPr>
              <w:t>d’acceptation de la punition corporelle</w:t>
            </w:r>
            <w:r>
              <w:rPr>
                <w:rFonts w:asciiTheme="majorHAnsi" w:hAnsiTheme="majorHAnsi"/>
              </w:rPr>
              <w:t xml:space="preserve"> et la fréquence d’utilisation de celle-ci envers l’enfant (Simons et Wurtele, 2010).</w:t>
            </w:r>
          </w:p>
          <w:p w14:paraId="6CA0DB22" w14:textId="49C5317A" w:rsidR="00126EB3" w:rsidRPr="00A55400" w:rsidRDefault="003A5538" w:rsidP="00126EB3">
            <w:pPr>
              <w:spacing w:before="40" w:after="80"/>
              <w:rPr>
                <w:rFonts w:asciiTheme="majorHAnsi" w:hAnsiTheme="majorHAnsi"/>
              </w:rPr>
            </w:pPr>
            <w:r>
              <w:rPr>
                <w:rFonts w:asciiTheme="majorHAnsi" w:hAnsiTheme="majorHAnsi"/>
              </w:rPr>
              <w:t xml:space="preserve">L’utilisation de la </w:t>
            </w:r>
            <w:r w:rsidRPr="00F02F09">
              <w:rPr>
                <w:rFonts w:asciiTheme="majorHAnsi" w:hAnsiTheme="majorHAnsi"/>
                <w:b/>
              </w:rPr>
              <w:t>discipline physique</w:t>
            </w:r>
            <w:r>
              <w:rPr>
                <w:rFonts w:asciiTheme="majorHAnsi" w:hAnsiTheme="majorHAnsi"/>
              </w:rPr>
              <w:t xml:space="preserve"> (punition corporelle) à l’égard d’un enfant peut graduellement devenir excessive et déraisonnable, et ainsi évoluer vers de l’abus physique (Mammen </w:t>
            </w:r>
            <w:r w:rsidRPr="009E54F8">
              <w:rPr>
                <w:rFonts w:asciiTheme="majorHAnsi" w:hAnsiTheme="majorHAnsi"/>
              </w:rPr>
              <w:t>et al</w:t>
            </w:r>
            <w:r w:rsidRPr="00ED533C">
              <w:rPr>
                <w:rFonts w:asciiTheme="majorHAnsi" w:hAnsiTheme="majorHAnsi"/>
                <w:i/>
              </w:rPr>
              <w:t>.,</w:t>
            </w:r>
            <w:r>
              <w:rPr>
                <w:rFonts w:asciiTheme="majorHAnsi" w:hAnsiTheme="majorHAnsi"/>
              </w:rPr>
              <w:t xml:space="preserve"> 2003; Rodriguez, 2010; 2013; Tucker et Rodriguez, 2014). </w:t>
            </w:r>
          </w:p>
        </w:tc>
      </w:tr>
      <w:tr w:rsidR="003A5538" w14:paraId="01BBE3DB" w14:textId="77777777" w:rsidTr="00126EB3">
        <w:tc>
          <w:tcPr>
            <w:tcW w:w="2599" w:type="dxa"/>
          </w:tcPr>
          <w:p w14:paraId="5AF8A7CB" w14:textId="7E218070" w:rsidR="003A5538" w:rsidRDefault="003A5538" w:rsidP="00126EB3">
            <w:pPr>
              <w:spacing w:before="40" w:after="80"/>
              <w:rPr>
                <w:rFonts w:asciiTheme="majorHAnsi" w:hAnsiTheme="majorHAnsi"/>
              </w:rPr>
            </w:pPr>
            <w:r w:rsidRPr="00092F3B">
              <w:rPr>
                <w:rStyle w:val="Accentuationdiscrte"/>
                <w:rFonts w:asciiTheme="majorHAnsi" w:hAnsiTheme="majorHAnsi"/>
                <w:i w:val="0"/>
                <w:color w:val="auto"/>
              </w:rPr>
              <w:t>Utilisation de la fessée.</w:t>
            </w:r>
          </w:p>
        </w:tc>
        <w:tc>
          <w:tcPr>
            <w:tcW w:w="6977" w:type="dxa"/>
          </w:tcPr>
          <w:p w14:paraId="1049FEAD" w14:textId="0CD34BD6" w:rsidR="003A5538" w:rsidRDefault="003A5538" w:rsidP="00126EB3">
            <w:pPr>
              <w:spacing w:before="40" w:after="80"/>
              <w:rPr>
                <w:rFonts w:asciiTheme="majorHAnsi" w:hAnsiTheme="majorHAnsi"/>
              </w:rPr>
            </w:pPr>
            <w:r w:rsidRPr="00B214AE">
              <w:rPr>
                <w:rFonts w:asciiTheme="majorHAnsi" w:hAnsiTheme="majorHAnsi"/>
              </w:rPr>
              <w:t>Fréchette</w:t>
            </w:r>
            <w:r>
              <w:rPr>
                <w:rFonts w:asciiTheme="majorHAnsi" w:hAnsiTheme="majorHAnsi"/>
              </w:rPr>
              <w:t xml:space="preserve"> et son équipe</w:t>
            </w:r>
            <w:r w:rsidRPr="00B214AE">
              <w:rPr>
                <w:rFonts w:asciiTheme="majorHAnsi" w:hAnsiTheme="majorHAnsi"/>
              </w:rPr>
              <w:t xml:space="preserve"> </w:t>
            </w:r>
            <w:r w:rsidRPr="00B214AE">
              <w:rPr>
                <w:rFonts w:asciiTheme="majorHAnsi" w:hAnsiTheme="majorHAnsi"/>
              </w:rPr>
              <w:fldChar w:fldCharType="begin"/>
            </w:r>
            <w:r w:rsidRPr="00B214AE">
              <w:rPr>
                <w:rFonts w:asciiTheme="majorHAnsi" w:hAnsiTheme="majorHAnsi"/>
              </w:rPr>
              <w:instrText xml:space="preserve"> ADDIN EN.CITE &lt;EndNote&gt;&lt;Cite ExcludeAuth="1"&gt;&lt;Author&gt;Fréchette&lt;/Author&gt;&lt;Year&gt;2015&lt;/Year&gt;&lt;RecNum&gt;3400&lt;/RecNum&gt;&lt;DisplayText&gt;(2015)&lt;/DisplayText&gt;&lt;record&gt;&lt;rec-number&gt;3400&lt;/rec-number&gt;&lt;foreign-keys&gt;&lt;key app="EN" db-id="vaxrzs5ed9dd2oezw5epfvd5x0fdxxzv5ad0"&gt;3400&lt;/key&gt;&lt;/foreign-keys&gt;&lt;ref-type name="Journal Article"&gt;17&lt;/ref-type&gt;&lt;contributors&gt;&lt;authors&gt;&lt;author&gt;Sabrina Fréchette&lt;/author&gt;&lt;author&gt;Michael Zoratti&lt;/author&gt;&lt;author&gt;Elisa Romano&lt;/author&gt;&lt;/authors&gt;&lt;/contributors&gt;&lt;titles&gt;&lt;title&gt;What Is the Link Between Corporal Punishment and Child Physical Abuse?&lt;/title&gt;&lt;secondary-title&gt;Journal of Family Violence&lt;/secondary-title&gt;&lt;/titles&gt;&lt;periodical&gt;&lt;full-title&gt;Journal of Family Violence&lt;/full-title&gt;&lt;/periodical&gt;&lt;pages&gt;135-148&lt;/pages&gt;&lt;volume&gt;30&lt;/volume&gt;&lt;number&gt;2&lt;/number&gt;&lt;dates&gt;&lt;year&gt;2015&lt;/year&gt;&lt;/dates&gt;&lt;urls&gt;&lt;/urls&gt;&lt;electronic-resource-num&gt;10.1007/s10896-014-9663-9&lt;/electronic-resource-num&gt;&lt;/record&gt;&lt;/Cite&gt;&lt;/EndNote&gt;</w:instrText>
            </w:r>
            <w:r w:rsidRPr="00B214AE">
              <w:rPr>
                <w:rFonts w:asciiTheme="majorHAnsi" w:hAnsiTheme="majorHAnsi"/>
              </w:rPr>
              <w:fldChar w:fldCharType="separate"/>
            </w:r>
            <w:r w:rsidRPr="00B214AE">
              <w:rPr>
                <w:rFonts w:asciiTheme="majorHAnsi" w:hAnsiTheme="majorHAnsi"/>
                <w:noProof/>
              </w:rPr>
              <w:t>(</w:t>
            </w:r>
            <w:r w:rsidR="008B0EE5">
              <w:fldChar w:fldCharType="begin"/>
            </w:r>
            <w:r w:rsidR="008B0EE5">
              <w:instrText xml:space="preserve"> HYPERLINK "33" \l "_ENREF_99" \o "Fréchette, 2015 #3400" </w:instrText>
            </w:r>
            <w:ins w:id="2" w:author="Robert Pauzé" w:date="2016-09-13T14:35:00Z"/>
            <w:r w:rsidR="008B0EE5">
              <w:fldChar w:fldCharType="separate"/>
            </w:r>
            <w:r w:rsidRPr="00B214AE">
              <w:rPr>
                <w:rFonts w:asciiTheme="majorHAnsi" w:hAnsiTheme="majorHAnsi"/>
                <w:noProof/>
              </w:rPr>
              <w:t>2015</w:t>
            </w:r>
            <w:r w:rsidR="008B0EE5">
              <w:rPr>
                <w:rFonts w:asciiTheme="majorHAnsi" w:hAnsiTheme="majorHAnsi"/>
                <w:noProof/>
              </w:rPr>
              <w:fldChar w:fldCharType="end"/>
            </w:r>
            <w:r w:rsidRPr="00B214AE">
              <w:rPr>
                <w:rFonts w:asciiTheme="majorHAnsi" w:hAnsiTheme="majorHAnsi"/>
                <w:noProof/>
              </w:rPr>
              <w:t>)</w:t>
            </w:r>
            <w:r w:rsidRPr="00B214AE">
              <w:rPr>
                <w:rFonts w:asciiTheme="majorHAnsi" w:hAnsiTheme="majorHAnsi"/>
              </w:rPr>
              <w:fldChar w:fldCharType="end"/>
            </w:r>
            <w:r>
              <w:rPr>
                <w:rFonts w:asciiTheme="majorHAnsi" w:hAnsiTheme="majorHAnsi"/>
              </w:rPr>
              <w:t xml:space="preserve"> </w:t>
            </w:r>
            <w:r w:rsidRPr="00B214AE">
              <w:rPr>
                <w:rFonts w:asciiTheme="majorHAnsi" w:hAnsiTheme="majorHAnsi"/>
              </w:rPr>
              <w:t>font le constat que les enfants ayant reçu la fessée durant l’enfance étaient 60 fois plus susceptibles d’avoir aussi vécu des abus physiques que ceux qui n’avaient pas été frappés</w:t>
            </w:r>
            <w:r>
              <w:rPr>
                <w:rFonts w:asciiTheme="majorHAnsi" w:hAnsiTheme="majorHAnsi"/>
              </w:rPr>
              <w:t>.</w:t>
            </w:r>
          </w:p>
        </w:tc>
      </w:tr>
      <w:tr w:rsidR="003A5538" w14:paraId="11255A93" w14:textId="77777777" w:rsidTr="00126EB3">
        <w:tc>
          <w:tcPr>
            <w:tcW w:w="2599" w:type="dxa"/>
          </w:tcPr>
          <w:p w14:paraId="0F5CDA10" w14:textId="2D07E8A4" w:rsidR="003A5538" w:rsidRPr="00A55400" w:rsidRDefault="003A5538" w:rsidP="00126EB3">
            <w:pPr>
              <w:spacing w:before="40" w:after="80"/>
              <w:rPr>
                <w:rFonts w:asciiTheme="majorHAnsi" w:hAnsiTheme="majorHAnsi"/>
              </w:rPr>
            </w:pPr>
            <w:r>
              <w:rPr>
                <w:rFonts w:asciiTheme="majorHAnsi" w:hAnsiTheme="majorHAnsi"/>
              </w:rPr>
              <w:t>Utilisation de la punition physique/ stratégies disciplinaires sévères.</w:t>
            </w:r>
          </w:p>
        </w:tc>
        <w:tc>
          <w:tcPr>
            <w:tcW w:w="6977" w:type="dxa"/>
          </w:tcPr>
          <w:p w14:paraId="782653AD" w14:textId="77777777" w:rsidR="003A5538" w:rsidRDefault="003A5538" w:rsidP="00126EB3">
            <w:pPr>
              <w:spacing w:before="40" w:after="80"/>
              <w:rPr>
                <w:rFonts w:asciiTheme="majorHAnsi" w:hAnsiTheme="majorHAnsi"/>
              </w:rPr>
            </w:pPr>
            <w:r>
              <w:rPr>
                <w:rFonts w:asciiTheme="majorHAnsi" w:hAnsiTheme="majorHAnsi"/>
              </w:rPr>
              <w:t xml:space="preserve">L’utilisation de la </w:t>
            </w:r>
            <w:r w:rsidRPr="00F02F09">
              <w:rPr>
                <w:rFonts w:asciiTheme="majorHAnsi" w:hAnsiTheme="majorHAnsi"/>
                <w:b/>
              </w:rPr>
              <w:t>discipline physique</w:t>
            </w:r>
            <w:r>
              <w:rPr>
                <w:rFonts w:asciiTheme="majorHAnsi" w:hAnsiTheme="majorHAnsi"/>
              </w:rPr>
              <w:t xml:space="preserve"> (punition corporelle) à l’égard d’un enfant peut graduellement devenir excessive et déraisonnable, et ainsi évoluer vers de l’abus physique (Mammen </w:t>
            </w:r>
            <w:r w:rsidRPr="009E54F8">
              <w:rPr>
                <w:rFonts w:asciiTheme="majorHAnsi" w:hAnsiTheme="majorHAnsi"/>
              </w:rPr>
              <w:t>et al</w:t>
            </w:r>
            <w:r w:rsidRPr="00ED533C">
              <w:rPr>
                <w:rFonts w:asciiTheme="majorHAnsi" w:hAnsiTheme="majorHAnsi"/>
                <w:i/>
              </w:rPr>
              <w:t>.,</w:t>
            </w:r>
            <w:r>
              <w:rPr>
                <w:rFonts w:asciiTheme="majorHAnsi" w:hAnsiTheme="majorHAnsi"/>
              </w:rPr>
              <w:t xml:space="preserve"> 2003; Rodriguez, 2010; 2013; Tucker et Rodriguez, 2014). </w:t>
            </w:r>
          </w:p>
          <w:p w14:paraId="71651911" w14:textId="77777777" w:rsidR="003A5538" w:rsidRDefault="003A5538" w:rsidP="00126EB3">
            <w:pPr>
              <w:spacing w:before="40" w:after="80"/>
              <w:rPr>
                <w:rFonts w:asciiTheme="majorHAnsi" w:hAnsiTheme="majorHAnsi"/>
              </w:rPr>
            </w:pPr>
            <w:r>
              <w:rPr>
                <w:rFonts w:asciiTheme="majorHAnsi" w:hAnsiTheme="majorHAnsi"/>
              </w:rPr>
              <w:t xml:space="preserve">Les parents utilisant d’autres </w:t>
            </w:r>
            <w:r w:rsidRPr="00E57B34">
              <w:rPr>
                <w:rFonts w:asciiTheme="majorHAnsi" w:hAnsiTheme="majorHAnsi"/>
                <w:b/>
              </w:rPr>
              <w:t>stratégies disciplinaires sévères,</w:t>
            </w:r>
            <w:r>
              <w:rPr>
                <w:rFonts w:asciiTheme="majorHAnsi" w:hAnsiTheme="majorHAnsi"/>
              </w:rPr>
              <w:t xml:space="preserve"> dont l’isolement de l’enfant, sont également plus à risque d’abuser physiquement de l’enfant. Ceux-ci tendent également à utiliser moins de stratégies positives, comme le raisonnement (Black </w:t>
            </w:r>
            <w:r w:rsidRPr="009E54F8">
              <w:rPr>
                <w:rFonts w:asciiTheme="majorHAnsi" w:hAnsiTheme="majorHAnsi"/>
              </w:rPr>
              <w:t>et al</w:t>
            </w:r>
            <w:r w:rsidRPr="00E57B34">
              <w:rPr>
                <w:rFonts w:asciiTheme="majorHAnsi" w:hAnsiTheme="majorHAnsi"/>
                <w:i/>
              </w:rPr>
              <w:t>.,</w:t>
            </w:r>
            <w:r>
              <w:rPr>
                <w:rFonts w:asciiTheme="majorHAnsi" w:hAnsiTheme="majorHAnsi"/>
              </w:rPr>
              <w:t xml:space="preserve"> 2001).</w:t>
            </w:r>
          </w:p>
          <w:p w14:paraId="4E7F9FE1" w14:textId="77777777" w:rsidR="003A5538" w:rsidRPr="00A55400" w:rsidRDefault="003A5538" w:rsidP="00126EB3">
            <w:pPr>
              <w:spacing w:before="40" w:after="80"/>
              <w:rPr>
                <w:rFonts w:asciiTheme="majorHAnsi" w:hAnsiTheme="majorHAnsi"/>
              </w:rPr>
            </w:pPr>
            <w:r>
              <w:rPr>
                <w:rFonts w:asciiTheme="majorHAnsi" w:hAnsiTheme="majorHAnsi"/>
              </w:rPr>
              <w:t>La sévérité de la discipline utilisée par le parent peut être issue d’un désir de contrôler ou de résoudre rapidement une interaction parent-enfant stressante (Tuker et Rodriguez, 2014).</w:t>
            </w:r>
          </w:p>
        </w:tc>
      </w:tr>
      <w:tr w:rsidR="003A5538" w14:paraId="03D092B7" w14:textId="77777777" w:rsidTr="00126EB3">
        <w:tc>
          <w:tcPr>
            <w:tcW w:w="2599" w:type="dxa"/>
          </w:tcPr>
          <w:p w14:paraId="61107917" w14:textId="77777777" w:rsidR="003A5538" w:rsidRPr="007B18FE" w:rsidRDefault="003A5538" w:rsidP="00126EB3">
            <w:pPr>
              <w:spacing w:before="40" w:after="80"/>
              <w:rPr>
                <w:rFonts w:asciiTheme="majorHAnsi" w:hAnsiTheme="majorHAnsi"/>
              </w:rPr>
            </w:pPr>
            <w:r>
              <w:rPr>
                <w:rFonts w:asciiTheme="majorHAnsi" w:hAnsiTheme="majorHAnsi"/>
              </w:rPr>
              <w:t>Style parental autoritaire.</w:t>
            </w:r>
          </w:p>
        </w:tc>
        <w:tc>
          <w:tcPr>
            <w:tcW w:w="6977" w:type="dxa"/>
          </w:tcPr>
          <w:p w14:paraId="50025054" w14:textId="77777777" w:rsidR="003A5538" w:rsidRPr="007B18FE" w:rsidRDefault="003A5538" w:rsidP="00126EB3">
            <w:pPr>
              <w:spacing w:before="40" w:after="80"/>
              <w:rPr>
                <w:rFonts w:asciiTheme="majorHAnsi" w:hAnsiTheme="majorHAnsi"/>
              </w:rPr>
            </w:pPr>
            <w:r>
              <w:rPr>
                <w:rFonts w:asciiTheme="majorHAnsi" w:hAnsiTheme="majorHAnsi"/>
              </w:rPr>
              <w:t xml:space="preserve">Les abus physiques sont liés à des styles parentaux dysfonctionnels, en particulier à un </w:t>
            </w:r>
            <w:r w:rsidRPr="00781311">
              <w:rPr>
                <w:rFonts w:asciiTheme="majorHAnsi" w:hAnsiTheme="majorHAnsi"/>
                <w:b/>
              </w:rPr>
              <w:t>style parental autoritaire</w:t>
            </w:r>
            <w:r>
              <w:rPr>
                <w:rFonts w:asciiTheme="majorHAnsi" w:hAnsiTheme="majorHAnsi"/>
              </w:rPr>
              <w:t>. Ce style parental pourrait amener des agressions psychologiques et dégénérer en abus physique envers l’enfant (Rodriguez, 2010).</w:t>
            </w:r>
          </w:p>
        </w:tc>
      </w:tr>
      <w:tr w:rsidR="003A5538" w14:paraId="04909736" w14:textId="77777777" w:rsidTr="00126EB3">
        <w:tc>
          <w:tcPr>
            <w:tcW w:w="2599" w:type="dxa"/>
          </w:tcPr>
          <w:p w14:paraId="7399350B" w14:textId="77777777" w:rsidR="003A5538" w:rsidRPr="007B18FE" w:rsidRDefault="003A5538" w:rsidP="00126EB3">
            <w:pPr>
              <w:spacing w:before="40" w:after="80"/>
              <w:rPr>
                <w:rFonts w:asciiTheme="majorHAnsi" w:hAnsiTheme="majorHAnsi"/>
              </w:rPr>
            </w:pPr>
            <w:r>
              <w:rPr>
                <w:rFonts w:asciiTheme="majorHAnsi" w:hAnsiTheme="majorHAnsi"/>
              </w:rPr>
              <w:t>Qualité de la relation parents-jeune</w:t>
            </w:r>
          </w:p>
        </w:tc>
        <w:tc>
          <w:tcPr>
            <w:tcW w:w="6977" w:type="dxa"/>
          </w:tcPr>
          <w:p w14:paraId="5794DA89" w14:textId="77777777" w:rsidR="003A5538" w:rsidRPr="007B18FE" w:rsidRDefault="003A5538" w:rsidP="00126EB3">
            <w:pPr>
              <w:spacing w:before="40" w:after="80"/>
              <w:rPr>
                <w:rFonts w:asciiTheme="majorHAnsi" w:hAnsiTheme="majorHAnsi"/>
              </w:rPr>
            </w:pPr>
            <w:r>
              <w:rPr>
                <w:rFonts w:asciiTheme="majorHAnsi" w:hAnsiTheme="majorHAnsi"/>
              </w:rPr>
              <w:t xml:space="preserve">Les parents abuseurs ont généralement </w:t>
            </w:r>
            <w:r w:rsidRPr="005D68BD">
              <w:rPr>
                <w:rFonts w:asciiTheme="majorHAnsi" w:hAnsiTheme="majorHAnsi"/>
                <w:b/>
              </w:rPr>
              <w:t>moins d’interactions</w:t>
            </w:r>
            <w:r>
              <w:rPr>
                <w:rFonts w:asciiTheme="majorHAnsi" w:hAnsiTheme="majorHAnsi"/>
              </w:rPr>
              <w:t xml:space="preserve"> avec leur enfant (Stith </w:t>
            </w:r>
            <w:r w:rsidRPr="009E54F8">
              <w:rPr>
                <w:rFonts w:asciiTheme="majorHAnsi" w:hAnsiTheme="majorHAnsi"/>
              </w:rPr>
              <w:t>et al</w:t>
            </w:r>
            <w:r w:rsidRPr="007B5F44">
              <w:rPr>
                <w:rFonts w:asciiTheme="majorHAnsi" w:hAnsiTheme="majorHAnsi"/>
                <w:i/>
              </w:rPr>
              <w:t>.,</w:t>
            </w:r>
            <w:r>
              <w:rPr>
                <w:rFonts w:asciiTheme="majorHAnsi" w:hAnsiTheme="majorHAnsi"/>
              </w:rPr>
              <w:t xml:space="preserve"> 2009) et ces interactions comporteraient moins</w:t>
            </w:r>
            <w:r w:rsidRPr="005D68BD">
              <w:rPr>
                <w:rFonts w:asciiTheme="majorHAnsi" w:hAnsiTheme="majorHAnsi"/>
                <w:b/>
              </w:rPr>
              <w:t xml:space="preserve"> de comportements positifs</w:t>
            </w:r>
            <w:r>
              <w:rPr>
                <w:rFonts w:asciiTheme="majorHAnsi" w:hAnsiTheme="majorHAnsi"/>
              </w:rPr>
              <w:t xml:space="preserve"> de la part des parents (Haskett </w:t>
            </w:r>
            <w:r w:rsidRPr="009E54F8">
              <w:rPr>
                <w:rFonts w:asciiTheme="majorHAnsi" w:hAnsiTheme="majorHAnsi"/>
              </w:rPr>
              <w:t>et al</w:t>
            </w:r>
            <w:r w:rsidRPr="005D68BD">
              <w:rPr>
                <w:rFonts w:asciiTheme="majorHAnsi" w:hAnsiTheme="majorHAnsi"/>
                <w:i/>
              </w:rPr>
              <w:t>.,</w:t>
            </w:r>
            <w:r>
              <w:rPr>
                <w:rFonts w:asciiTheme="majorHAnsi" w:hAnsiTheme="majorHAnsi"/>
              </w:rPr>
              <w:t xml:space="preserve"> 2008). Ces derniers démontreraient </w:t>
            </w:r>
            <w:r w:rsidRPr="001360C4">
              <w:rPr>
                <w:rFonts w:asciiTheme="majorHAnsi" w:hAnsiTheme="majorHAnsi"/>
                <w:b/>
              </w:rPr>
              <w:t>moins d’affection et de chaleur</w:t>
            </w:r>
            <w:r>
              <w:rPr>
                <w:rFonts w:asciiTheme="majorHAnsi" w:hAnsiTheme="majorHAnsi"/>
              </w:rPr>
              <w:t xml:space="preserve"> envers leur enfant (Bérgamo et Bazon, 2011; Pelcovitz </w:t>
            </w:r>
            <w:r w:rsidRPr="009E54F8">
              <w:rPr>
                <w:rFonts w:asciiTheme="majorHAnsi" w:hAnsiTheme="majorHAnsi"/>
              </w:rPr>
              <w:t>et al</w:t>
            </w:r>
            <w:r w:rsidRPr="001360C4">
              <w:rPr>
                <w:rFonts w:asciiTheme="majorHAnsi" w:hAnsiTheme="majorHAnsi"/>
                <w:i/>
              </w:rPr>
              <w:t>.,</w:t>
            </w:r>
            <w:r>
              <w:rPr>
                <w:rFonts w:asciiTheme="majorHAnsi" w:hAnsiTheme="majorHAnsi"/>
              </w:rPr>
              <w:t xml:space="preserve"> 2000). Enfin, les parents abuseurs rapportent une </w:t>
            </w:r>
            <w:r w:rsidRPr="00E7423C">
              <w:rPr>
                <w:rFonts w:asciiTheme="majorHAnsi" w:hAnsiTheme="majorHAnsi"/>
                <w:b/>
              </w:rPr>
              <w:t xml:space="preserve">moins </w:t>
            </w:r>
            <w:r>
              <w:rPr>
                <w:rFonts w:asciiTheme="majorHAnsi" w:hAnsiTheme="majorHAnsi"/>
                <w:b/>
              </w:rPr>
              <w:t>grande</w:t>
            </w:r>
            <w:r w:rsidRPr="00E7423C">
              <w:rPr>
                <w:rFonts w:asciiTheme="majorHAnsi" w:hAnsiTheme="majorHAnsi"/>
                <w:b/>
              </w:rPr>
              <w:t xml:space="preserve"> satisfaction</w:t>
            </w:r>
            <w:r>
              <w:rPr>
                <w:rFonts w:asciiTheme="majorHAnsi" w:hAnsiTheme="majorHAnsi"/>
              </w:rPr>
              <w:t xml:space="preserve"> à l’égard de leur enfant (Mammen </w:t>
            </w:r>
            <w:r w:rsidRPr="009E54F8">
              <w:rPr>
                <w:rFonts w:asciiTheme="majorHAnsi" w:hAnsiTheme="majorHAnsi"/>
              </w:rPr>
              <w:t>et al</w:t>
            </w:r>
            <w:r w:rsidRPr="00E7423C">
              <w:rPr>
                <w:rFonts w:asciiTheme="majorHAnsi" w:hAnsiTheme="majorHAnsi"/>
                <w:i/>
              </w:rPr>
              <w:t>.,</w:t>
            </w:r>
            <w:r>
              <w:rPr>
                <w:rFonts w:asciiTheme="majorHAnsi" w:hAnsiTheme="majorHAnsi"/>
              </w:rPr>
              <w:t xml:space="preserve"> 2003).</w:t>
            </w:r>
          </w:p>
        </w:tc>
      </w:tr>
    </w:tbl>
    <w:p w14:paraId="1CEBA0CA" w14:textId="77777777" w:rsidR="003A7CC8" w:rsidRDefault="003A7CC8" w:rsidP="00BC7D54">
      <w:pPr>
        <w:spacing w:after="0"/>
      </w:pPr>
    </w:p>
    <w:tbl>
      <w:tblPr>
        <w:tblStyle w:val="Grille"/>
        <w:tblW w:w="0" w:type="auto"/>
        <w:tblLook w:val="04A0" w:firstRow="1" w:lastRow="0" w:firstColumn="1" w:lastColumn="0" w:noHBand="0" w:noVBand="1"/>
      </w:tblPr>
      <w:tblGrid>
        <w:gridCol w:w="2518"/>
        <w:gridCol w:w="7058"/>
      </w:tblGrid>
      <w:tr w:rsidR="00342568" w14:paraId="3D39B3C7" w14:textId="77777777" w:rsidTr="00342568">
        <w:tc>
          <w:tcPr>
            <w:tcW w:w="9576" w:type="dxa"/>
            <w:gridSpan w:val="2"/>
            <w:shd w:val="clear" w:color="auto" w:fill="FFD44B"/>
          </w:tcPr>
          <w:p w14:paraId="2F82851F" w14:textId="77777777" w:rsidR="00342568" w:rsidRPr="003B5D69" w:rsidRDefault="00342568" w:rsidP="00342568">
            <w:pPr>
              <w:spacing w:before="60" w:after="60"/>
              <w:rPr>
                <w:rFonts w:asciiTheme="majorHAnsi" w:hAnsiTheme="majorHAnsi"/>
                <w:b/>
                <w:color w:val="C00000"/>
              </w:rPr>
            </w:pPr>
            <w:r>
              <w:rPr>
                <w:rFonts w:asciiTheme="majorHAnsi" w:hAnsiTheme="majorHAnsi"/>
                <w:b/>
              </w:rPr>
              <w:lastRenderedPageBreak/>
              <w:t>Vulnérabilités personnelles</w:t>
            </w:r>
            <w:r w:rsidRPr="00503AC4">
              <w:rPr>
                <w:rFonts w:asciiTheme="majorHAnsi" w:hAnsiTheme="majorHAnsi"/>
                <w:b/>
              </w:rPr>
              <w:t xml:space="preserve"> de l’enfant </w:t>
            </w:r>
          </w:p>
        </w:tc>
      </w:tr>
      <w:tr w:rsidR="00342568" w14:paraId="1603A872" w14:textId="77777777" w:rsidTr="00342568">
        <w:tc>
          <w:tcPr>
            <w:tcW w:w="2518" w:type="dxa"/>
          </w:tcPr>
          <w:p w14:paraId="69B2B800" w14:textId="77777777" w:rsidR="00342568" w:rsidRPr="0085505E" w:rsidRDefault="00342568" w:rsidP="00342568">
            <w:pPr>
              <w:spacing w:before="40" w:after="80"/>
              <w:rPr>
                <w:rFonts w:asciiTheme="majorHAnsi" w:hAnsiTheme="majorHAnsi"/>
              </w:rPr>
            </w:pPr>
            <w:r>
              <w:rPr>
                <w:rFonts w:asciiTheme="majorHAnsi" w:hAnsiTheme="majorHAnsi"/>
              </w:rPr>
              <w:t>Enfant en bas âge.</w:t>
            </w:r>
          </w:p>
        </w:tc>
        <w:tc>
          <w:tcPr>
            <w:tcW w:w="7058" w:type="dxa"/>
          </w:tcPr>
          <w:p w14:paraId="0849C89F" w14:textId="77777777" w:rsidR="00342568" w:rsidRDefault="00342568" w:rsidP="00342568">
            <w:pPr>
              <w:spacing w:before="40" w:after="60"/>
              <w:rPr>
                <w:rFonts w:asciiTheme="majorHAnsi" w:hAnsiTheme="majorHAnsi"/>
              </w:rPr>
            </w:pPr>
            <w:r w:rsidRPr="006B60AA">
              <w:rPr>
                <w:rFonts w:asciiTheme="majorHAnsi" w:hAnsiTheme="majorHAnsi"/>
              </w:rPr>
              <w:t xml:space="preserve">Les </w:t>
            </w:r>
            <w:r w:rsidRPr="006B60AA">
              <w:rPr>
                <w:rFonts w:asciiTheme="majorHAnsi" w:hAnsiTheme="majorHAnsi"/>
                <w:b/>
              </w:rPr>
              <w:t>enfants en</w:t>
            </w:r>
            <w:r w:rsidRPr="006B60AA">
              <w:rPr>
                <w:rFonts w:asciiTheme="majorHAnsi" w:hAnsiTheme="majorHAnsi"/>
              </w:rPr>
              <w:t xml:space="preserve"> </w:t>
            </w:r>
            <w:r w:rsidRPr="006B60AA">
              <w:rPr>
                <w:rFonts w:asciiTheme="majorHAnsi" w:hAnsiTheme="majorHAnsi"/>
                <w:b/>
              </w:rPr>
              <w:t>bas âge</w:t>
            </w:r>
            <w:r w:rsidRPr="006B60AA">
              <w:rPr>
                <w:rFonts w:asciiTheme="majorHAnsi" w:hAnsiTheme="majorHAnsi"/>
              </w:rPr>
              <w:t xml:space="preserve"> seraient davantage à risque d’abus physique (</w:t>
            </w:r>
            <w:r>
              <w:rPr>
                <w:rFonts w:asciiTheme="majorHAnsi" w:hAnsiTheme="majorHAnsi" w:cs="Times New Roman"/>
                <w:noProof/>
                <w:color w:val="000000" w:themeColor="text1"/>
              </w:rPr>
              <w:t>Annerbäck, Svedin, et</w:t>
            </w:r>
            <w:r w:rsidRPr="006B60AA">
              <w:rPr>
                <w:rFonts w:asciiTheme="majorHAnsi" w:hAnsiTheme="majorHAnsi" w:cs="Times New Roman"/>
                <w:noProof/>
                <w:color w:val="000000" w:themeColor="text1"/>
              </w:rPr>
              <w:t xml:space="preserve"> Gustafsson, 2010</w:t>
            </w:r>
            <w:r w:rsidRPr="006B60AA">
              <w:rPr>
                <w:rFonts w:asciiTheme="majorHAnsi" w:hAnsiTheme="majorHAnsi"/>
              </w:rPr>
              <w:t>).</w:t>
            </w:r>
            <w:r>
              <w:rPr>
                <w:rFonts w:asciiTheme="majorHAnsi" w:hAnsiTheme="majorHAnsi"/>
              </w:rPr>
              <w:t xml:space="preserve"> Plus spécifiquement, les enfants de 3 à 6 ans seraient plus à risque d’abus physiques mineurs (recevoir la fessée, être bousculés). Cependant, le risque d’abus physique sévère serait le même pour les enfants de tout âge (Runyon, Kenny, Berry, Deblinger et Brown, 2006). </w:t>
            </w:r>
          </w:p>
          <w:p w14:paraId="052F7844" w14:textId="092589E5" w:rsidR="00C53202" w:rsidRDefault="00C53202" w:rsidP="00342568">
            <w:pPr>
              <w:spacing w:before="40" w:after="60"/>
              <w:rPr>
                <w:rFonts w:asciiTheme="majorHAnsi" w:hAnsiTheme="majorHAnsi"/>
              </w:rPr>
            </w:pPr>
            <w:r w:rsidRPr="00B549A0">
              <w:rPr>
                <w:rFonts w:asciiTheme="majorHAnsi" w:hAnsiTheme="majorHAnsi"/>
              </w:rPr>
              <w:t>On observe u</w:t>
            </w:r>
            <w:r w:rsidRPr="00B214AE">
              <w:rPr>
                <w:rFonts w:asciiTheme="majorHAnsi" w:hAnsiTheme="majorHAnsi"/>
              </w:rPr>
              <w:t>ne relation inverse en fonction de l’âge</w:t>
            </w:r>
            <w:r>
              <w:rPr>
                <w:rFonts w:asciiTheme="majorHAnsi" w:hAnsiTheme="majorHAnsi"/>
              </w:rPr>
              <w:t xml:space="preserve"> des enfants</w:t>
            </w:r>
            <w:r w:rsidRPr="00B214AE">
              <w:rPr>
                <w:rFonts w:asciiTheme="majorHAnsi" w:hAnsiTheme="majorHAnsi"/>
              </w:rPr>
              <w:t xml:space="preserve">, c'est-à-dire que le taux d’abus physiques est plus important chez les adolescents, passant ainsi de 40% chez ce groupe à 3% chez les moins d’un an </w:t>
            </w:r>
            <w:r w:rsidRPr="00B214AE">
              <w:rPr>
                <w:rFonts w:asciiTheme="majorHAnsi" w:hAnsiTheme="majorHAnsi"/>
              </w:rPr>
              <w:fldChar w:fldCharType="begin"/>
            </w:r>
            <w:r w:rsidRPr="00B214AE">
              <w:rPr>
                <w:rFonts w:asciiTheme="majorHAnsi" w:hAnsiTheme="majorHAnsi"/>
              </w:rPr>
              <w:instrText xml:space="preserve"> ADDIN EN.CITE &lt;EndNote&gt;&lt;Cite&gt;&lt;Author&gt;Lefebvre&lt;/Author&gt;&lt;Year&gt;2012&lt;/Year&gt;&lt;RecNum&gt;3376&lt;/RecNum&gt;&lt;DisplayText&gt;(Freisthler, Holmes et Wolf, 2014; Lefebvre, 2012a)&lt;/DisplayText&gt;&lt;record&gt;&lt;rec-number&gt;3376&lt;/rec-number&gt;&lt;foreign-keys&gt;&lt;key app="EN" db-id="vaxrzs5ed9dd2oezw5epfvd5x0fdxxzv5ad0"&gt;3376&lt;/key&gt;&lt;/foreign-keys&gt;&lt;ref-type name="Government Document"&gt;46&lt;/ref-type&gt;&lt;contributors&gt;&lt;authors&gt;&lt;author&gt;Lefebvre, R.&lt;/author&gt;&lt;/authors&gt;&lt;/contributors&gt;&lt;titles&gt;&lt;title&gt;Âge et sexe des enfants selon les principaux mauvais traitements corroborés et le risque de futurs mauvais traitements&lt;/title&gt;&lt;/titles&gt;&lt;dates&gt;&lt;year&gt;2012&lt;/year&gt;&lt;/dates&gt;&lt;pub-location&gt;Ottawa, Canada&lt;/pub-location&gt;&lt;publisher&gt;ASPC. Portail canadien de la recherche en protection de l&amp;apos;enfant&lt;/publisher&gt;&lt;urls&gt;&lt;/urls&gt;&lt;/record&gt;&lt;/Cite&gt;&lt;Cite&gt;&lt;Author&gt;Freisthler&lt;/Author&gt;&lt;Year&gt;2014&lt;/Year&gt;&lt;RecNum&gt;3393&lt;/RecNum&gt;&lt;record&gt;&lt;rec-number&gt;3393&lt;/rec-number&gt;&lt;foreign-keys&gt;&lt;key app="EN" db-id="vaxrzs5ed9dd2oezw5epfvd5x0fdxxzv5ad0"&gt;3393&lt;/key&gt;&lt;/foreign-keys&gt;&lt;ref-type name="Journal Article"&gt;17&lt;/ref-type&gt;&lt;contributors&gt;&lt;authors&gt;&lt;author&gt;Bridget Freisthler&lt;/author&gt;&lt;author&gt;Megan R. Holmes&lt;/author&gt;&lt;author&gt;Jennifer Price Wolf&lt;/author&gt;&lt;/authors&gt;&lt;/contributors&gt;&lt;titles&gt;&lt;title&gt;The Dark Side of Social Support: Understanding the Role of Social Support, Drinking Behaviors and Alcohol Outlets for Child Physical Abuse&lt;/title&gt;&lt;secondary-title&gt;Child Abuse &amp;amp; Neglect&lt;/secondary-title&gt;&lt;/titles&gt;&lt;periodical&gt;&lt;full-title&gt;Child Abuse &amp;amp; Neglect&lt;/full-title&gt;&lt;/periodical&gt;&lt;pages&gt;1106–1119&lt;/pages&gt;&lt;volume&gt;38&lt;/volume&gt;&lt;number&gt;6&lt;/number&gt;&lt;dates&gt;&lt;year&gt;2014&lt;/year&gt;&lt;/dates&gt;&lt;urls&gt;&lt;/urls&gt;&lt;electronic-resource-num&gt;10.1016/j.chiabu.2014.03.011&lt;/electronic-resource-num&gt;&lt;/record&gt;&lt;/Cite&gt;&lt;/EndNote&gt;</w:instrText>
            </w:r>
            <w:r w:rsidRPr="00B214AE">
              <w:rPr>
                <w:rFonts w:asciiTheme="majorHAnsi" w:hAnsiTheme="majorHAnsi"/>
              </w:rPr>
              <w:fldChar w:fldCharType="separate"/>
            </w:r>
            <w:r w:rsidRPr="00B214AE">
              <w:rPr>
                <w:rFonts w:asciiTheme="majorHAnsi" w:hAnsiTheme="majorHAnsi"/>
                <w:noProof/>
              </w:rPr>
              <w:t>(</w:t>
            </w:r>
            <w:hyperlink w:anchor="_ENREF_100" w:tooltip="Freisthler, 2014 #3393" w:history="1">
              <w:r w:rsidRPr="00B214AE">
                <w:rPr>
                  <w:rFonts w:asciiTheme="majorHAnsi" w:hAnsiTheme="majorHAnsi"/>
                  <w:noProof/>
                </w:rPr>
                <w:t>Freisthler, Holmes et Wolf, 2014</w:t>
              </w:r>
            </w:hyperlink>
            <w:r w:rsidRPr="00B214AE">
              <w:rPr>
                <w:rFonts w:asciiTheme="majorHAnsi" w:hAnsiTheme="majorHAnsi"/>
                <w:noProof/>
              </w:rPr>
              <w:t xml:space="preserve">; </w:t>
            </w:r>
            <w:hyperlink w:anchor="_ENREF_138" w:tooltip="Lefebvre, 2012 #3376" w:history="1">
              <w:r w:rsidRPr="00B214AE">
                <w:rPr>
                  <w:rFonts w:asciiTheme="majorHAnsi" w:hAnsiTheme="majorHAnsi"/>
                  <w:noProof/>
                </w:rPr>
                <w:t>Lefebvre, 2012a</w:t>
              </w:r>
            </w:hyperlink>
            <w:r w:rsidRPr="00B214AE">
              <w:rPr>
                <w:rFonts w:asciiTheme="majorHAnsi" w:hAnsiTheme="majorHAnsi"/>
                <w:noProof/>
              </w:rPr>
              <w:t>)</w:t>
            </w:r>
            <w:r w:rsidRPr="00B214AE">
              <w:rPr>
                <w:rFonts w:asciiTheme="majorHAnsi" w:hAnsiTheme="majorHAnsi"/>
              </w:rPr>
              <w:fldChar w:fldCharType="end"/>
            </w:r>
            <w:r w:rsidRPr="00B214AE">
              <w:rPr>
                <w:rFonts w:asciiTheme="majorHAnsi" w:hAnsiTheme="majorHAnsi"/>
              </w:rPr>
              <w:t>.</w:t>
            </w:r>
          </w:p>
          <w:p w14:paraId="11A22F77" w14:textId="77777777" w:rsidR="00342568" w:rsidRPr="005E49DF" w:rsidRDefault="00342568" w:rsidP="00342568">
            <w:pPr>
              <w:spacing w:before="40" w:after="60"/>
              <w:rPr>
                <w:rFonts w:asciiTheme="majorHAnsi" w:hAnsiTheme="majorHAnsi"/>
                <w:spacing w:val="-4"/>
              </w:rPr>
            </w:pPr>
            <w:r w:rsidRPr="005E49DF">
              <w:rPr>
                <w:rFonts w:asciiTheme="majorHAnsi" w:hAnsiTheme="majorHAnsi"/>
                <w:spacing w:val="-4"/>
                <w:u w:val="single"/>
              </w:rPr>
              <w:t>La présence de résultats divergents dans la littérature laisse croire que la relation entre l’abus physique et l’âge de l’enfant est dépendante de diverses variables,</w:t>
            </w:r>
            <w:r w:rsidRPr="005E49DF">
              <w:rPr>
                <w:rFonts w:asciiTheme="majorHAnsi" w:hAnsiTheme="majorHAnsi"/>
                <w:spacing w:val="-4"/>
              </w:rPr>
              <w:t xml:space="preserve"> dont la structure de la famille (Black</w:t>
            </w:r>
            <w:r>
              <w:rPr>
                <w:rFonts w:asciiTheme="majorHAnsi" w:hAnsiTheme="majorHAnsi"/>
                <w:spacing w:val="-4"/>
              </w:rPr>
              <w:t xml:space="preserve">, Heyman et Slep, </w:t>
            </w:r>
            <w:r w:rsidRPr="005E49DF">
              <w:rPr>
                <w:rFonts w:asciiTheme="majorHAnsi" w:hAnsiTheme="majorHAnsi"/>
                <w:spacing w:val="-4"/>
              </w:rPr>
              <w:t>2001).</w:t>
            </w:r>
          </w:p>
        </w:tc>
      </w:tr>
      <w:tr w:rsidR="00342568" w14:paraId="18C0F09C" w14:textId="77777777" w:rsidTr="00342568">
        <w:tc>
          <w:tcPr>
            <w:tcW w:w="2518" w:type="dxa"/>
          </w:tcPr>
          <w:p w14:paraId="2561EA71" w14:textId="77777777" w:rsidR="00342568" w:rsidRPr="0085505E" w:rsidRDefault="00342568" w:rsidP="00342568">
            <w:pPr>
              <w:spacing w:before="40" w:after="80"/>
              <w:rPr>
                <w:rFonts w:asciiTheme="majorHAnsi" w:hAnsiTheme="majorHAnsi"/>
              </w:rPr>
            </w:pPr>
            <w:r>
              <w:rPr>
                <w:rFonts w:asciiTheme="majorHAnsi" w:hAnsiTheme="majorHAnsi"/>
              </w:rPr>
              <w:t>Naissance prématurée.</w:t>
            </w:r>
          </w:p>
        </w:tc>
        <w:tc>
          <w:tcPr>
            <w:tcW w:w="7058" w:type="dxa"/>
          </w:tcPr>
          <w:p w14:paraId="386BC067" w14:textId="77777777" w:rsidR="00342568" w:rsidRPr="0085505E" w:rsidRDefault="00342568" w:rsidP="00342568">
            <w:pPr>
              <w:spacing w:before="40" w:after="60"/>
              <w:rPr>
                <w:rFonts w:asciiTheme="majorHAnsi" w:hAnsiTheme="majorHAnsi"/>
              </w:rPr>
            </w:pPr>
            <w:r>
              <w:rPr>
                <w:rFonts w:asciiTheme="majorHAnsi" w:hAnsiTheme="majorHAnsi"/>
              </w:rPr>
              <w:t xml:space="preserve">Le fait d’être un </w:t>
            </w:r>
            <w:r w:rsidRPr="00C93698">
              <w:rPr>
                <w:rFonts w:asciiTheme="majorHAnsi" w:hAnsiTheme="majorHAnsi"/>
                <w:b/>
              </w:rPr>
              <w:t>enfant prématuré</w:t>
            </w:r>
            <w:r>
              <w:rPr>
                <w:rFonts w:asciiTheme="majorHAnsi" w:hAnsiTheme="majorHAnsi"/>
              </w:rPr>
              <w:t xml:space="preserve"> est associé à l’abus physique (Annerbäck </w:t>
            </w:r>
            <w:r w:rsidRPr="009E54F8">
              <w:rPr>
                <w:rFonts w:asciiTheme="majorHAnsi" w:hAnsiTheme="majorHAnsi"/>
              </w:rPr>
              <w:t>et al</w:t>
            </w:r>
            <w:r w:rsidRPr="00670D75">
              <w:rPr>
                <w:rFonts w:asciiTheme="majorHAnsi" w:hAnsiTheme="majorHAnsi"/>
                <w:i/>
              </w:rPr>
              <w:t>.,</w:t>
            </w:r>
            <w:r>
              <w:rPr>
                <w:rFonts w:asciiTheme="majorHAnsi" w:hAnsiTheme="majorHAnsi"/>
              </w:rPr>
              <w:t xml:space="preserve"> 2010).</w:t>
            </w:r>
          </w:p>
        </w:tc>
      </w:tr>
      <w:tr w:rsidR="00342568" w14:paraId="0C4E02E4" w14:textId="77777777" w:rsidTr="00342568">
        <w:tc>
          <w:tcPr>
            <w:tcW w:w="2518" w:type="dxa"/>
          </w:tcPr>
          <w:p w14:paraId="3CDB4532" w14:textId="77777777" w:rsidR="00342568" w:rsidRDefault="00342568" w:rsidP="00342568">
            <w:pPr>
              <w:spacing w:before="40" w:after="80"/>
              <w:rPr>
                <w:rFonts w:asciiTheme="majorHAnsi" w:hAnsiTheme="majorHAnsi"/>
              </w:rPr>
            </w:pPr>
            <w:r>
              <w:rPr>
                <w:rFonts w:asciiTheme="majorHAnsi" w:hAnsiTheme="majorHAnsi"/>
              </w:rPr>
              <w:t>Être un garçon.</w:t>
            </w:r>
          </w:p>
        </w:tc>
        <w:tc>
          <w:tcPr>
            <w:tcW w:w="7058" w:type="dxa"/>
          </w:tcPr>
          <w:p w14:paraId="42FA75AB" w14:textId="77777777" w:rsidR="00342568" w:rsidRDefault="00342568" w:rsidP="00342568">
            <w:pPr>
              <w:spacing w:before="40" w:after="60"/>
              <w:rPr>
                <w:rFonts w:asciiTheme="majorHAnsi" w:hAnsiTheme="majorHAnsi"/>
              </w:rPr>
            </w:pPr>
            <w:r>
              <w:rPr>
                <w:rFonts w:asciiTheme="majorHAnsi" w:hAnsiTheme="majorHAnsi"/>
              </w:rPr>
              <w:t xml:space="preserve">Les </w:t>
            </w:r>
            <w:r w:rsidRPr="00F116B2">
              <w:rPr>
                <w:rFonts w:asciiTheme="majorHAnsi" w:hAnsiTheme="majorHAnsi"/>
                <w:b/>
              </w:rPr>
              <w:t>garçons</w:t>
            </w:r>
            <w:r>
              <w:rPr>
                <w:rFonts w:asciiTheme="majorHAnsi" w:hAnsiTheme="majorHAnsi"/>
              </w:rPr>
              <w:t xml:space="preserve"> seraient plus à risque d’abus physique que les filles (Berger, 2005; Tajima, 2002; Trocmé, Tourigny, MacLaurin et Fallon, 2003). </w:t>
            </w:r>
          </w:p>
          <w:p w14:paraId="1D80E72E" w14:textId="77777777" w:rsidR="00342568" w:rsidRDefault="00342568" w:rsidP="00342568">
            <w:pPr>
              <w:spacing w:before="40" w:after="60"/>
              <w:rPr>
                <w:rFonts w:asciiTheme="majorHAnsi" w:hAnsiTheme="majorHAnsi"/>
              </w:rPr>
            </w:pPr>
            <w:r>
              <w:rPr>
                <w:rFonts w:asciiTheme="majorHAnsi" w:hAnsiTheme="majorHAnsi"/>
              </w:rPr>
              <w:t xml:space="preserve">Certaines études démontrent que le sexe de l’enfant peut avoir une influence. Les pères commettraient significativement plus d’abus physique envers les garçons; cependant la prévalence des cas d’abus physique serait semblable chez les deux parents lorsque la victime est une fille (Sunday </w:t>
            </w:r>
            <w:r w:rsidRPr="009E54F8">
              <w:rPr>
                <w:rFonts w:asciiTheme="majorHAnsi" w:hAnsiTheme="majorHAnsi"/>
              </w:rPr>
              <w:t>et al.,</w:t>
            </w:r>
            <w:r w:rsidRPr="00411EDB">
              <w:rPr>
                <w:rFonts w:asciiTheme="majorHAnsi" w:hAnsiTheme="majorHAnsi"/>
                <w:i/>
              </w:rPr>
              <w:t xml:space="preserve"> </w:t>
            </w:r>
            <w:r>
              <w:rPr>
                <w:rFonts w:asciiTheme="majorHAnsi" w:hAnsiTheme="majorHAnsi"/>
              </w:rPr>
              <w:t>2008).</w:t>
            </w:r>
          </w:p>
          <w:p w14:paraId="7531A32E" w14:textId="77777777" w:rsidR="00342568" w:rsidRDefault="00342568" w:rsidP="00342568">
            <w:pPr>
              <w:spacing w:before="40" w:after="60"/>
              <w:rPr>
                <w:rFonts w:asciiTheme="majorHAnsi" w:hAnsiTheme="majorHAnsi"/>
              </w:rPr>
            </w:pPr>
            <w:r w:rsidRPr="00C373F4">
              <w:rPr>
                <w:rFonts w:asciiTheme="majorHAnsi" w:hAnsiTheme="majorHAnsi"/>
                <w:u w:val="single"/>
              </w:rPr>
              <w:t>Néanmoins, d’autres études proposent qu’il n’y a pas de différence significative entre les sexes</w:t>
            </w:r>
            <w:r>
              <w:rPr>
                <w:rFonts w:asciiTheme="majorHAnsi" w:hAnsiTheme="majorHAnsi"/>
              </w:rPr>
              <w:t xml:space="preserve"> (Annerbäck </w:t>
            </w:r>
            <w:r w:rsidRPr="009E54F8">
              <w:rPr>
                <w:rFonts w:asciiTheme="majorHAnsi" w:hAnsiTheme="majorHAnsi"/>
              </w:rPr>
              <w:t>et al</w:t>
            </w:r>
            <w:r w:rsidRPr="00EC3B0A">
              <w:rPr>
                <w:rFonts w:asciiTheme="majorHAnsi" w:hAnsiTheme="majorHAnsi"/>
                <w:i/>
              </w:rPr>
              <w:t>.,</w:t>
            </w:r>
            <w:r>
              <w:rPr>
                <w:rFonts w:asciiTheme="majorHAnsi" w:hAnsiTheme="majorHAnsi"/>
              </w:rPr>
              <w:t xml:space="preserve"> 2010; Black </w:t>
            </w:r>
            <w:r w:rsidRPr="009E54F8">
              <w:rPr>
                <w:rFonts w:asciiTheme="majorHAnsi" w:hAnsiTheme="majorHAnsi"/>
              </w:rPr>
              <w:t>et al.</w:t>
            </w:r>
            <w:r w:rsidRPr="00EC3B0A">
              <w:rPr>
                <w:rFonts w:asciiTheme="majorHAnsi" w:hAnsiTheme="majorHAnsi"/>
                <w:i/>
              </w:rPr>
              <w:t>,</w:t>
            </w:r>
            <w:r>
              <w:rPr>
                <w:rFonts w:asciiTheme="majorHAnsi" w:hAnsiTheme="majorHAnsi"/>
              </w:rPr>
              <w:t xml:space="preserve"> 2001; Boden, Horwood et Fergusson, 2007).</w:t>
            </w:r>
          </w:p>
        </w:tc>
      </w:tr>
      <w:tr w:rsidR="00342568" w14:paraId="34165D57" w14:textId="77777777" w:rsidTr="00342568">
        <w:tc>
          <w:tcPr>
            <w:tcW w:w="2518" w:type="dxa"/>
          </w:tcPr>
          <w:p w14:paraId="27D19CF4" w14:textId="77777777" w:rsidR="00342568" w:rsidRPr="0085505E" w:rsidRDefault="00342568" w:rsidP="00342568">
            <w:pPr>
              <w:spacing w:before="40" w:after="80"/>
              <w:rPr>
                <w:rFonts w:asciiTheme="majorHAnsi" w:hAnsiTheme="majorHAnsi"/>
              </w:rPr>
            </w:pPr>
            <w:r>
              <w:rPr>
                <w:rFonts w:asciiTheme="majorHAnsi" w:hAnsiTheme="majorHAnsi"/>
              </w:rPr>
              <w:t>Problèmes de santé physique.</w:t>
            </w:r>
          </w:p>
        </w:tc>
        <w:tc>
          <w:tcPr>
            <w:tcW w:w="7058" w:type="dxa"/>
          </w:tcPr>
          <w:p w14:paraId="3C84D976" w14:textId="77777777" w:rsidR="00342568" w:rsidRDefault="00342568" w:rsidP="00342568">
            <w:pPr>
              <w:spacing w:before="40" w:after="60"/>
              <w:rPr>
                <w:rFonts w:asciiTheme="majorHAnsi" w:hAnsiTheme="majorHAnsi"/>
              </w:rPr>
            </w:pPr>
            <w:r>
              <w:rPr>
                <w:rFonts w:asciiTheme="majorHAnsi" w:hAnsiTheme="majorHAnsi"/>
              </w:rPr>
              <w:t xml:space="preserve">Les enfants ayant des </w:t>
            </w:r>
            <w:r w:rsidRPr="00C93698">
              <w:rPr>
                <w:rFonts w:asciiTheme="majorHAnsi" w:hAnsiTheme="majorHAnsi"/>
                <w:b/>
              </w:rPr>
              <w:t>problèmes de santé</w:t>
            </w:r>
            <w:r>
              <w:rPr>
                <w:rFonts w:asciiTheme="majorHAnsi" w:hAnsiTheme="majorHAnsi"/>
              </w:rPr>
              <w:t xml:space="preserve"> sont plus à risque d’abus physique. Cela inclut les enfants ayant des </w:t>
            </w:r>
            <w:r w:rsidRPr="00F116B2">
              <w:rPr>
                <w:rFonts w:asciiTheme="majorHAnsi" w:hAnsiTheme="majorHAnsi"/>
                <w:b/>
              </w:rPr>
              <w:t>invalidités physiques</w:t>
            </w:r>
            <w:r>
              <w:rPr>
                <w:rFonts w:asciiTheme="majorHAnsi" w:hAnsiTheme="majorHAnsi"/>
              </w:rPr>
              <w:t xml:space="preserve"> (ex. problèmes de vision, d’audition, de fonctions motrices) qui seraient 4,2 fois plus à risque </w:t>
            </w:r>
            <w:r w:rsidRPr="006B60AA">
              <w:rPr>
                <w:rFonts w:asciiTheme="majorHAnsi" w:hAnsiTheme="majorHAnsi"/>
              </w:rPr>
              <w:t>(</w:t>
            </w:r>
            <w:r w:rsidRPr="006B60AA">
              <w:rPr>
                <w:rFonts w:asciiTheme="majorHAnsi" w:hAnsiTheme="majorHAnsi" w:cs="Times New Roman"/>
              </w:rPr>
              <w:t>Annerbäck, Wingren, Svedin et Gustafsson, 2010</w:t>
            </w:r>
            <w:r w:rsidRPr="006B60AA">
              <w:rPr>
                <w:rFonts w:asciiTheme="majorHAnsi" w:hAnsiTheme="majorHAnsi"/>
              </w:rPr>
              <w:t>; Tajima, 2002), ainsi que les</w:t>
            </w:r>
            <w:r>
              <w:rPr>
                <w:rFonts w:asciiTheme="majorHAnsi" w:hAnsiTheme="majorHAnsi"/>
              </w:rPr>
              <w:t xml:space="preserve"> enfants ayant une </w:t>
            </w:r>
            <w:r w:rsidRPr="00F116B2">
              <w:rPr>
                <w:rFonts w:asciiTheme="majorHAnsi" w:hAnsiTheme="majorHAnsi"/>
                <w:b/>
              </w:rPr>
              <w:t>maladie chronique</w:t>
            </w:r>
            <w:r>
              <w:rPr>
                <w:rFonts w:asciiTheme="majorHAnsi" w:hAnsiTheme="majorHAnsi"/>
              </w:rPr>
              <w:t xml:space="preserve"> (ex. asthme, allergies, diabète, épilepsie) qui seraient 2,6 fois plus à risque (Annerbäck, Wingren </w:t>
            </w:r>
            <w:r w:rsidRPr="009E54F8">
              <w:rPr>
                <w:rFonts w:asciiTheme="majorHAnsi" w:hAnsiTheme="majorHAnsi"/>
              </w:rPr>
              <w:t>et al.,</w:t>
            </w:r>
            <w:r>
              <w:rPr>
                <w:rFonts w:asciiTheme="majorHAnsi" w:hAnsiTheme="majorHAnsi"/>
              </w:rPr>
              <w:t xml:space="preserve"> 2010). </w:t>
            </w:r>
          </w:p>
          <w:p w14:paraId="2F7EF1FE" w14:textId="4F975769" w:rsidR="00C53202" w:rsidRPr="0085505E" w:rsidRDefault="00C53202" w:rsidP="00342568">
            <w:pPr>
              <w:spacing w:before="40" w:after="60"/>
              <w:rPr>
                <w:rFonts w:asciiTheme="majorHAnsi" w:hAnsiTheme="majorHAnsi"/>
              </w:rPr>
            </w:pPr>
            <w:r w:rsidRPr="00B214AE">
              <w:rPr>
                <w:rFonts w:asciiTheme="majorHAnsi" w:hAnsiTheme="majorHAnsi"/>
              </w:rPr>
              <w:t xml:space="preserve">À l’instar de ceux qui subissent de la négligence, les enfants qui exigent plus de soins et d’attention de la part de leur parent tout comme ceux ayant une déficience intellectuelle ou une maladie chronique sont plus susceptibles de subir des abus physiques de la part des personnes qui s’occupent d’eux </w:t>
            </w:r>
            <w:r w:rsidRPr="00B214AE">
              <w:rPr>
                <w:rFonts w:asciiTheme="majorHAnsi" w:hAnsiTheme="majorHAnsi"/>
              </w:rPr>
              <w:fldChar w:fldCharType="begin"/>
            </w:r>
            <w:r w:rsidRPr="00B214AE">
              <w:rPr>
                <w:rFonts w:asciiTheme="majorHAnsi" w:hAnsiTheme="majorHAnsi"/>
              </w:rPr>
              <w:instrText xml:space="preserve"> ADDIN EN.CITE &lt;EndNote&gt;&lt;Cite&gt;&lt;Author&gt;Annerbäck&lt;/Author&gt;&lt;Year&gt;2010&lt;/Year&gt;&lt;RecNum&gt;3394&lt;/RecNum&gt;&lt;DisplayText&gt;(Annerbäck, Wingren, Svedin et Gustafsson, 2010b)&lt;/DisplayText&gt;&lt;record&gt;&lt;rec-number&gt;3394&lt;/rec-number&gt;&lt;foreign-keys&gt;&lt;key app="EN" db-id="vaxrzs5ed9dd2oezw5epfvd5x0fdxxzv5ad0"&gt;3394&lt;/key&gt;&lt;/foreign-keys&gt;&lt;ref-type name="Journal Article"&gt;17&lt;/ref-type&gt;&lt;contributors&gt;&lt;authors&gt;&lt;author&gt;E-M Annerbäck&lt;/author&gt;&lt;author&gt;G Wingren&lt;/author&gt;&lt;author&gt;CG Svedin&lt;/author&gt;&lt;author&gt;PA Gustafsson&lt;/author&gt;&lt;/authors&gt;&lt;/contributors&gt;&lt;titles&gt;&lt;title&gt;Prevalence and Characteristics of Child Physical Abuse in Sweden – Findings from a Population-Based Youth Survey&lt;/title&gt;&lt;secondary-title&gt;Acta Pædiatrica&lt;/secondary-title&gt;&lt;/titles&gt;&lt;periodical&gt;&lt;full-title&gt;Acta Pædiatrica&lt;/full-title&gt;&lt;/periodical&gt;&lt;pages&gt;1229–1236&lt;/pages&gt;&lt;volume&gt;99&lt;/volume&gt;&lt;number&gt;8&lt;/number&gt;&lt;dates&gt;&lt;year&gt;2010&lt;/year&gt;&lt;/dates&gt;&lt;urls&gt;&lt;/urls&gt;&lt;electronic-resource-num&gt;10.1111/j.1651-2227.2010.01792.x&lt;/electronic-resource-num&gt;&lt;/record&gt;&lt;/Cite&gt;&lt;/EndNote&gt;</w:instrText>
            </w:r>
            <w:r w:rsidRPr="00B214AE">
              <w:rPr>
                <w:rFonts w:asciiTheme="majorHAnsi" w:hAnsiTheme="majorHAnsi"/>
              </w:rPr>
              <w:fldChar w:fldCharType="separate"/>
            </w:r>
            <w:r w:rsidRPr="00B214AE">
              <w:rPr>
                <w:rFonts w:asciiTheme="majorHAnsi" w:hAnsiTheme="majorHAnsi"/>
                <w:noProof/>
              </w:rPr>
              <w:t>(</w:t>
            </w:r>
            <w:hyperlink w:anchor="_ENREF_11" w:tooltip="Annerbäck, 2010 #3394" w:history="1">
              <w:r w:rsidRPr="00B214AE">
                <w:rPr>
                  <w:rFonts w:asciiTheme="majorHAnsi" w:hAnsiTheme="majorHAnsi"/>
                  <w:noProof/>
                </w:rPr>
                <w:t>Annerbäck, Wingren, Svedin et Gustafsson, 2010b</w:t>
              </w:r>
            </w:hyperlink>
            <w:r w:rsidRPr="00B214AE">
              <w:rPr>
                <w:rFonts w:asciiTheme="majorHAnsi" w:hAnsiTheme="majorHAnsi"/>
                <w:noProof/>
              </w:rPr>
              <w:t>)</w:t>
            </w:r>
            <w:r w:rsidRPr="00B214AE">
              <w:rPr>
                <w:rFonts w:asciiTheme="majorHAnsi" w:hAnsiTheme="majorHAnsi"/>
              </w:rPr>
              <w:fldChar w:fldCharType="end"/>
            </w:r>
            <w:r w:rsidRPr="00B214AE">
              <w:rPr>
                <w:rFonts w:asciiTheme="majorHAnsi" w:hAnsiTheme="majorHAnsi"/>
              </w:rPr>
              <w:t>.</w:t>
            </w:r>
          </w:p>
        </w:tc>
      </w:tr>
      <w:tr w:rsidR="00342568" w14:paraId="0207716B" w14:textId="77777777" w:rsidTr="00342568">
        <w:tc>
          <w:tcPr>
            <w:tcW w:w="2518" w:type="dxa"/>
          </w:tcPr>
          <w:p w14:paraId="590791B2" w14:textId="77777777" w:rsidR="00342568" w:rsidRDefault="00342568" w:rsidP="00342568">
            <w:pPr>
              <w:spacing w:before="40" w:after="80"/>
              <w:rPr>
                <w:rFonts w:asciiTheme="majorHAnsi" w:hAnsiTheme="majorHAnsi"/>
              </w:rPr>
            </w:pPr>
            <w:r>
              <w:rPr>
                <w:rFonts w:asciiTheme="majorHAnsi" w:hAnsiTheme="majorHAnsi"/>
              </w:rPr>
              <w:t>Problèmes de santé psychologique.</w:t>
            </w:r>
          </w:p>
        </w:tc>
        <w:tc>
          <w:tcPr>
            <w:tcW w:w="7058" w:type="dxa"/>
          </w:tcPr>
          <w:p w14:paraId="126D3142" w14:textId="77777777" w:rsidR="00342568" w:rsidRPr="00BC7D54" w:rsidRDefault="00342568" w:rsidP="00342568">
            <w:pPr>
              <w:spacing w:before="40" w:after="60"/>
              <w:rPr>
                <w:rFonts w:asciiTheme="majorHAnsi" w:hAnsiTheme="majorHAnsi"/>
                <w:spacing w:val="-6"/>
              </w:rPr>
            </w:pPr>
            <w:r w:rsidRPr="00BC7D54">
              <w:rPr>
                <w:rFonts w:asciiTheme="majorHAnsi" w:hAnsiTheme="majorHAnsi"/>
                <w:spacing w:val="-6"/>
              </w:rPr>
              <w:t>Les enfants ayant une</w:t>
            </w:r>
            <w:r>
              <w:rPr>
                <w:rFonts w:asciiTheme="majorHAnsi" w:hAnsiTheme="majorHAnsi"/>
                <w:spacing w:val="-6"/>
              </w:rPr>
              <w:t xml:space="preserve"> difficulté au plan</w:t>
            </w:r>
            <w:r w:rsidRPr="00BC7D54">
              <w:rPr>
                <w:rFonts w:asciiTheme="majorHAnsi" w:hAnsiTheme="majorHAnsi"/>
                <w:spacing w:val="-6"/>
              </w:rPr>
              <w:t xml:space="preserve"> </w:t>
            </w:r>
            <w:r w:rsidRPr="00BC7D54">
              <w:rPr>
                <w:rFonts w:asciiTheme="majorHAnsi" w:hAnsiTheme="majorHAnsi"/>
                <w:b/>
                <w:spacing w:val="-6"/>
              </w:rPr>
              <w:t>psychologique</w:t>
            </w:r>
            <w:r w:rsidRPr="00BC7D54">
              <w:rPr>
                <w:rFonts w:asciiTheme="majorHAnsi" w:hAnsiTheme="majorHAnsi"/>
                <w:spacing w:val="-6"/>
              </w:rPr>
              <w:t xml:space="preserve"> (ex. dyslexie, difficultés de concentration) seraient 4 fois plus à risque d’abus physique (</w:t>
            </w:r>
            <w:r>
              <w:rPr>
                <w:rFonts w:asciiTheme="majorHAnsi" w:hAnsiTheme="majorHAnsi"/>
              </w:rPr>
              <w:t xml:space="preserve">Annerbäck, Wingren </w:t>
            </w:r>
            <w:r w:rsidRPr="009E54F8">
              <w:rPr>
                <w:rFonts w:asciiTheme="majorHAnsi" w:hAnsiTheme="majorHAnsi"/>
              </w:rPr>
              <w:t>et al.,</w:t>
            </w:r>
            <w:r>
              <w:rPr>
                <w:rFonts w:asciiTheme="majorHAnsi" w:hAnsiTheme="majorHAnsi"/>
              </w:rPr>
              <w:t xml:space="preserve"> 2010</w:t>
            </w:r>
            <w:r w:rsidRPr="00BC7D54">
              <w:rPr>
                <w:rFonts w:asciiTheme="majorHAnsi" w:hAnsiTheme="majorHAnsi"/>
                <w:spacing w:val="-6"/>
              </w:rPr>
              <w:t xml:space="preserve">). La présence de </w:t>
            </w:r>
            <w:r>
              <w:rPr>
                <w:rFonts w:asciiTheme="majorHAnsi" w:hAnsiTheme="majorHAnsi"/>
                <w:b/>
                <w:spacing w:val="-6"/>
              </w:rPr>
              <w:t xml:space="preserve"> problèmes de santé mentale</w:t>
            </w:r>
            <w:r w:rsidRPr="00BC7D54">
              <w:rPr>
                <w:rFonts w:asciiTheme="majorHAnsi" w:hAnsiTheme="majorHAnsi"/>
                <w:spacing w:val="-6"/>
              </w:rPr>
              <w:t xml:space="preserve"> est également associée à l’abus physique (MacMillan</w:t>
            </w:r>
            <w:r>
              <w:rPr>
                <w:rFonts w:asciiTheme="majorHAnsi" w:hAnsiTheme="majorHAnsi"/>
                <w:spacing w:val="-6"/>
              </w:rPr>
              <w:t xml:space="preserve">, Tanaka, Duku, Vaillancourt et Boyle, </w:t>
            </w:r>
            <w:r w:rsidRPr="00BC7D54">
              <w:rPr>
                <w:rFonts w:asciiTheme="majorHAnsi" w:hAnsiTheme="majorHAnsi"/>
                <w:spacing w:val="-6"/>
              </w:rPr>
              <w:t>2013).</w:t>
            </w:r>
          </w:p>
        </w:tc>
      </w:tr>
      <w:tr w:rsidR="00342568" w14:paraId="686EE067" w14:textId="77777777" w:rsidTr="00342568">
        <w:tc>
          <w:tcPr>
            <w:tcW w:w="2518" w:type="dxa"/>
          </w:tcPr>
          <w:p w14:paraId="7296D170" w14:textId="77777777" w:rsidR="00342568" w:rsidRPr="0085505E" w:rsidRDefault="00342568" w:rsidP="00342568">
            <w:pPr>
              <w:spacing w:before="40" w:after="80"/>
              <w:rPr>
                <w:rFonts w:asciiTheme="majorHAnsi" w:hAnsiTheme="majorHAnsi"/>
              </w:rPr>
            </w:pPr>
            <w:r>
              <w:rPr>
                <w:rFonts w:asciiTheme="majorHAnsi" w:hAnsiTheme="majorHAnsi"/>
              </w:rPr>
              <w:t>Problèmes de comportement.</w:t>
            </w:r>
          </w:p>
        </w:tc>
        <w:tc>
          <w:tcPr>
            <w:tcW w:w="7058" w:type="dxa"/>
          </w:tcPr>
          <w:p w14:paraId="1EED9F0B" w14:textId="77777777" w:rsidR="00342568" w:rsidRDefault="00342568" w:rsidP="00342568">
            <w:pPr>
              <w:spacing w:before="40" w:after="60"/>
              <w:rPr>
                <w:rFonts w:asciiTheme="majorHAnsi" w:hAnsiTheme="majorHAnsi"/>
              </w:rPr>
            </w:pPr>
            <w:r>
              <w:rPr>
                <w:rFonts w:asciiTheme="majorHAnsi" w:hAnsiTheme="majorHAnsi"/>
              </w:rPr>
              <w:t xml:space="preserve">Les </w:t>
            </w:r>
            <w:r>
              <w:rPr>
                <w:rFonts w:asciiTheme="majorHAnsi" w:hAnsiTheme="majorHAnsi"/>
                <w:b/>
              </w:rPr>
              <w:t>problèmes de comportement</w:t>
            </w:r>
            <w:r>
              <w:rPr>
                <w:rFonts w:asciiTheme="majorHAnsi" w:hAnsiTheme="majorHAnsi"/>
              </w:rPr>
              <w:t xml:space="preserve"> chez l’enfant, ainsi que les </w:t>
            </w:r>
            <w:r w:rsidRPr="00F116B2">
              <w:rPr>
                <w:rFonts w:asciiTheme="majorHAnsi" w:hAnsiTheme="majorHAnsi"/>
                <w:b/>
              </w:rPr>
              <w:t>problèmes d’agressivité</w:t>
            </w:r>
            <w:r>
              <w:rPr>
                <w:rFonts w:asciiTheme="majorHAnsi" w:hAnsiTheme="majorHAnsi"/>
              </w:rPr>
              <w:t xml:space="preserve"> et les </w:t>
            </w:r>
            <w:r>
              <w:rPr>
                <w:rFonts w:asciiTheme="majorHAnsi" w:hAnsiTheme="majorHAnsi"/>
                <w:b/>
              </w:rPr>
              <w:t>difficultés relationnelles</w:t>
            </w:r>
            <w:r>
              <w:rPr>
                <w:rFonts w:asciiTheme="majorHAnsi" w:hAnsiTheme="majorHAnsi"/>
              </w:rPr>
              <w:t xml:space="preserve">, représentent des facteurs de risque d’abus physique (Annerbäck, Svedin </w:t>
            </w:r>
            <w:r w:rsidRPr="009E54F8">
              <w:rPr>
                <w:rFonts w:asciiTheme="majorHAnsi" w:hAnsiTheme="majorHAnsi"/>
              </w:rPr>
              <w:t>et al</w:t>
            </w:r>
            <w:r w:rsidRPr="00670D75">
              <w:rPr>
                <w:rFonts w:asciiTheme="majorHAnsi" w:hAnsiTheme="majorHAnsi"/>
                <w:i/>
              </w:rPr>
              <w:t>.,</w:t>
            </w:r>
            <w:r>
              <w:rPr>
                <w:rFonts w:asciiTheme="majorHAnsi" w:hAnsiTheme="majorHAnsi"/>
              </w:rPr>
              <w:t xml:space="preserve"> 2010; </w:t>
            </w:r>
            <w:r>
              <w:rPr>
                <w:rFonts w:asciiTheme="majorHAnsi" w:hAnsiTheme="majorHAnsi"/>
              </w:rPr>
              <w:lastRenderedPageBreak/>
              <w:t xml:space="preserve">Larrivée, Tourigny et Bouchard, 2007; Tajima, 2002). Les </w:t>
            </w:r>
            <w:r w:rsidRPr="0077025A">
              <w:rPr>
                <w:rFonts w:asciiTheme="majorHAnsi" w:hAnsiTheme="majorHAnsi"/>
                <w:b/>
              </w:rPr>
              <w:t>comportements perturbateurs</w:t>
            </w:r>
            <w:r>
              <w:rPr>
                <w:rFonts w:asciiTheme="majorHAnsi" w:hAnsiTheme="majorHAnsi"/>
              </w:rPr>
              <w:t xml:space="preserve"> de l’enfant peuvent, dans certaines situations, précipiter des abus physiques de la part des parents. Les parents peuvent se sentir dépassés par ce type de comportement ; ils auront alors tendance à utiliser un style parental autoritaire et à mettre en place des mesures disciplinaires plus sévères (Larrivée </w:t>
            </w:r>
            <w:r w:rsidRPr="009E54F8">
              <w:rPr>
                <w:rFonts w:asciiTheme="majorHAnsi" w:hAnsiTheme="majorHAnsi"/>
              </w:rPr>
              <w:t>et al.,</w:t>
            </w:r>
            <w:r>
              <w:rPr>
                <w:rFonts w:asciiTheme="majorHAnsi" w:hAnsiTheme="majorHAnsi"/>
              </w:rPr>
              <w:t xml:space="preserve"> 2007).</w:t>
            </w:r>
          </w:p>
          <w:p w14:paraId="1CFB1C06" w14:textId="77777777" w:rsidR="00342568" w:rsidRPr="0085505E" w:rsidRDefault="00342568" w:rsidP="00342568">
            <w:pPr>
              <w:spacing w:before="40" w:after="60"/>
              <w:rPr>
                <w:rFonts w:asciiTheme="majorHAnsi" w:hAnsiTheme="majorHAnsi"/>
              </w:rPr>
            </w:pPr>
            <w:r>
              <w:rPr>
                <w:rFonts w:asciiTheme="majorHAnsi" w:hAnsiTheme="majorHAnsi"/>
              </w:rPr>
              <w:t xml:space="preserve">Les problèmes de comportement chez l’enfant peuvent aussi être le résultat de l’abus physique (cause et conséquence) (Black </w:t>
            </w:r>
            <w:r w:rsidRPr="009E54F8">
              <w:rPr>
                <w:rFonts w:asciiTheme="majorHAnsi" w:hAnsiTheme="majorHAnsi"/>
              </w:rPr>
              <w:t>et al.</w:t>
            </w:r>
            <w:r w:rsidRPr="0053409C">
              <w:rPr>
                <w:rFonts w:asciiTheme="majorHAnsi" w:hAnsiTheme="majorHAnsi"/>
                <w:i/>
              </w:rPr>
              <w:t>,</w:t>
            </w:r>
            <w:r>
              <w:rPr>
                <w:rFonts w:asciiTheme="majorHAnsi" w:hAnsiTheme="majorHAnsi"/>
              </w:rPr>
              <w:t xml:space="preserve"> 2001).</w:t>
            </w:r>
          </w:p>
        </w:tc>
      </w:tr>
      <w:tr w:rsidR="00342568" w14:paraId="4DA63045" w14:textId="77777777" w:rsidTr="00342568">
        <w:tc>
          <w:tcPr>
            <w:tcW w:w="2518" w:type="dxa"/>
          </w:tcPr>
          <w:p w14:paraId="00A3C18A" w14:textId="77777777" w:rsidR="00342568" w:rsidRDefault="00342568" w:rsidP="00342568">
            <w:pPr>
              <w:spacing w:before="40" w:after="80"/>
              <w:rPr>
                <w:rFonts w:asciiTheme="majorHAnsi" w:hAnsiTheme="majorHAnsi"/>
              </w:rPr>
            </w:pPr>
            <w:r>
              <w:rPr>
                <w:rFonts w:asciiTheme="majorHAnsi" w:hAnsiTheme="majorHAnsi"/>
              </w:rPr>
              <w:lastRenderedPageBreak/>
              <w:t>Absence d’un adulte réconfortant.</w:t>
            </w:r>
          </w:p>
        </w:tc>
        <w:tc>
          <w:tcPr>
            <w:tcW w:w="7058" w:type="dxa"/>
          </w:tcPr>
          <w:p w14:paraId="254470C0" w14:textId="77777777" w:rsidR="00342568" w:rsidRDefault="00342568" w:rsidP="00342568">
            <w:pPr>
              <w:spacing w:before="40" w:after="80"/>
              <w:rPr>
                <w:rFonts w:asciiTheme="majorHAnsi" w:hAnsiTheme="majorHAnsi"/>
              </w:rPr>
            </w:pPr>
            <w:r>
              <w:rPr>
                <w:rFonts w:asciiTheme="majorHAnsi" w:hAnsiTheme="majorHAnsi"/>
              </w:rPr>
              <w:t xml:space="preserve">Avoir un </w:t>
            </w:r>
            <w:r w:rsidRPr="00912A30">
              <w:rPr>
                <w:rFonts w:asciiTheme="majorHAnsi" w:hAnsiTheme="majorHAnsi"/>
                <w:b/>
              </w:rPr>
              <w:t>réseau social insuffisant</w:t>
            </w:r>
            <w:r>
              <w:rPr>
                <w:rFonts w:asciiTheme="majorHAnsi" w:hAnsiTheme="majorHAnsi"/>
              </w:rPr>
              <w:t xml:space="preserve"> (ex. </w:t>
            </w:r>
            <w:r w:rsidRPr="00BC6A32">
              <w:rPr>
                <w:rFonts w:asciiTheme="majorHAnsi" w:hAnsiTheme="majorHAnsi"/>
                <w:b/>
              </w:rPr>
              <w:t xml:space="preserve">ne pas connaître </w:t>
            </w:r>
            <w:r>
              <w:rPr>
                <w:rFonts w:asciiTheme="majorHAnsi" w:hAnsiTheme="majorHAnsi"/>
                <w:b/>
              </w:rPr>
              <w:t>d’</w:t>
            </w:r>
            <w:r w:rsidRPr="00BC6A32">
              <w:rPr>
                <w:rFonts w:asciiTheme="majorHAnsi" w:hAnsiTheme="majorHAnsi"/>
                <w:b/>
              </w:rPr>
              <w:t>adulte</w:t>
            </w:r>
            <w:r>
              <w:rPr>
                <w:rFonts w:asciiTheme="majorHAnsi" w:hAnsiTheme="majorHAnsi"/>
              </w:rPr>
              <w:t xml:space="preserve"> </w:t>
            </w:r>
            <w:r w:rsidRPr="00BC6A32">
              <w:rPr>
                <w:rFonts w:asciiTheme="majorHAnsi" w:hAnsiTheme="majorHAnsi"/>
                <w:b/>
              </w:rPr>
              <w:t>avec qui il peut partager ses préoccupations</w:t>
            </w:r>
            <w:r>
              <w:rPr>
                <w:rFonts w:asciiTheme="majorHAnsi" w:hAnsiTheme="majorHAnsi"/>
              </w:rPr>
              <w:t xml:space="preserve">) rendrait l’enfant 4,3 fois plus à risque d’abus physique (Annerbäck, Wingren </w:t>
            </w:r>
            <w:r w:rsidRPr="009E54F8">
              <w:rPr>
                <w:rFonts w:asciiTheme="majorHAnsi" w:hAnsiTheme="majorHAnsi"/>
              </w:rPr>
              <w:t>et al.,</w:t>
            </w:r>
            <w:r>
              <w:rPr>
                <w:rFonts w:asciiTheme="majorHAnsi" w:hAnsiTheme="majorHAnsi"/>
              </w:rPr>
              <w:t xml:space="preserve"> 2010). </w:t>
            </w:r>
            <w:r w:rsidRPr="005E49DF">
              <w:rPr>
                <w:rFonts w:asciiTheme="majorHAnsi" w:hAnsiTheme="majorHAnsi"/>
              </w:rPr>
              <w:t>(microsystème)</w:t>
            </w:r>
          </w:p>
        </w:tc>
      </w:tr>
    </w:tbl>
    <w:p w14:paraId="7B96A715" w14:textId="77777777" w:rsidR="00342568" w:rsidRPr="00BC7D54" w:rsidRDefault="00342568" w:rsidP="00342568">
      <w:pPr>
        <w:spacing w:after="0"/>
        <w:rPr>
          <w:rFonts w:asciiTheme="majorHAnsi" w:hAnsiTheme="majorHAnsi"/>
        </w:rPr>
      </w:pPr>
    </w:p>
    <w:tbl>
      <w:tblPr>
        <w:tblStyle w:val="Grille"/>
        <w:tblW w:w="0" w:type="auto"/>
        <w:tblLook w:val="04A0" w:firstRow="1" w:lastRow="0" w:firstColumn="1" w:lastColumn="0" w:noHBand="0" w:noVBand="1"/>
      </w:tblPr>
      <w:tblGrid>
        <w:gridCol w:w="2529"/>
        <w:gridCol w:w="7047"/>
      </w:tblGrid>
      <w:tr w:rsidR="00342568" w:rsidRPr="009D63B2" w14:paraId="32ABDB3A" w14:textId="77777777" w:rsidTr="00342568">
        <w:tc>
          <w:tcPr>
            <w:tcW w:w="13100" w:type="dxa"/>
            <w:gridSpan w:val="2"/>
            <w:shd w:val="clear" w:color="auto" w:fill="008000"/>
          </w:tcPr>
          <w:p w14:paraId="5D94DB3F" w14:textId="77777777" w:rsidR="00342568" w:rsidRPr="009D63B2" w:rsidRDefault="00342568" w:rsidP="00342568">
            <w:pPr>
              <w:spacing w:before="60" w:after="60"/>
              <w:rPr>
                <w:rFonts w:asciiTheme="majorHAnsi" w:hAnsiTheme="majorHAnsi"/>
                <w:b/>
              </w:rPr>
            </w:pPr>
            <w:r w:rsidRPr="00A72597">
              <w:rPr>
                <w:rFonts w:asciiTheme="majorHAnsi" w:hAnsiTheme="majorHAnsi"/>
                <w:b/>
                <w:color w:val="FFFFFF" w:themeColor="background1"/>
              </w:rPr>
              <w:t>Chronosystème de l’enfant</w:t>
            </w:r>
          </w:p>
        </w:tc>
      </w:tr>
      <w:tr w:rsidR="00342568" w14:paraId="58C25854" w14:textId="77777777" w:rsidTr="00342568">
        <w:tc>
          <w:tcPr>
            <w:tcW w:w="3227" w:type="dxa"/>
          </w:tcPr>
          <w:p w14:paraId="060603A9" w14:textId="77777777" w:rsidR="00342568" w:rsidRDefault="00342568" w:rsidP="00342568">
            <w:pPr>
              <w:spacing w:before="40" w:after="80"/>
              <w:rPr>
                <w:rFonts w:asciiTheme="majorHAnsi" w:hAnsiTheme="majorHAnsi"/>
              </w:rPr>
            </w:pPr>
            <w:r>
              <w:rPr>
                <w:rFonts w:asciiTheme="majorHAnsi" w:hAnsiTheme="majorHAnsi"/>
              </w:rPr>
              <w:t>Exposition à la violence conjugale.</w:t>
            </w:r>
          </w:p>
          <w:p w14:paraId="2FC717BA" w14:textId="2374B4D2" w:rsidR="00342568" w:rsidRDefault="00342568" w:rsidP="00342568">
            <w:pPr>
              <w:spacing w:before="40" w:after="80"/>
              <w:rPr>
                <w:rFonts w:asciiTheme="majorHAnsi" w:hAnsiTheme="majorHAnsi"/>
              </w:rPr>
            </w:pPr>
          </w:p>
        </w:tc>
        <w:tc>
          <w:tcPr>
            <w:tcW w:w="9873" w:type="dxa"/>
          </w:tcPr>
          <w:p w14:paraId="03E6104B" w14:textId="79448226" w:rsidR="00342568" w:rsidRPr="00B43900" w:rsidRDefault="00342568" w:rsidP="00342568">
            <w:pPr>
              <w:spacing w:before="40" w:after="60"/>
              <w:rPr>
                <w:rFonts w:asciiTheme="majorHAnsi" w:hAnsiTheme="majorHAnsi"/>
                <w:spacing w:val="-6"/>
              </w:rPr>
            </w:pPr>
            <w:r>
              <w:rPr>
                <w:rFonts w:asciiTheme="majorHAnsi" w:hAnsiTheme="majorHAnsi"/>
              </w:rPr>
              <w:t>Les enfants vivant dans un milieu familial où il</w:t>
            </w:r>
            <w:r w:rsidR="00C53202">
              <w:rPr>
                <w:rFonts w:asciiTheme="majorHAnsi" w:hAnsiTheme="majorHAnsi"/>
              </w:rPr>
              <w:t xml:space="preserve"> y</w:t>
            </w:r>
            <w:r>
              <w:rPr>
                <w:rFonts w:asciiTheme="majorHAnsi" w:hAnsiTheme="majorHAnsi"/>
              </w:rPr>
              <w:t xml:space="preserve"> a de la </w:t>
            </w:r>
            <w:r w:rsidRPr="00EC3B0A">
              <w:rPr>
                <w:rFonts w:asciiTheme="majorHAnsi" w:hAnsiTheme="majorHAnsi"/>
                <w:b/>
              </w:rPr>
              <w:t>violence conjugale</w:t>
            </w:r>
            <w:r>
              <w:rPr>
                <w:rFonts w:asciiTheme="majorHAnsi" w:hAnsiTheme="majorHAnsi"/>
              </w:rPr>
              <w:t xml:space="preserve"> sont plus à risque d’abus </w:t>
            </w:r>
            <w:r w:rsidRPr="00C61B98">
              <w:rPr>
                <w:rFonts w:asciiTheme="majorHAnsi" w:hAnsiTheme="majorHAnsi"/>
                <w:spacing w:val="-6"/>
              </w:rPr>
              <w:t>physique (Annerbäck</w:t>
            </w:r>
            <w:r>
              <w:rPr>
                <w:rFonts w:asciiTheme="majorHAnsi" w:hAnsiTheme="majorHAnsi"/>
                <w:spacing w:val="-6"/>
              </w:rPr>
              <w:t>, Wingren</w:t>
            </w:r>
            <w:r w:rsidRPr="00C61B98">
              <w:rPr>
                <w:rFonts w:asciiTheme="majorHAnsi" w:hAnsiTheme="majorHAnsi"/>
                <w:spacing w:val="-6"/>
              </w:rPr>
              <w:t xml:space="preserve"> </w:t>
            </w:r>
            <w:r w:rsidRPr="009E54F8">
              <w:rPr>
                <w:rFonts w:asciiTheme="majorHAnsi" w:hAnsiTheme="majorHAnsi"/>
                <w:spacing w:val="-6"/>
              </w:rPr>
              <w:t>et al.,</w:t>
            </w:r>
            <w:r w:rsidRPr="00C61B98">
              <w:rPr>
                <w:rFonts w:asciiTheme="majorHAnsi" w:hAnsiTheme="majorHAnsi"/>
                <w:spacing w:val="-6"/>
              </w:rPr>
              <w:t xml:space="preserve"> 2010; Berger, 2005;  Guterman et Lee, 2005; Springer</w:t>
            </w:r>
            <w:r>
              <w:rPr>
                <w:rFonts w:asciiTheme="majorHAnsi" w:hAnsiTheme="majorHAnsi"/>
                <w:spacing w:val="-6"/>
              </w:rPr>
              <w:t xml:space="preserve">, Sheridan, Juo et Carnes, 2007; Tajima, 2002). </w:t>
            </w:r>
            <w:r>
              <w:rPr>
                <w:rFonts w:asciiTheme="majorHAnsi" w:hAnsiTheme="majorHAnsi"/>
              </w:rPr>
              <w:t>La présence de violence conjugale augmente de 3 à 9 fois le risque d’abus physique des enfants (Herrenkohl, Sousa, Tajima, Herrenkohl et Moylan, 2008).</w:t>
            </w:r>
          </w:p>
          <w:p w14:paraId="2C0BB8EE" w14:textId="77777777" w:rsidR="00342568" w:rsidRDefault="00342568" w:rsidP="00342568">
            <w:pPr>
              <w:spacing w:before="40" w:after="60"/>
              <w:rPr>
                <w:rFonts w:asciiTheme="majorHAnsi" w:hAnsiTheme="majorHAnsi"/>
              </w:rPr>
            </w:pPr>
            <w:r>
              <w:rPr>
                <w:rFonts w:asciiTheme="majorHAnsi" w:hAnsiTheme="majorHAnsi"/>
              </w:rPr>
              <w:t>Les adolescents (principalement de garçons) sont plus susceptibles de s’interposer dans le conflit entre leurs parents afin de protéger le parent victime de violence, ils courent ainsi plus de risque de subir de la violence physique à leur tour (Hartley, 2002; Tajima, 2002).</w:t>
            </w:r>
          </w:p>
        </w:tc>
      </w:tr>
    </w:tbl>
    <w:p w14:paraId="16843675" w14:textId="77777777" w:rsidR="003A7CC8" w:rsidRDefault="003A7CC8" w:rsidP="00BC7D54">
      <w:pPr>
        <w:spacing w:after="0"/>
      </w:pPr>
    </w:p>
    <w:p w14:paraId="6929EE82" w14:textId="77777777" w:rsidR="003A7CC8" w:rsidRDefault="003A7CC8" w:rsidP="00BC7D54">
      <w:pPr>
        <w:spacing w:after="0"/>
      </w:pPr>
    </w:p>
    <w:p w14:paraId="64DC8397" w14:textId="77777777" w:rsidR="00C30E72" w:rsidRDefault="00C30E72">
      <w:pPr>
        <w:rPr>
          <w:rFonts w:asciiTheme="majorHAnsi" w:hAnsiTheme="majorHAnsi"/>
          <w:b/>
          <w:sz w:val="24"/>
        </w:rPr>
      </w:pPr>
      <w:r>
        <w:rPr>
          <w:rFonts w:asciiTheme="majorHAnsi" w:hAnsiTheme="majorHAnsi"/>
          <w:b/>
          <w:sz w:val="24"/>
        </w:rPr>
        <w:br w:type="page"/>
      </w:r>
    </w:p>
    <w:p w14:paraId="7AB13030" w14:textId="40420FF6" w:rsidR="00C30E72" w:rsidRPr="001F3AC2" w:rsidRDefault="00C30E72" w:rsidP="00403FF1">
      <w:pPr>
        <w:jc w:val="center"/>
        <w:rPr>
          <w:rFonts w:asciiTheme="majorHAnsi" w:eastAsiaTheme="majorEastAsia" w:hAnsiTheme="majorHAnsi" w:cstheme="majorBidi"/>
          <w:b/>
          <w:bCs/>
          <w:iCs/>
          <w:sz w:val="32"/>
          <w:szCs w:val="32"/>
        </w:rPr>
      </w:pPr>
      <w:r w:rsidRPr="004A2CA5">
        <w:rPr>
          <w:rStyle w:val="Accentuationdiscrte"/>
          <w:rFonts w:asciiTheme="majorHAnsi" w:eastAsiaTheme="majorEastAsia" w:hAnsiTheme="majorHAnsi" w:cstheme="majorBidi"/>
          <w:b/>
          <w:bCs/>
          <w:i w:val="0"/>
          <w:color w:val="auto"/>
          <w:sz w:val="32"/>
          <w:szCs w:val="32"/>
        </w:rPr>
        <w:lastRenderedPageBreak/>
        <w:t>Carte 2</w:t>
      </w:r>
    </w:p>
    <w:p w14:paraId="6F6F6DBC" w14:textId="3B91D671" w:rsidR="00C30E72" w:rsidRPr="0090355F" w:rsidRDefault="00C30E72" w:rsidP="00C30E72">
      <w:pPr>
        <w:spacing w:after="240" w:line="240" w:lineRule="auto"/>
        <w:rPr>
          <w:rFonts w:asciiTheme="majorHAnsi" w:hAnsiTheme="majorHAnsi"/>
          <w:b/>
          <w:sz w:val="24"/>
        </w:rPr>
      </w:pPr>
      <w:r w:rsidRPr="0090355F">
        <w:rPr>
          <w:rFonts w:asciiTheme="majorHAnsi" w:hAnsiTheme="majorHAnsi"/>
          <w:b/>
          <w:sz w:val="24"/>
        </w:rPr>
        <w:t>Conséquences possibles de l’abus physique</w:t>
      </w:r>
    </w:p>
    <w:tbl>
      <w:tblPr>
        <w:tblStyle w:val="Grille"/>
        <w:tblW w:w="0" w:type="auto"/>
        <w:tblLook w:val="04A0" w:firstRow="1" w:lastRow="0" w:firstColumn="1" w:lastColumn="0" w:noHBand="0" w:noVBand="1"/>
      </w:tblPr>
      <w:tblGrid>
        <w:gridCol w:w="2660"/>
        <w:gridCol w:w="93"/>
        <w:gridCol w:w="6823"/>
      </w:tblGrid>
      <w:tr w:rsidR="00C30E72" w:rsidRPr="00603273" w14:paraId="28A4277E" w14:textId="77777777" w:rsidTr="00C30E72">
        <w:tc>
          <w:tcPr>
            <w:tcW w:w="9576" w:type="dxa"/>
            <w:gridSpan w:val="3"/>
            <w:shd w:val="clear" w:color="auto" w:fill="FFD243"/>
          </w:tcPr>
          <w:p w14:paraId="20D1B89D" w14:textId="77777777" w:rsidR="00C30E72" w:rsidRPr="00603273" w:rsidRDefault="00C30E72" w:rsidP="00C30E72">
            <w:pPr>
              <w:spacing w:before="60" w:after="60"/>
              <w:rPr>
                <w:rFonts w:asciiTheme="majorHAnsi" w:hAnsiTheme="majorHAnsi"/>
                <w:b/>
              </w:rPr>
            </w:pPr>
            <w:r w:rsidRPr="00603273">
              <w:rPr>
                <w:rFonts w:asciiTheme="majorHAnsi" w:hAnsiTheme="majorHAnsi"/>
                <w:b/>
              </w:rPr>
              <w:t xml:space="preserve">Conséquences comportementales </w:t>
            </w:r>
          </w:p>
        </w:tc>
      </w:tr>
      <w:tr w:rsidR="00C30E72" w14:paraId="02BC7A17" w14:textId="77777777" w:rsidTr="00C30E72">
        <w:tc>
          <w:tcPr>
            <w:tcW w:w="2753" w:type="dxa"/>
            <w:gridSpan w:val="2"/>
          </w:tcPr>
          <w:p w14:paraId="3C8BD90D" w14:textId="77777777" w:rsidR="00C30E72" w:rsidRPr="00A55400" w:rsidRDefault="00C30E72" w:rsidP="00C30E72">
            <w:pPr>
              <w:spacing w:before="40" w:after="80"/>
              <w:rPr>
                <w:rFonts w:asciiTheme="majorHAnsi" w:hAnsiTheme="majorHAnsi"/>
              </w:rPr>
            </w:pPr>
            <w:r>
              <w:rPr>
                <w:rFonts w:asciiTheme="majorHAnsi" w:hAnsiTheme="majorHAnsi"/>
              </w:rPr>
              <w:t>Problèmes de comportement.</w:t>
            </w:r>
          </w:p>
        </w:tc>
        <w:tc>
          <w:tcPr>
            <w:tcW w:w="6823" w:type="dxa"/>
          </w:tcPr>
          <w:p w14:paraId="5C129E1D" w14:textId="77777777" w:rsidR="00C30E72" w:rsidRDefault="00C30E72" w:rsidP="00C30E72">
            <w:pPr>
              <w:spacing w:before="40" w:after="80"/>
              <w:rPr>
                <w:rFonts w:asciiTheme="majorHAnsi" w:hAnsiTheme="majorHAnsi"/>
              </w:rPr>
            </w:pPr>
            <w:r>
              <w:rPr>
                <w:rFonts w:asciiTheme="majorHAnsi" w:hAnsiTheme="majorHAnsi"/>
              </w:rPr>
              <w:t xml:space="preserve">Les enfants abusés physiquement peuvent présenter des </w:t>
            </w:r>
            <w:r w:rsidRPr="00F379EB">
              <w:rPr>
                <w:rFonts w:asciiTheme="majorHAnsi" w:hAnsiTheme="majorHAnsi"/>
                <w:b/>
              </w:rPr>
              <w:t xml:space="preserve">problèmes de comportement </w:t>
            </w:r>
            <w:r>
              <w:rPr>
                <w:rFonts w:asciiTheme="majorHAnsi" w:hAnsiTheme="majorHAnsi"/>
                <w:b/>
              </w:rPr>
              <w:t>extériorisés</w:t>
            </w:r>
            <w:r>
              <w:rPr>
                <w:rFonts w:asciiTheme="majorHAnsi" w:hAnsiTheme="majorHAnsi"/>
              </w:rPr>
              <w:t xml:space="preserve"> (Black </w:t>
            </w:r>
            <w:r w:rsidRPr="009E54F8">
              <w:rPr>
                <w:rFonts w:asciiTheme="majorHAnsi" w:hAnsiTheme="majorHAnsi"/>
              </w:rPr>
              <w:t>et al</w:t>
            </w:r>
            <w:r w:rsidRPr="008024D5">
              <w:rPr>
                <w:rFonts w:asciiTheme="majorHAnsi" w:hAnsiTheme="majorHAnsi"/>
                <w:i/>
              </w:rPr>
              <w:t>.,</w:t>
            </w:r>
            <w:r>
              <w:rPr>
                <w:rFonts w:asciiTheme="majorHAnsi" w:hAnsiTheme="majorHAnsi"/>
              </w:rPr>
              <w:t xml:space="preserve"> 2001; Deb et Walsh, 2012; Kjellgren </w:t>
            </w:r>
            <w:r w:rsidRPr="009E54F8">
              <w:rPr>
                <w:rFonts w:asciiTheme="majorHAnsi" w:hAnsiTheme="majorHAnsi"/>
              </w:rPr>
              <w:t>et al</w:t>
            </w:r>
            <w:r w:rsidRPr="00524AFD">
              <w:rPr>
                <w:rFonts w:asciiTheme="majorHAnsi" w:hAnsiTheme="majorHAnsi"/>
                <w:i/>
              </w:rPr>
              <w:t>.,</w:t>
            </w:r>
            <w:r>
              <w:rPr>
                <w:rFonts w:asciiTheme="majorHAnsi" w:hAnsiTheme="majorHAnsi"/>
              </w:rPr>
              <w:t xml:space="preserve"> 2013; Stockhammer, Salzinger, Feldman, Mojica et Primavera, 2001), tels un </w:t>
            </w:r>
            <w:r w:rsidRPr="00F379EB">
              <w:rPr>
                <w:rFonts w:asciiTheme="majorHAnsi" w:hAnsiTheme="majorHAnsi"/>
                <w:b/>
              </w:rPr>
              <w:t>trouble de la conduite</w:t>
            </w:r>
            <w:r>
              <w:rPr>
                <w:rFonts w:asciiTheme="majorHAnsi" w:hAnsiTheme="majorHAnsi"/>
              </w:rPr>
              <w:t xml:space="preserve"> ou des </w:t>
            </w:r>
            <w:r w:rsidRPr="00A86564">
              <w:rPr>
                <w:rFonts w:asciiTheme="majorHAnsi" w:hAnsiTheme="majorHAnsi"/>
                <w:b/>
              </w:rPr>
              <w:t>comportements antisociaux</w:t>
            </w:r>
            <w:r>
              <w:rPr>
                <w:rFonts w:asciiTheme="majorHAnsi" w:hAnsiTheme="majorHAnsi"/>
              </w:rPr>
              <w:t xml:space="preserve"> (Deb et Walsh, 2012).</w:t>
            </w:r>
          </w:p>
          <w:p w14:paraId="5148A8EF" w14:textId="4F499C94" w:rsidR="00C30E72" w:rsidRDefault="00C30E72" w:rsidP="00C30E72">
            <w:pPr>
              <w:spacing w:before="40" w:after="80"/>
              <w:rPr>
                <w:rFonts w:asciiTheme="majorHAnsi" w:hAnsiTheme="majorHAnsi"/>
              </w:rPr>
            </w:pPr>
            <w:r>
              <w:rPr>
                <w:rFonts w:asciiTheme="majorHAnsi" w:hAnsiTheme="majorHAnsi"/>
              </w:rPr>
              <w:t xml:space="preserve">Chez les filles, l’abus physique augmente le risque de développer un </w:t>
            </w:r>
            <w:r w:rsidRPr="00F379EB">
              <w:rPr>
                <w:rFonts w:asciiTheme="majorHAnsi" w:hAnsiTheme="majorHAnsi"/>
                <w:b/>
              </w:rPr>
              <w:t>trouble de l’opposition</w:t>
            </w:r>
            <w:r>
              <w:rPr>
                <w:rFonts w:asciiTheme="majorHAnsi" w:hAnsiTheme="majorHAnsi"/>
              </w:rPr>
              <w:t xml:space="preserve"> (Burnette, 2013). </w:t>
            </w:r>
          </w:p>
          <w:p w14:paraId="6B85AFF7" w14:textId="7EFD2370" w:rsidR="00C30E72" w:rsidRPr="00A55400" w:rsidRDefault="00C30E72" w:rsidP="00C30E72">
            <w:pPr>
              <w:spacing w:before="40" w:after="80"/>
              <w:rPr>
                <w:rFonts w:asciiTheme="majorHAnsi" w:hAnsiTheme="majorHAnsi"/>
              </w:rPr>
            </w:pPr>
            <w:r>
              <w:rPr>
                <w:rFonts w:asciiTheme="majorHAnsi" w:hAnsiTheme="majorHAnsi"/>
              </w:rPr>
              <w:t>Les enfants abusés</w:t>
            </w:r>
            <w:r w:rsidR="003A5538">
              <w:rPr>
                <w:rFonts w:asciiTheme="majorHAnsi" w:hAnsiTheme="majorHAnsi"/>
              </w:rPr>
              <w:t xml:space="preserve"> </w:t>
            </w:r>
            <w:r>
              <w:rPr>
                <w:rFonts w:asciiTheme="majorHAnsi" w:hAnsiTheme="majorHAnsi"/>
              </w:rPr>
              <w:t xml:space="preserve">physiquement? sont surreprésentés parmi les </w:t>
            </w:r>
            <w:r w:rsidRPr="00F379EB">
              <w:rPr>
                <w:rFonts w:asciiTheme="majorHAnsi" w:hAnsiTheme="majorHAnsi"/>
                <w:b/>
              </w:rPr>
              <w:t>jeunes contrevenants</w:t>
            </w:r>
            <w:r>
              <w:rPr>
                <w:rFonts w:asciiTheme="majorHAnsi" w:hAnsiTheme="majorHAnsi"/>
              </w:rPr>
              <w:t xml:space="preserve"> (Deb et Walsh, 2012; Herrenkohl </w:t>
            </w:r>
            <w:r w:rsidRPr="009E54F8">
              <w:rPr>
                <w:rFonts w:asciiTheme="majorHAnsi" w:hAnsiTheme="majorHAnsi"/>
              </w:rPr>
              <w:t>et al.,</w:t>
            </w:r>
            <w:r>
              <w:rPr>
                <w:rFonts w:asciiTheme="majorHAnsi" w:hAnsiTheme="majorHAnsi"/>
              </w:rPr>
              <w:t xml:space="preserve"> 2008; Milner </w:t>
            </w:r>
            <w:r w:rsidRPr="009E54F8">
              <w:rPr>
                <w:rFonts w:asciiTheme="majorHAnsi" w:hAnsiTheme="majorHAnsi"/>
              </w:rPr>
              <w:t>et al.,</w:t>
            </w:r>
            <w:r>
              <w:rPr>
                <w:rFonts w:asciiTheme="majorHAnsi" w:hAnsiTheme="majorHAnsi"/>
              </w:rPr>
              <w:t xml:space="preserve"> 2010).</w:t>
            </w:r>
          </w:p>
        </w:tc>
      </w:tr>
      <w:tr w:rsidR="00C30E72" w14:paraId="0C8CE476" w14:textId="77777777" w:rsidTr="00C30E72">
        <w:tc>
          <w:tcPr>
            <w:tcW w:w="2753" w:type="dxa"/>
            <w:gridSpan w:val="2"/>
          </w:tcPr>
          <w:p w14:paraId="13A47270" w14:textId="77777777" w:rsidR="00C30E72" w:rsidRDefault="00C30E72" w:rsidP="00C30E72">
            <w:pPr>
              <w:spacing w:before="40" w:after="80"/>
              <w:rPr>
                <w:rFonts w:asciiTheme="majorHAnsi" w:hAnsiTheme="majorHAnsi"/>
              </w:rPr>
            </w:pPr>
            <w:r>
              <w:rPr>
                <w:rFonts w:asciiTheme="majorHAnsi" w:hAnsiTheme="majorHAnsi"/>
              </w:rPr>
              <w:t>Comportements sexuels à risque /</w:t>
            </w:r>
          </w:p>
          <w:p w14:paraId="26C7015E" w14:textId="77777777" w:rsidR="00C30E72" w:rsidRDefault="00C30E72" w:rsidP="00C30E72">
            <w:pPr>
              <w:spacing w:before="40" w:after="80"/>
              <w:rPr>
                <w:rFonts w:asciiTheme="majorHAnsi" w:hAnsiTheme="majorHAnsi"/>
              </w:rPr>
            </w:pPr>
            <w:r>
              <w:rPr>
                <w:rFonts w:asciiTheme="majorHAnsi" w:hAnsiTheme="majorHAnsi"/>
              </w:rPr>
              <w:t>Risque de prostitution.</w:t>
            </w:r>
          </w:p>
        </w:tc>
        <w:tc>
          <w:tcPr>
            <w:tcW w:w="6823" w:type="dxa"/>
          </w:tcPr>
          <w:p w14:paraId="3B8C32FD" w14:textId="77777777" w:rsidR="00C30E72" w:rsidRDefault="00C30E72" w:rsidP="00C30E72">
            <w:pPr>
              <w:spacing w:before="40" w:after="80"/>
              <w:rPr>
                <w:rFonts w:asciiTheme="majorHAnsi" w:hAnsiTheme="majorHAnsi"/>
              </w:rPr>
            </w:pPr>
            <w:r>
              <w:rPr>
                <w:rFonts w:asciiTheme="majorHAnsi" w:hAnsiTheme="majorHAnsi"/>
              </w:rPr>
              <w:t xml:space="preserve">Il existe une association entre l’abus physique durant l’enfance et les </w:t>
            </w:r>
            <w:r w:rsidRPr="00F379EB">
              <w:rPr>
                <w:rFonts w:asciiTheme="majorHAnsi" w:hAnsiTheme="majorHAnsi"/>
                <w:b/>
              </w:rPr>
              <w:t>comportements sexuels à risque</w:t>
            </w:r>
            <w:r>
              <w:rPr>
                <w:rFonts w:asciiTheme="majorHAnsi" w:hAnsiTheme="majorHAnsi"/>
              </w:rPr>
              <w:t xml:space="preserve"> (Deb et Walsh, 2012), le </w:t>
            </w:r>
            <w:r w:rsidRPr="00F379EB">
              <w:rPr>
                <w:rFonts w:asciiTheme="majorHAnsi" w:hAnsiTheme="majorHAnsi"/>
                <w:b/>
              </w:rPr>
              <w:t>risque de prostitution</w:t>
            </w:r>
            <w:r>
              <w:rPr>
                <w:rFonts w:asciiTheme="majorHAnsi" w:hAnsiTheme="majorHAnsi"/>
              </w:rPr>
              <w:t xml:space="preserve"> (Kamsner et McCabe, 2000) ainsi que les </w:t>
            </w:r>
            <w:r w:rsidRPr="00F379EB">
              <w:rPr>
                <w:rFonts w:asciiTheme="majorHAnsi" w:hAnsiTheme="majorHAnsi"/>
                <w:b/>
              </w:rPr>
              <w:t>comportements sexuels inappropriés</w:t>
            </w:r>
            <w:r>
              <w:rPr>
                <w:rFonts w:asciiTheme="majorHAnsi" w:hAnsiTheme="majorHAnsi"/>
              </w:rPr>
              <w:t xml:space="preserve"> (Desbiens et Gagné, 2007).</w:t>
            </w:r>
          </w:p>
        </w:tc>
      </w:tr>
      <w:tr w:rsidR="00C30E72" w14:paraId="4164A75B" w14:textId="77777777" w:rsidTr="00C30E72">
        <w:tc>
          <w:tcPr>
            <w:tcW w:w="2753" w:type="dxa"/>
            <w:gridSpan w:val="2"/>
          </w:tcPr>
          <w:p w14:paraId="14254076" w14:textId="77777777" w:rsidR="00C30E72" w:rsidRDefault="00C30E72" w:rsidP="00C30E72">
            <w:pPr>
              <w:spacing w:before="40" w:after="80"/>
              <w:rPr>
                <w:rFonts w:asciiTheme="majorHAnsi" w:hAnsiTheme="majorHAnsi"/>
              </w:rPr>
            </w:pPr>
            <w:r>
              <w:rPr>
                <w:rFonts w:asciiTheme="majorHAnsi" w:hAnsiTheme="majorHAnsi"/>
              </w:rPr>
              <w:t>Consommation d’alcool /</w:t>
            </w:r>
          </w:p>
          <w:p w14:paraId="7426AE2E" w14:textId="77777777" w:rsidR="00C30E72" w:rsidRDefault="00C30E72" w:rsidP="00C30E72">
            <w:pPr>
              <w:spacing w:before="40" w:after="80"/>
              <w:rPr>
                <w:rFonts w:asciiTheme="majorHAnsi" w:hAnsiTheme="majorHAnsi"/>
              </w:rPr>
            </w:pPr>
            <w:r>
              <w:rPr>
                <w:rFonts w:asciiTheme="majorHAnsi" w:hAnsiTheme="majorHAnsi"/>
              </w:rPr>
              <w:t>Abus de substances.</w:t>
            </w:r>
          </w:p>
        </w:tc>
        <w:tc>
          <w:tcPr>
            <w:tcW w:w="6823" w:type="dxa"/>
          </w:tcPr>
          <w:p w14:paraId="0AF50736" w14:textId="77777777" w:rsidR="00C30E72" w:rsidRDefault="00C30E72" w:rsidP="00C30E72">
            <w:pPr>
              <w:spacing w:before="40" w:after="80"/>
              <w:rPr>
                <w:rFonts w:asciiTheme="majorHAnsi" w:hAnsiTheme="majorHAnsi"/>
              </w:rPr>
            </w:pPr>
            <w:r>
              <w:rPr>
                <w:rFonts w:asciiTheme="majorHAnsi" w:hAnsiTheme="majorHAnsi"/>
              </w:rPr>
              <w:t xml:space="preserve">Les abus physiques sont associés à une augmentation de la </w:t>
            </w:r>
            <w:r w:rsidRPr="00F379EB">
              <w:rPr>
                <w:rFonts w:asciiTheme="majorHAnsi" w:hAnsiTheme="majorHAnsi"/>
                <w:b/>
              </w:rPr>
              <w:t>consommation d’alcool</w:t>
            </w:r>
            <w:r>
              <w:rPr>
                <w:rFonts w:asciiTheme="majorHAnsi" w:hAnsiTheme="majorHAnsi"/>
              </w:rPr>
              <w:t xml:space="preserve"> à l’adolescence. Les jeunes victimes d’abus physiques peuvent avoir une trajectoire de consommation d’alcool qui présente une plus forte croissance à l’adolescence que les autres jeunes (Shin, Miller et Teicher, 2013). </w:t>
            </w:r>
          </w:p>
          <w:p w14:paraId="752256B0" w14:textId="77777777" w:rsidR="00C30E72" w:rsidRDefault="00C30E72" w:rsidP="00C30E72">
            <w:pPr>
              <w:spacing w:before="40" w:after="80"/>
              <w:rPr>
                <w:rFonts w:asciiTheme="majorHAnsi" w:hAnsiTheme="majorHAnsi"/>
              </w:rPr>
            </w:pPr>
            <w:r>
              <w:rPr>
                <w:rFonts w:asciiTheme="majorHAnsi" w:hAnsiTheme="majorHAnsi"/>
              </w:rPr>
              <w:t>L’abus physique peut augmenter le risque d’</w:t>
            </w:r>
            <w:r w:rsidRPr="00F379EB">
              <w:rPr>
                <w:rFonts w:asciiTheme="majorHAnsi" w:hAnsiTheme="majorHAnsi"/>
                <w:b/>
              </w:rPr>
              <w:t xml:space="preserve">abus de substances et d’alcool </w:t>
            </w:r>
            <w:r>
              <w:rPr>
                <w:rFonts w:asciiTheme="majorHAnsi" w:hAnsiTheme="majorHAnsi"/>
              </w:rPr>
              <w:t xml:space="preserve">(Deb et Walsh, 2012; Fuller-Thomson et Sawyer, 2014; Herrenkohl </w:t>
            </w:r>
            <w:r w:rsidRPr="009E54F8">
              <w:rPr>
                <w:rFonts w:asciiTheme="majorHAnsi" w:hAnsiTheme="majorHAnsi"/>
              </w:rPr>
              <w:t>et al</w:t>
            </w:r>
            <w:r w:rsidRPr="00221BDC">
              <w:rPr>
                <w:rFonts w:asciiTheme="majorHAnsi" w:hAnsiTheme="majorHAnsi"/>
                <w:i/>
              </w:rPr>
              <w:t>.,</w:t>
            </w:r>
            <w:r>
              <w:rPr>
                <w:rFonts w:asciiTheme="majorHAnsi" w:hAnsiTheme="majorHAnsi"/>
              </w:rPr>
              <w:t xml:space="preserve"> 2008; Springer, </w:t>
            </w:r>
            <w:r w:rsidRPr="009E54F8">
              <w:rPr>
                <w:rFonts w:asciiTheme="majorHAnsi" w:hAnsiTheme="majorHAnsi"/>
              </w:rPr>
              <w:t>et al</w:t>
            </w:r>
            <w:r w:rsidRPr="00C05108">
              <w:rPr>
                <w:rFonts w:asciiTheme="majorHAnsi" w:hAnsiTheme="majorHAnsi"/>
                <w:i/>
              </w:rPr>
              <w:t>.,</w:t>
            </w:r>
            <w:r>
              <w:rPr>
                <w:rFonts w:asciiTheme="majorHAnsi" w:hAnsiTheme="majorHAnsi"/>
              </w:rPr>
              <w:t xml:space="preserve"> 2007). Il y aurait une augmentation de 30 % du risque d’abus d’alcool au début de l’âge adulte. Également, ces jeunes adultes atteindraient un plus haut niveau de consommation que les jeunes adultes en général (Shin </w:t>
            </w:r>
            <w:r w:rsidRPr="009E54F8">
              <w:rPr>
                <w:rFonts w:asciiTheme="majorHAnsi" w:hAnsiTheme="majorHAnsi"/>
              </w:rPr>
              <w:t>et al</w:t>
            </w:r>
            <w:r w:rsidRPr="00134056">
              <w:rPr>
                <w:rFonts w:asciiTheme="majorHAnsi" w:hAnsiTheme="majorHAnsi"/>
                <w:i/>
              </w:rPr>
              <w:t>.,</w:t>
            </w:r>
            <w:r>
              <w:rPr>
                <w:rFonts w:asciiTheme="majorHAnsi" w:hAnsiTheme="majorHAnsi"/>
              </w:rPr>
              <w:t xml:space="preserve"> 2013).</w:t>
            </w:r>
          </w:p>
        </w:tc>
      </w:tr>
      <w:tr w:rsidR="00C30E72" w14:paraId="3293CF07" w14:textId="77777777" w:rsidTr="00C30E72">
        <w:tc>
          <w:tcPr>
            <w:tcW w:w="2753" w:type="dxa"/>
            <w:gridSpan w:val="2"/>
          </w:tcPr>
          <w:p w14:paraId="4D752CFE" w14:textId="77777777" w:rsidR="00C30E72" w:rsidRDefault="00C30E72" w:rsidP="00C30E72">
            <w:pPr>
              <w:spacing w:before="40" w:after="80"/>
              <w:rPr>
                <w:rFonts w:asciiTheme="majorHAnsi" w:hAnsiTheme="majorHAnsi"/>
              </w:rPr>
            </w:pPr>
            <w:r>
              <w:rPr>
                <w:rFonts w:asciiTheme="majorHAnsi" w:hAnsiTheme="majorHAnsi"/>
              </w:rPr>
              <w:t>Automutilation.</w:t>
            </w:r>
          </w:p>
        </w:tc>
        <w:tc>
          <w:tcPr>
            <w:tcW w:w="6823" w:type="dxa"/>
          </w:tcPr>
          <w:p w14:paraId="234BEB6F" w14:textId="77777777" w:rsidR="00C30E72" w:rsidRDefault="00C30E72" w:rsidP="00C30E72">
            <w:pPr>
              <w:spacing w:before="40" w:after="80"/>
              <w:rPr>
                <w:rFonts w:asciiTheme="majorHAnsi" w:hAnsiTheme="majorHAnsi"/>
              </w:rPr>
            </w:pPr>
            <w:r>
              <w:rPr>
                <w:rFonts w:asciiTheme="majorHAnsi" w:hAnsiTheme="majorHAnsi"/>
              </w:rPr>
              <w:t>L’</w:t>
            </w:r>
            <w:r w:rsidRPr="00F379EB">
              <w:rPr>
                <w:rFonts w:asciiTheme="majorHAnsi" w:hAnsiTheme="majorHAnsi"/>
                <w:b/>
              </w:rPr>
              <w:t>automutilation</w:t>
            </w:r>
            <w:r>
              <w:rPr>
                <w:rFonts w:asciiTheme="majorHAnsi" w:hAnsiTheme="majorHAnsi"/>
              </w:rPr>
              <w:t xml:space="preserve"> est souvent observée chez les enfants victimes d’abus physique (Annerbäck, Sahlqvist, Svedin, Wingren et</w:t>
            </w:r>
            <w:r w:rsidRPr="00C55F55">
              <w:rPr>
                <w:rFonts w:asciiTheme="majorHAnsi" w:hAnsiTheme="majorHAnsi"/>
              </w:rPr>
              <w:t xml:space="preserve"> Gustafsson</w:t>
            </w:r>
            <w:r>
              <w:rPr>
                <w:rFonts w:asciiTheme="majorHAnsi" w:hAnsiTheme="majorHAnsi"/>
              </w:rPr>
              <w:t>, 2012).</w:t>
            </w:r>
          </w:p>
        </w:tc>
      </w:tr>
      <w:tr w:rsidR="00C30E72" w14:paraId="034CC5F0" w14:textId="77777777" w:rsidTr="00C30E72">
        <w:tc>
          <w:tcPr>
            <w:tcW w:w="2753" w:type="dxa"/>
            <w:gridSpan w:val="2"/>
          </w:tcPr>
          <w:p w14:paraId="6B7A00E1" w14:textId="77777777" w:rsidR="00C30E72" w:rsidRDefault="00C30E72" w:rsidP="00C30E72">
            <w:pPr>
              <w:spacing w:before="40" w:after="80"/>
              <w:rPr>
                <w:rFonts w:asciiTheme="majorHAnsi" w:hAnsiTheme="majorHAnsi"/>
              </w:rPr>
            </w:pPr>
            <w:r>
              <w:rPr>
                <w:rFonts w:asciiTheme="majorHAnsi" w:hAnsiTheme="majorHAnsi"/>
              </w:rPr>
              <w:t>Violence interpersonnelle / </w:t>
            </w:r>
          </w:p>
          <w:p w14:paraId="4280A090" w14:textId="77777777" w:rsidR="00C30E72" w:rsidRDefault="00C30E72" w:rsidP="00C30E72">
            <w:pPr>
              <w:spacing w:after="80"/>
              <w:rPr>
                <w:rFonts w:asciiTheme="majorHAnsi" w:hAnsiTheme="majorHAnsi"/>
              </w:rPr>
            </w:pPr>
            <w:r>
              <w:rPr>
                <w:rFonts w:asciiTheme="majorHAnsi" w:hAnsiTheme="majorHAnsi"/>
              </w:rPr>
              <w:t>crimes violents.</w:t>
            </w:r>
          </w:p>
        </w:tc>
        <w:tc>
          <w:tcPr>
            <w:tcW w:w="6823" w:type="dxa"/>
          </w:tcPr>
          <w:p w14:paraId="5B9C92A5" w14:textId="77777777" w:rsidR="00C30E72" w:rsidRDefault="00C30E72" w:rsidP="00C30E72">
            <w:pPr>
              <w:spacing w:before="40" w:after="80"/>
              <w:rPr>
                <w:rFonts w:asciiTheme="majorHAnsi" w:hAnsiTheme="majorHAnsi"/>
              </w:rPr>
            </w:pPr>
            <w:r>
              <w:rPr>
                <w:rFonts w:asciiTheme="majorHAnsi" w:hAnsiTheme="majorHAnsi"/>
              </w:rPr>
              <w:t xml:space="preserve">Les enfants victimes d’abus physique s’engagent plus souvent dans la violence interpersonnelle (Milner </w:t>
            </w:r>
            <w:r w:rsidRPr="009E54F8">
              <w:rPr>
                <w:rFonts w:asciiTheme="majorHAnsi" w:hAnsiTheme="majorHAnsi"/>
              </w:rPr>
              <w:t>et al</w:t>
            </w:r>
            <w:r w:rsidRPr="00D81A30">
              <w:rPr>
                <w:rFonts w:asciiTheme="majorHAnsi" w:hAnsiTheme="majorHAnsi"/>
                <w:i/>
              </w:rPr>
              <w:t>.,</w:t>
            </w:r>
            <w:r>
              <w:rPr>
                <w:rFonts w:asciiTheme="majorHAnsi" w:hAnsiTheme="majorHAnsi"/>
              </w:rPr>
              <w:t xml:space="preserve"> 2010). Cette violence peut se </w:t>
            </w:r>
            <w:r w:rsidRPr="00583CCA">
              <w:rPr>
                <w:rFonts w:asciiTheme="majorHAnsi" w:hAnsiTheme="majorHAnsi"/>
              </w:rPr>
              <w:t xml:space="preserve">manifester par des </w:t>
            </w:r>
            <w:r w:rsidRPr="00583CCA">
              <w:rPr>
                <w:rFonts w:asciiTheme="majorHAnsi" w:hAnsiTheme="majorHAnsi"/>
                <w:b/>
              </w:rPr>
              <w:t>comportements violents</w:t>
            </w:r>
            <w:r w:rsidRPr="00583CCA">
              <w:rPr>
                <w:rFonts w:asciiTheme="majorHAnsi" w:hAnsiTheme="majorHAnsi"/>
              </w:rPr>
              <w:t xml:space="preserve"> à l’égard des pairs (Deb et Walsh, 2012; </w:t>
            </w:r>
            <w:r w:rsidRPr="00583CCA">
              <w:rPr>
                <w:rFonts w:asciiTheme="majorHAnsi" w:hAnsiTheme="majorHAnsi" w:cs="Times New Roman"/>
                <w:noProof/>
              </w:rPr>
              <w:t>Milner et al., 2010</w:t>
            </w:r>
            <w:r w:rsidRPr="00583CCA">
              <w:rPr>
                <w:rFonts w:asciiTheme="majorHAnsi" w:hAnsiTheme="majorHAnsi"/>
              </w:rPr>
              <w:t xml:space="preserve">), de la </w:t>
            </w:r>
            <w:r w:rsidRPr="00583CCA">
              <w:rPr>
                <w:rFonts w:asciiTheme="majorHAnsi" w:hAnsiTheme="majorHAnsi"/>
                <w:b/>
              </w:rPr>
              <w:t>violence dans les relations amoureuses</w:t>
            </w:r>
            <w:r>
              <w:rPr>
                <w:rFonts w:asciiTheme="majorHAnsi" w:hAnsiTheme="majorHAnsi"/>
              </w:rPr>
              <w:t xml:space="preserve"> (Kamsner et McCabe, 2000; Runyon </w:t>
            </w:r>
            <w:r w:rsidRPr="009E54F8">
              <w:rPr>
                <w:rFonts w:asciiTheme="majorHAnsi" w:hAnsiTheme="majorHAnsi"/>
              </w:rPr>
              <w:t>et al</w:t>
            </w:r>
            <w:r w:rsidRPr="002C2C2A">
              <w:rPr>
                <w:rFonts w:asciiTheme="majorHAnsi" w:hAnsiTheme="majorHAnsi"/>
                <w:i/>
              </w:rPr>
              <w:t>.,</w:t>
            </w:r>
            <w:r>
              <w:rPr>
                <w:rFonts w:asciiTheme="majorHAnsi" w:hAnsiTheme="majorHAnsi"/>
              </w:rPr>
              <w:t xml:space="preserve"> 2006), de l’</w:t>
            </w:r>
            <w:r w:rsidRPr="00F379EB">
              <w:rPr>
                <w:rFonts w:asciiTheme="majorHAnsi" w:hAnsiTheme="majorHAnsi"/>
                <w:b/>
              </w:rPr>
              <w:t>agressivité</w:t>
            </w:r>
            <w:r>
              <w:rPr>
                <w:rFonts w:asciiTheme="majorHAnsi" w:hAnsiTheme="majorHAnsi"/>
              </w:rPr>
              <w:t xml:space="preserve"> (Deb et Walsh, 2012; Desbiens et Gagné, 2007; Haskett </w:t>
            </w:r>
            <w:r w:rsidRPr="009E54F8">
              <w:rPr>
                <w:rFonts w:asciiTheme="majorHAnsi" w:hAnsiTheme="majorHAnsi"/>
              </w:rPr>
              <w:t>et al</w:t>
            </w:r>
            <w:r w:rsidRPr="00290F1D">
              <w:rPr>
                <w:rFonts w:asciiTheme="majorHAnsi" w:hAnsiTheme="majorHAnsi"/>
                <w:i/>
              </w:rPr>
              <w:t>.,</w:t>
            </w:r>
            <w:r>
              <w:rPr>
                <w:rFonts w:asciiTheme="majorHAnsi" w:hAnsiTheme="majorHAnsi"/>
              </w:rPr>
              <w:t xml:space="preserve"> 2008; Medley et Sachs-Ericsson, 2009; Milner </w:t>
            </w:r>
            <w:r w:rsidRPr="009E54F8">
              <w:rPr>
                <w:rFonts w:asciiTheme="majorHAnsi" w:hAnsiTheme="majorHAnsi"/>
              </w:rPr>
              <w:t>et al</w:t>
            </w:r>
            <w:r w:rsidRPr="00D81A30">
              <w:rPr>
                <w:rFonts w:asciiTheme="majorHAnsi" w:hAnsiTheme="majorHAnsi"/>
                <w:i/>
              </w:rPr>
              <w:t>.,</w:t>
            </w:r>
            <w:r>
              <w:rPr>
                <w:rFonts w:asciiTheme="majorHAnsi" w:hAnsiTheme="majorHAnsi"/>
              </w:rPr>
              <w:t xml:space="preserve"> 2010; Pears, Kim et Fisher, 2008; Runyon </w:t>
            </w:r>
            <w:r w:rsidRPr="009E54F8">
              <w:rPr>
                <w:rFonts w:asciiTheme="majorHAnsi" w:hAnsiTheme="majorHAnsi"/>
              </w:rPr>
              <w:t>et al</w:t>
            </w:r>
            <w:r w:rsidRPr="002C2C2A">
              <w:rPr>
                <w:rFonts w:asciiTheme="majorHAnsi" w:hAnsiTheme="majorHAnsi"/>
                <w:i/>
              </w:rPr>
              <w:t>.,</w:t>
            </w:r>
            <w:r>
              <w:rPr>
                <w:rFonts w:asciiTheme="majorHAnsi" w:hAnsiTheme="majorHAnsi"/>
              </w:rPr>
              <w:t xml:space="preserve"> 2006; Stockhammer </w:t>
            </w:r>
            <w:r w:rsidRPr="009E54F8">
              <w:rPr>
                <w:rFonts w:asciiTheme="majorHAnsi" w:hAnsiTheme="majorHAnsi"/>
              </w:rPr>
              <w:t>et al</w:t>
            </w:r>
            <w:r w:rsidRPr="00BF143C">
              <w:rPr>
                <w:rFonts w:asciiTheme="majorHAnsi" w:hAnsiTheme="majorHAnsi"/>
                <w:i/>
              </w:rPr>
              <w:t>.,</w:t>
            </w:r>
            <w:r>
              <w:rPr>
                <w:rFonts w:asciiTheme="majorHAnsi" w:hAnsiTheme="majorHAnsi"/>
              </w:rPr>
              <w:t xml:space="preserve"> 2001), des </w:t>
            </w:r>
            <w:r w:rsidRPr="00F379EB">
              <w:rPr>
                <w:rFonts w:asciiTheme="majorHAnsi" w:hAnsiTheme="majorHAnsi"/>
                <w:b/>
              </w:rPr>
              <w:t>crimes violents</w:t>
            </w:r>
            <w:r>
              <w:rPr>
                <w:rFonts w:asciiTheme="majorHAnsi" w:hAnsiTheme="majorHAnsi"/>
              </w:rPr>
              <w:t xml:space="preserve"> ou même des </w:t>
            </w:r>
            <w:r w:rsidRPr="00F379EB">
              <w:rPr>
                <w:rFonts w:asciiTheme="majorHAnsi" w:hAnsiTheme="majorHAnsi"/>
                <w:b/>
              </w:rPr>
              <w:t>agressions sexuelles</w:t>
            </w:r>
            <w:r>
              <w:rPr>
                <w:rFonts w:asciiTheme="majorHAnsi" w:hAnsiTheme="majorHAnsi"/>
              </w:rPr>
              <w:t xml:space="preserve"> (Kamsner et McCabe, 2000; Milner </w:t>
            </w:r>
            <w:r w:rsidRPr="009E54F8">
              <w:rPr>
                <w:rFonts w:asciiTheme="majorHAnsi" w:hAnsiTheme="majorHAnsi"/>
              </w:rPr>
              <w:t>et al</w:t>
            </w:r>
            <w:r w:rsidRPr="00D81A30">
              <w:rPr>
                <w:rFonts w:asciiTheme="majorHAnsi" w:hAnsiTheme="majorHAnsi"/>
                <w:i/>
              </w:rPr>
              <w:t>.,</w:t>
            </w:r>
            <w:r>
              <w:rPr>
                <w:rFonts w:asciiTheme="majorHAnsi" w:hAnsiTheme="majorHAnsi"/>
              </w:rPr>
              <w:t xml:space="preserve"> 2010).</w:t>
            </w:r>
          </w:p>
          <w:p w14:paraId="20B2B815" w14:textId="77777777" w:rsidR="00C30E72" w:rsidRDefault="00C30E72" w:rsidP="00C30E72">
            <w:pPr>
              <w:spacing w:before="40" w:after="80"/>
              <w:rPr>
                <w:rFonts w:asciiTheme="majorHAnsi" w:hAnsiTheme="majorHAnsi"/>
              </w:rPr>
            </w:pPr>
            <w:r w:rsidRPr="003949AD">
              <w:rPr>
                <w:rFonts w:asciiTheme="majorHAnsi" w:hAnsiTheme="majorHAnsi"/>
                <w:b/>
              </w:rPr>
              <w:t>81 %</w:t>
            </w:r>
            <w:r>
              <w:rPr>
                <w:rFonts w:asciiTheme="majorHAnsi" w:hAnsiTheme="majorHAnsi"/>
              </w:rPr>
              <w:t xml:space="preserve"> </w:t>
            </w:r>
            <w:r w:rsidRPr="00583CCA">
              <w:rPr>
                <w:rFonts w:asciiTheme="majorHAnsi" w:hAnsiTheme="majorHAnsi"/>
                <w:spacing w:val="-2"/>
              </w:rPr>
              <w:t xml:space="preserve">des enfants abusés physiquement ont commis au moins </w:t>
            </w:r>
            <w:r w:rsidRPr="003949AD">
              <w:rPr>
                <w:rFonts w:asciiTheme="majorHAnsi" w:hAnsiTheme="majorHAnsi"/>
                <w:spacing w:val="-2"/>
              </w:rPr>
              <w:t>un</w:t>
            </w:r>
            <w:r w:rsidRPr="003949AD">
              <w:rPr>
                <w:rFonts w:asciiTheme="majorHAnsi" w:hAnsiTheme="majorHAnsi"/>
                <w:b/>
                <w:spacing w:val="-2"/>
              </w:rPr>
              <w:t xml:space="preserve"> geste </w:t>
            </w:r>
            <w:r w:rsidRPr="003949AD">
              <w:rPr>
                <w:rFonts w:asciiTheme="majorHAnsi" w:hAnsiTheme="majorHAnsi"/>
                <w:b/>
                <w:spacing w:val="-2"/>
              </w:rPr>
              <w:lastRenderedPageBreak/>
              <w:t>de</w:t>
            </w:r>
            <w:r w:rsidRPr="003949AD">
              <w:rPr>
                <w:rFonts w:asciiTheme="majorHAnsi" w:hAnsiTheme="majorHAnsi"/>
                <w:b/>
              </w:rPr>
              <w:t xml:space="preserve"> violence</w:t>
            </w:r>
            <w:r>
              <w:rPr>
                <w:rFonts w:asciiTheme="majorHAnsi" w:hAnsiTheme="majorHAnsi"/>
              </w:rPr>
              <w:t xml:space="preserve"> par la suite (bataille, frapper quelqu’un, etc.) (Herrenkohl </w:t>
            </w:r>
            <w:r w:rsidRPr="009E54F8">
              <w:rPr>
                <w:rFonts w:asciiTheme="majorHAnsi" w:hAnsiTheme="majorHAnsi"/>
              </w:rPr>
              <w:t>et al</w:t>
            </w:r>
            <w:r w:rsidRPr="00524AFD">
              <w:rPr>
                <w:rFonts w:asciiTheme="majorHAnsi" w:hAnsiTheme="majorHAnsi"/>
                <w:i/>
              </w:rPr>
              <w:t>.,</w:t>
            </w:r>
            <w:r>
              <w:rPr>
                <w:rFonts w:asciiTheme="majorHAnsi" w:hAnsiTheme="majorHAnsi"/>
              </w:rPr>
              <w:t xml:space="preserve"> 2003).</w:t>
            </w:r>
          </w:p>
        </w:tc>
      </w:tr>
      <w:tr w:rsidR="00C30E72" w14:paraId="766887AD" w14:textId="77777777" w:rsidTr="00C30E72">
        <w:tc>
          <w:tcPr>
            <w:tcW w:w="9576" w:type="dxa"/>
            <w:gridSpan w:val="3"/>
            <w:shd w:val="clear" w:color="auto" w:fill="FFD243"/>
          </w:tcPr>
          <w:p w14:paraId="33524687" w14:textId="77777777" w:rsidR="00C30E72" w:rsidRPr="00A55400" w:rsidRDefault="00C30E72" w:rsidP="00C30E72">
            <w:pPr>
              <w:spacing w:before="60" w:after="60"/>
              <w:rPr>
                <w:rFonts w:asciiTheme="majorHAnsi" w:hAnsiTheme="majorHAnsi"/>
                <w:b/>
                <w:color w:val="C0504D" w:themeColor="accent2"/>
              </w:rPr>
            </w:pPr>
            <w:r w:rsidRPr="00FA773E">
              <w:rPr>
                <w:rFonts w:asciiTheme="majorHAnsi" w:hAnsiTheme="majorHAnsi"/>
                <w:b/>
              </w:rPr>
              <w:lastRenderedPageBreak/>
              <w:t xml:space="preserve">Conséquences académiques </w:t>
            </w:r>
          </w:p>
        </w:tc>
      </w:tr>
      <w:tr w:rsidR="00C30E72" w14:paraId="5646434B" w14:textId="77777777" w:rsidTr="00C30E72">
        <w:tc>
          <w:tcPr>
            <w:tcW w:w="2660" w:type="dxa"/>
          </w:tcPr>
          <w:p w14:paraId="2329F880" w14:textId="77777777" w:rsidR="00C30E72" w:rsidRPr="00A55400" w:rsidRDefault="00C30E72" w:rsidP="00C30E72">
            <w:pPr>
              <w:spacing w:before="40" w:after="40"/>
              <w:rPr>
                <w:rFonts w:asciiTheme="majorHAnsi" w:hAnsiTheme="majorHAnsi"/>
              </w:rPr>
            </w:pPr>
            <w:r>
              <w:rPr>
                <w:rFonts w:asciiTheme="majorHAnsi" w:hAnsiTheme="majorHAnsi"/>
              </w:rPr>
              <w:t>Difficultés scolaires.</w:t>
            </w:r>
          </w:p>
        </w:tc>
        <w:tc>
          <w:tcPr>
            <w:tcW w:w="6916" w:type="dxa"/>
            <w:gridSpan w:val="2"/>
          </w:tcPr>
          <w:p w14:paraId="1C2F1BB2" w14:textId="77777777" w:rsidR="00C30E72" w:rsidRPr="00A55400" w:rsidRDefault="00C30E72" w:rsidP="00C30E72">
            <w:pPr>
              <w:spacing w:before="40" w:after="40"/>
              <w:rPr>
                <w:rFonts w:asciiTheme="majorHAnsi" w:hAnsiTheme="majorHAnsi"/>
              </w:rPr>
            </w:pPr>
            <w:r>
              <w:rPr>
                <w:rFonts w:asciiTheme="majorHAnsi" w:hAnsiTheme="majorHAnsi"/>
              </w:rPr>
              <w:t xml:space="preserve">L’abus physique est associé à des </w:t>
            </w:r>
            <w:r w:rsidRPr="00F379EB">
              <w:rPr>
                <w:rFonts w:asciiTheme="majorHAnsi" w:hAnsiTheme="majorHAnsi"/>
                <w:b/>
              </w:rPr>
              <w:t>difficultés scolaires</w:t>
            </w:r>
            <w:r>
              <w:rPr>
                <w:rFonts w:asciiTheme="majorHAnsi" w:hAnsiTheme="majorHAnsi"/>
              </w:rPr>
              <w:t xml:space="preserve"> (Deb et Walsh, 2012; Fuller-Thomson </w:t>
            </w:r>
            <w:r w:rsidRPr="009E54F8">
              <w:rPr>
                <w:rFonts w:asciiTheme="majorHAnsi" w:hAnsiTheme="majorHAnsi"/>
              </w:rPr>
              <w:t>et al</w:t>
            </w:r>
            <w:r w:rsidRPr="00DD309C">
              <w:rPr>
                <w:rFonts w:asciiTheme="majorHAnsi" w:hAnsiTheme="majorHAnsi"/>
                <w:i/>
              </w:rPr>
              <w:t>.,</w:t>
            </w:r>
            <w:r>
              <w:rPr>
                <w:rFonts w:asciiTheme="majorHAnsi" w:hAnsiTheme="majorHAnsi"/>
              </w:rPr>
              <w:t xml:space="preserve"> 2012; Milner </w:t>
            </w:r>
            <w:r w:rsidRPr="009E54F8">
              <w:rPr>
                <w:rFonts w:asciiTheme="majorHAnsi" w:hAnsiTheme="majorHAnsi"/>
              </w:rPr>
              <w:t>et al</w:t>
            </w:r>
            <w:r w:rsidRPr="003610C8">
              <w:rPr>
                <w:rFonts w:asciiTheme="majorHAnsi" w:hAnsiTheme="majorHAnsi"/>
                <w:i/>
              </w:rPr>
              <w:t>.,</w:t>
            </w:r>
            <w:r>
              <w:rPr>
                <w:rFonts w:asciiTheme="majorHAnsi" w:hAnsiTheme="majorHAnsi"/>
              </w:rPr>
              <w:t xml:space="preserve"> 2010; Stockhammer </w:t>
            </w:r>
            <w:r w:rsidRPr="009E54F8">
              <w:rPr>
                <w:rFonts w:asciiTheme="majorHAnsi" w:hAnsiTheme="majorHAnsi"/>
              </w:rPr>
              <w:t>et al</w:t>
            </w:r>
            <w:r w:rsidRPr="00BF143C">
              <w:rPr>
                <w:rFonts w:asciiTheme="majorHAnsi" w:hAnsiTheme="majorHAnsi"/>
                <w:i/>
              </w:rPr>
              <w:t>.,</w:t>
            </w:r>
            <w:r>
              <w:rPr>
                <w:rFonts w:asciiTheme="majorHAnsi" w:hAnsiTheme="majorHAnsi"/>
              </w:rPr>
              <w:t xml:space="preserve"> 2001) et à au plus faible taux de </w:t>
            </w:r>
            <w:r w:rsidRPr="00F379EB">
              <w:rPr>
                <w:rFonts w:asciiTheme="majorHAnsi" w:hAnsiTheme="majorHAnsi"/>
                <w:b/>
              </w:rPr>
              <w:t>réussite à l’école</w:t>
            </w:r>
            <w:r>
              <w:rPr>
                <w:rFonts w:asciiTheme="majorHAnsi" w:hAnsiTheme="majorHAnsi"/>
              </w:rPr>
              <w:t xml:space="preserve"> secondaire et à l’université (Boden </w:t>
            </w:r>
            <w:r w:rsidRPr="009E54F8">
              <w:rPr>
                <w:rFonts w:asciiTheme="majorHAnsi" w:hAnsiTheme="majorHAnsi"/>
              </w:rPr>
              <w:t>et al</w:t>
            </w:r>
            <w:r w:rsidRPr="00921EA8">
              <w:rPr>
                <w:rFonts w:asciiTheme="majorHAnsi" w:hAnsiTheme="majorHAnsi"/>
                <w:i/>
              </w:rPr>
              <w:t>.,</w:t>
            </w:r>
            <w:r>
              <w:rPr>
                <w:rFonts w:asciiTheme="majorHAnsi" w:hAnsiTheme="majorHAnsi"/>
              </w:rPr>
              <w:t xml:space="preserve"> 2007).</w:t>
            </w:r>
          </w:p>
        </w:tc>
      </w:tr>
      <w:tr w:rsidR="00C30E72" w14:paraId="5C3C8DD9" w14:textId="77777777" w:rsidTr="00C30E72">
        <w:tc>
          <w:tcPr>
            <w:tcW w:w="2660" w:type="dxa"/>
          </w:tcPr>
          <w:p w14:paraId="609086F6" w14:textId="77777777" w:rsidR="00C30E72" w:rsidRDefault="00C30E72" w:rsidP="00C30E72">
            <w:pPr>
              <w:spacing w:before="40" w:after="40"/>
              <w:rPr>
                <w:rFonts w:asciiTheme="majorHAnsi" w:hAnsiTheme="majorHAnsi"/>
              </w:rPr>
            </w:pPr>
            <w:r>
              <w:rPr>
                <w:rFonts w:asciiTheme="majorHAnsi" w:hAnsiTheme="majorHAnsi"/>
              </w:rPr>
              <w:t>Problèmes de discipline.</w:t>
            </w:r>
          </w:p>
        </w:tc>
        <w:tc>
          <w:tcPr>
            <w:tcW w:w="6916" w:type="dxa"/>
            <w:gridSpan w:val="2"/>
          </w:tcPr>
          <w:p w14:paraId="239668BB" w14:textId="77777777" w:rsidR="00C30E72" w:rsidRDefault="00C30E72" w:rsidP="00C30E72">
            <w:pPr>
              <w:spacing w:before="40" w:after="40"/>
              <w:rPr>
                <w:rFonts w:asciiTheme="majorHAnsi" w:hAnsiTheme="majorHAnsi"/>
              </w:rPr>
            </w:pPr>
            <w:r>
              <w:rPr>
                <w:rFonts w:asciiTheme="majorHAnsi" w:hAnsiTheme="majorHAnsi"/>
              </w:rPr>
              <w:t xml:space="preserve">Les enfants victimes d’abus physique ont davantage de </w:t>
            </w:r>
            <w:r w:rsidRPr="00F379EB">
              <w:rPr>
                <w:rFonts w:asciiTheme="majorHAnsi" w:hAnsiTheme="majorHAnsi"/>
                <w:b/>
              </w:rPr>
              <w:t>problèmes de discipline</w:t>
            </w:r>
            <w:r>
              <w:rPr>
                <w:rFonts w:asciiTheme="majorHAnsi" w:hAnsiTheme="majorHAnsi"/>
              </w:rPr>
              <w:t xml:space="preserve"> à l’école (Stockhammer </w:t>
            </w:r>
            <w:r w:rsidRPr="009E54F8">
              <w:rPr>
                <w:rFonts w:asciiTheme="majorHAnsi" w:hAnsiTheme="majorHAnsi"/>
              </w:rPr>
              <w:t>et al</w:t>
            </w:r>
            <w:r w:rsidRPr="00BF143C">
              <w:rPr>
                <w:rFonts w:asciiTheme="majorHAnsi" w:hAnsiTheme="majorHAnsi"/>
                <w:i/>
              </w:rPr>
              <w:t>.,</w:t>
            </w:r>
            <w:r>
              <w:rPr>
                <w:rFonts w:asciiTheme="majorHAnsi" w:hAnsiTheme="majorHAnsi"/>
              </w:rPr>
              <w:t xml:space="preserve"> 2001; Tanaka </w:t>
            </w:r>
            <w:r w:rsidRPr="009E54F8">
              <w:rPr>
                <w:rFonts w:asciiTheme="majorHAnsi" w:hAnsiTheme="majorHAnsi"/>
              </w:rPr>
              <w:t>et al</w:t>
            </w:r>
            <w:r w:rsidRPr="00132D81">
              <w:rPr>
                <w:rFonts w:asciiTheme="majorHAnsi" w:hAnsiTheme="majorHAnsi"/>
                <w:i/>
              </w:rPr>
              <w:t>.,</w:t>
            </w:r>
            <w:r>
              <w:rPr>
                <w:rFonts w:asciiTheme="majorHAnsi" w:hAnsiTheme="majorHAnsi"/>
              </w:rPr>
              <w:t xml:space="preserve"> 2014), ainsi que de </w:t>
            </w:r>
            <w:r w:rsidRPr="00F379EB">
              <w:rPr>
                <w:rFonts w:asciiTheme="majorHAnsi" w:hAnsiTheme="majorHAnsi"/>
                <w:b/>
              </w:rPr>
              <w:t>suspensions</w:t>
            </w:r>
            <w:r>
              <w:rPr>
                <w:rFonts w:asciiTheme="majorHAnsi" w:hAnsiTheme="majorHAnsi"/>
              </w:rPr>
              <w:t xml:space="preserve"> (Tanaka </w:t>
            </w:r>
            <w:r w:rsidRPr="009E54F8">
              <w:rPr>
                <w:rFonts w:asciiTheme="majorHAnsi" w:hAnsiTheme="majorHAnsi"/>
              </w:rPr>
              <w:t>et al</w:t>
            </w:r>
            <w:r w:rsidRPr="00132D81">
              <w:rPr>
                <w:rFonts w:asciiTheme="majorHAnsi" w:hAnsiTheme="majorHAnsi"/>
                <w:i/>
              </w:rPr>
              <w:t>.,</w:t>
            </w:r>
            <w:r>
              <w:rPr>
                <w:rFonts w:asciiTheme="majorHAnsi" w:hAnsiTheme="majorHAnsi"/>
              </w:rPr>
              <w:t xml:space="preserve"> 2014).</w:t>
            </w:r>
          </w:p>
        </w:tc>
      </w:tr>
      <w:tr w:rsidR="00C30E72" w14:paraId="217CCC50" w14:textId="77777777" w:rsidTr="00C30E72">
        <w:tc>
          <w:tcPr>
            <w:tcW w:w="2660" w:type="dxa"/>
          </w:tcPr>
          <w:p w14:paraId="1A1A955A" w14:textId="77777777" w:rsidR="00C30E72" w:rsidRDefault="00C30E72" w:rsidP="00C30E72">
            <w:pPr>
              <w:spacing w:before="40" w:after="40"/>
              <w:rPr>
                <w:rFonts w:asciiTheme="majorHAnsi" w:hAnsiTheme="majorHAnsi"/>
              </w:rPr>
            </w:pPr>
            <w:r>
              <w:rPr>
                <w:rFonts w:asciiTheme="majorHAnsi" w:hAnsiTheme="majorHAnsi"/>
              </w:rPr>
              <w:t>Faible taux de diplomation.</w:t>
            </w:r>
          </w:p>
        </w:tc>
        <w:tc>
          <w:tcPr>
            <w:tcW w:w="6916" w:type="dxa"/>
            <w:gridSpan w:val="2"/>
          </w:tcPr>
          <w:p w14:paraId="08E0572B" w14:textId="77777777" w:rsidR="00C30E72" w:rsidRDefault="00C30E72" w:rsidP="00C30E72">
            <w:pPr>
              <w:spacing w:before="40" w:after="40"/>
              <w:rPr>
                <w:rFonts w:asciiTheme="majorHAnsi" w:hAnsiTheme="majorHAnsi"/>
              </w:rPr>
            </w:pPr>
            <w:r>
              <w:rPr>
                <w:rFonts w:asciiTheme="majorHAnsi" w:hAnsiTheme="majorHAnsi"/>
              </w:rPr>
              <w:t xml:space="preserve">Le </w:t>
            </w:r>
            <w:r w:rsidRPr="00F379EB">
              <w:rPr>
                <w:rFonts w:asciiTheme="majorHAnsi" w:hAnsiTheme="majorHAnsi"/>
                <w:b/>
              </w:rPr>
              <w:t>taux de diplomation serait plus bas</w:t>
            </w:r>
            <w:r>
              <w:rPr>
                <w:rFonts w:asciiTheme="majorHAnsi" w:hAnsiTheme="majorHAnsi"/>
              </w:rPr>
              <w:t xml:space="preserve"> chez les jeunes abusés physiquement (Fuller-Thomson </w:t>
            </w:r>
            <w:r w:rsidRPr="009E54F8">
              <w:rPr>
                <w:rFonts w:asciiTheme="majorHAnsi" w:hAnsiTheme="majorHAnsi"/>
              </w:rPr>
              <w:t>et al</w:t>
            </w:r>
            <w:r w:rsidRPr="00DD309C">
              <w:rPr>
                <w:rFonts w:asciiTheme="majorHAnsi" w:hAnsiTheme="majorHAnsi"/>
                <w:i/>
              </w:rPr>
              <w:t>.,</w:t>
            </w:r>
            <w:r>
              <w:rPr>
                <w:rFonts w:asciiTheme="majorHAnsi" w:hAnsiTheme="majorHAnsi"/>
              </w:rPr>
              <w:t xml:space="preserve"> 2012; Tanaka </w:t>
            </w:r>
            <w:r w:rsidRPr="009E54F8">
              <w:rPr>
                <w:rFonts w:asciiTheme="majorHAnsi" w:hAnsiTheme="majorHAnsi"/>
              </w:rPr>
              <w:t>et al</w:t>
            </w:r>
            <w:r w:rsidRPr="00132D81">
              <w:rPr>
                <w:rFonts w:asciiTheme="majorHAnsi" w:hAnsiTheme="majorHAnsi"/>
                <w:i/>
              </w:rPr>
              <w:t>.,</w:t>
            </w:r>
            <w:r>
              <w:rPr>
                <w:rFonts w:asciiTheme="majorHAnsi" w:hAnsiTheme="majorHAnsi"/>
              </w:rPr>
              <w:t xml:space="preserve"> 2014).</w:t>
            </w:r>
          </w:p>
        </w:tc>
      </w:tr>
      <w:tr w:rsidR="00C30E72" w14:paraId="48805341" w14:textId="77777777" w:rsidTr="00C30E72">
        <w:tc>
          <w:tcPr>
            <w:tcW w:w="2660" w:type="dxa"/>
          </w:tcPr>
          <w:p w14:paraId="4BB6DBAC" w14:textId="77777777" w:rsidR="00C30E72" w:rsidRPr="00A55400" w:rsidRDefault="00C30E72" w:rsidP="00C30E72">
            <w:pPr>
              <w:spacing w:before="40" w:after="40"/>
              <w:rPr>
                <w:rFonts w:asciiTheme="majorHAnsi" w:hAnsiTheme="majorHAnsi"/>
              </w:rPr>
            </w:pPr>
            <w:r>
              <w:rPr>
                <w:rFonts w:asciiTheme="majorHAnsi" w:hAnsiTheme="majorHAnsi"/>
              </w:rPr>
              <w:t>Moins d’années de scolarité complétées.</w:t>
            </w:r>
          </w:p>
        </w:tc>
        <w:tc>
          <w:tcPr>
            <w:tcW w:w="6916" w:type="dxa"/>
            <w:gridSpan w:val="2"/>
          </w:tcPr>
          <w:p w14:paraId="411641AE" w14:textId="77777777" w:rsidR="00C30E72" w:rsidRDefault="00C30E72" w:rsidP="00C30E72">
            <w:pPr>
              <w:spacing w:before="40" w:after="40"/>
              <w:rPr>
                <w:rFonts w:asciiTheme="majorHAnsi" w:hAnsiTheme="majorHAnsi"/>
              </w:rPr>
            </w:pPr>
            <w:r>
              <w:rPr>
                <w:rFonts w:asciiTheme="majorHAnsi" w:hAnsiTheme="majorHAnsi"/>
              </w:rPr>
              <w:t xml:space="preserve">Les enfants abusés physiquement tendent à compléter </w:t>
            </w:r>
            <w:r w:rsidRPr="00F379EB">
              <w:rPr>
                <w:rFonts w:asciiTheme="majorHAnsi" w:hAnsiTheme="majorHAnsi"/>
                <w:b/>
              </w:rPr>
              <w:t>moins d’années de scolarité</w:t>
            </w:r>
            <w:r>
              <w:rPr>
                <w:rFonts w:asciiTheme="majorHAnsi" w:hAnsiTheme="majorHAnsi"/>
              </w:rPr>
              <w:t xml:space="preserve"> que ceux n’ayant pas vécu d’abus (Deb et Walsh, 2012; Tanaka </w:t>
            </w:r>
            <w:r w:rsidRPr="009E54F8">
              <w:rPr>
                <w:rFonts w:asciiTheme="majorHAnsi" w:hAnsiTheme="majorHAnsi"/>
              </w:rPr>
              <w:t>et al</w:t>
            </w:r>
            <w:r w:rsidRPr="00132D81">
              <w:rPr>
                <w:rFonts w:asciiTheme="majorHAnsi" w:hAnsiTheme="majorHAnsi"/>
                <w:i/>
              </w:rPr>
              <w:t>.,</w:t>
            </w:r>
            <w:r>
              <w:rPr>
                <w:rFonts w:asciiTheme="majorHAnsi" w:hAnsiTheme="majorHAnsi"/>
              </w:rPr>
              <w:t xml:space="preserve"> 2014). </w:t>
            </w:r>
          </w:p>
          <w:p w14:paraId="0DE29525" w14:textId="77777777" w:rsidR="00C30E72" w:rsidRPr="00A55400" w:rsidRDefault="00C30E72" w:rsidP="00C30E72">
            <w:pPr>
              <w:spacing w:before="40" w:after="40"/>
              <w:rPr>
                <w:rFonts w:asciiTheme="majorHAnsi" w:hAnsiTheme="majorHAnsi"/>
              </w:rPr>
            </w:pPr>
            <w:r>
              <w:rPr>
                <w:rFonts w:asciiTheme="majorHAnsi" w:hAnsiTheme="majorHAnsi"/>
              </w:rPr>
              <w:t xml:space="preserve">Ces enfants seraient 2,5 fois plus à risque de </w:t>
            </w:r>
            <w:r w:rsidRPr="00AC1D60">
              <w:rPr>
                <w:rFonts w:asciiTheme="majorHAnsi" w:hAnsiTheme="majorHAnsi"/>
                <w:b/>
              </w:rPr>
              <w:t>reprendre une année scolaire</w:t>
            </w:r>
            <w:r>
              <w:rPr>
                <w:rFonts w:asciiTheme="majorHAnsi" w:hAnsiTheme="majorHAnsi"/>
              </w:rPr>
              <w:t xml:space="preserve"> (Deb et Walsh, 2012).</w:t>
            </w:r>
          </w:p>
        </w:tc>
      </w:tr>
    </w:tbl>
    <w:p w14:paraId="7E06C1E5" w14:textId="77777777" w:rsidR="00C30E72" w:rsidRPr="007F5547" w:rsidRDefault="00C30E72" w:rsidP="00C30E72">
      <w:pPr>
        <w:spacing w:after="0"/>
        <w:rPr>
          <w:rFonts w:asciiTheme="majorHAnsi" w:hAnsiTheme="majorHAnsi"/>
        </w:rPr>
      </w:pPr>
    </w:p>
    <w:tbl>
      <w:tblPr>
        <w:tblStyle w:val="Grille"/>
        <w:tblW w:w="0" w:type="auto"/>
        <w:tblLayout w:type="fixed"/>
        <w:tblLook w:val="04A0" w:firstRow="1" w:lastRow="0" w:firstColumn="1" w:lastColumn="0" w:noHBand="0" w:noVBand="1"/>
      </w:tblPr>
      <w:tblGrid>
        <w:gridCol w:w="2660"/>
        <w:gridCol w:w="6916"/>
      </w:tblGrid>
      <w:tr w:rsidR="00C30E72" w14:paraId="70EEC0EB" w14:textId="77777777" w:rsidTr="00C30E72">
        <w:tc>
          <w:tcPr>
            <w:tcW w:w="9576" w:type="dxa"/>
            <w:gridSpan w:val="2"/>
            <w:shd w:val="clear" w:color="auto" w:fill="FFD243"/>
          </w:tcPr>
          <w:p w14:paraId="644973DD" w14:textId="77777777" w:rsidR="00C30E72" w:rsidRPr="00A55400" w:rsidRDefault="00C30E72" w:rsidP="00C30E72">
            <w:pPr>
              <w:spacing w:before="40" w:after="60"/>
              <w:rPr>
                <w:rFonts w:asciiTheme="majorHAnsi" w:hAnsiTheme="majorHAnsi"/>
                <w:b/>
                <w:color w:val="C0504D" w:themeColor="accent2"/>
              </w:rPr>
            </w:pPr>
            <w:r w:rsidRPr="00FA773E">
              <w:rPr>
                <w:rFonts w:asciiTheme="majorHAnsi" w:hAnsiTheme="majorHAnsi"/>
                <w:b/>
              </w:rPr>
              <w:t>Conséquences physiques</w:t>
            </w:r>
          </w:p>
        </w:tc>
      </w:tr>
      <w:tr w:rsidR="00C30E72" w14:paraId="66B53BD5" w14:textId="77777777" w:rsidTr="00C30E72">
        <w:tc>
          <w:tcPr>
            <w:tcW w:w="2660" w:type="dxa"/>
          </w:tcPr>
          <w:p w14:paraId="126BFD32" w14:textId="77777777" w:rsidR="00C30E72" w:rsidRDefault="00C30E72" w:rsidP="00C30E72">
            <w:pPr>
              <w:spacing w:before="40" w:after="60"/>
              <w:rPr>
                <w:rFonts w:asciiTheme="majorHAnsi" w:hAnsiTheme="majorHAnsi"/>
              </w:rPr>
            </w:pPr>
            <w:r>
              <w:rPr>
                <w:rFonts w:asciiTheme="majorHAnsi" w:hAnsiTheme="majorHAnsi"/>
              </w:rPr>
              <w:t>Blessures.</w:t>
            </w:r>
          </w:p>
        </w:tc>
        <w:tc>
          <w:tcPr>
            <w:tcW w:w="6916" w:type="dxa"/>
          </w:tcPr>
          <w:p w14:paraId="53DD2A86" w14:textId="77777777" w:rsidR="00C30E72" w:rsidRDefault="00C30E72" w:rsidP="00C30E72">
            <w:pPr>
              <w:spacing w:before="40" w:after="60"/>
              <w:rPr>
                <w:rFonts w:asciiTheme="majorHAnsi" w:hAnsiTheme="majorHAnsi"/>
              </w:rPr>
            </w:pPr>
            <w:r>
              <w:rPr>
                <w:rFonts w:asciiTheme="majorHAnsi" w:hAnsiTheme="majorHAnsi"/>
              </w:rPr>
              <w:t xml:space="preserve">Des </w:t>
            </w:r>
            <w:r w:rsidRPr="00F379EB">
              <w:rPr>
                <w:rFonts w:asciiTheme="majorHAnsi" w:hAnsiTheme="majorHAnsi"/>
                <w:b/>
              </w:rPr>
              <w:t>blessures physiques</w:t>
            </w:r>
            <w:r>
              <w:rPr>
                <w:rFonts w:asciiTheme="majorHAnsi" w:hAnsiTheme="majorHAnsi"/>
              </w:rPr>
              <w:t xml:space="preserve"> (coupures, brûlures, etc.) peuvent résulter directement de l’abus physique (Milner </w:t>
            </w:r>
            <w:r w:rsidRPr="009E54F8">
              <w:rPr>
                <w:rFonts w:asciiTheme="majorHAnsi" w:hAnsiTheme="majorHAnsi"/>
              </w:rPr>
              <w:t>et al</w:t>
            </w:r>
            <w:r w:rsidRPr="008024D5">
              <w:rPr>
                <w:rFonts w:asciiTheme="majorHAnsi" w:hAnsiTheme="majorHAnsi"/>
                <w:i/>
              </w:rPr>
              <w:t>.,</w:t>
            </w:r>
            <w:r>
              <w:rPr>
                <w:rFonts w:asciiTheme="majorHAnsi" w:hAnsiTheme="majorHAnsi"/>
              </w:rPr>
              <w:t xml:space="preserve"> 2010).</w:t>
            </w:r>
          </w:p>
        </w:tc>
      </w:tr>
      <w:tr w:rsidR="00C30E72" w:rsidRPr="009975D6" w14:paraId="114164D2" w14:textId="77777777" w:rsidTr="00C30E72">
        <w:tc>
          <w:tcPr>
            <w:tcW w:w="2660" w:type="dxa"/>
          </w:tcPr>
          <w:p w14:paraId="51C53C76" w14:textId="77777777" w:rsidR="00C30E72" w:rsidRPr="00A55400" w:rsidRDefault="00C30E72" w:rsidP="00C30E72">
            <w:pPr>
              <w:spacing w:before="40" w:after="60"/>
              <w:rPr>
                <w:rFonts w:asciiTheme="majorHAnsi" w:hAnsiTheme="majorHAnsi"/>
              </w:rPr>
            </w:pPr>
            <w:r>
              <w:rPr>
                <w:rFonts w:asciiTheme="majorHAnsi" w:hAnsiTheme="majorHAnsi"/>
              </w:rPr>
              <w:t>Graves problèmes de santé.</w:t>
            </w:r>
          </w:p>
        </w:tc>
        <w:tc>
          <w:tcPr>
            <w:tcW w:w="6916" w:type="dxa"/>
          </w:tcPr>
          <w:p w14:paraId="16AD4BCB" w14:textId="77777777" w:rsidR="00C30E72" w:rsidRPr="009975D6" w:rsidRDefault="00C30E72" w:rsidP="00C30E72">
            <w:pPr>
              <w:spacing w:before="40" w:after="60"/>
              <w:rPr>
                <w:rFonts w:asciiTheme="majorHAnsi" w:hAnsiTheme="majorHAnsi"/>
              </w:rPr>
            </w:pPr>
            <w:r>
              <w:rPr>
                <w:rFonts w:asciiTheme="majorHAnsi" w:hAnsiTheme="majorHAnsi"/>
              </w:rPr>
              <w:t xml:space="preserve">Les personnes ayant été abusées physiquement durant leur enfance rapportent un plus grand nombre de </w:t>
            </w:r>
            <w:r w:rsidRPr="00F379EB">
              <w:rPr>
                <w:rFonts w:asciiTheme="majorHAnsi" w:hAnsiTheme="majorHAnsi"/>
                <w:b/>
              </w:rPr>
              <w:t>graves problèmes de santé</w:t>
            </w:r>
            <w:r>
              <w:rPr>
                <w:rFonts w:asciiTheme="majorHAnsi" w:hAnsiTheme="majorHAnsi"/>
              </w:rPr>
              <w:t xml:space="preserve"> (Fuller-Thomson </w:t>
            </w:r>
            <w:r w:rsidRPr="009E54F8">
              <w:rPr>
                <w:rFonts w:asciiTheme="majorHAnsi" w:hAnsiTheme="majorHAnsi"/>
              </w:rPr>
              <w:t>et al.,</w:t>
            </w:r>
            <w:r>
              <w:rPr>
                <w:rFonts w:asciiTheme="majorHAnsi" w:hAnsiTheme="majorHAnsi"/>
              </w:rPr>
              <w:t xml:space="preserve"> 2012), incluant des problèmes de cœur, des p</w:t>
            </w:r>
            <w:r w:rsidRPr="009975D6">
              <w:rPr>
                <w:rFonts w:asciiTheme="majorHAnsi" w:hAnsiTheme="majorHAnsi"/>
              </w:rPr>
              <w:t xml:space="preserve">roblèmes d’estomac et </w:t>
            </w:r>
            <w:r>
              <w:rPr>
                <w:rFonts w:asciiTheme="majorHAnsi" w:hAnsiTheme="majorHAnsi"/>
              </w:rPr>
              <w:t>des ulcères, de l’hypertension, du diabète, des c</w:t>
            </w:r>
            <w:r w:rsidRPr="009975D6">
              <w:rPr>
                <w:rFonts w:asciiTheme="majorHAnsi" w:hAnsiTheme="majorHAnsi"/>
              </w:rPr>
              <w:t>ancer</w:t>
            </w:r>
            <w:r>
              <w:rPr>
                <w:rFonts w:asciiTheme="majorHAnsi" w:hAnsiTheme="majorHAnsi"/>
              </w:rPr>
              <w:t>s, des maladies du foie et de l’a</w:t>
            </w:r>
            <w:r w:rsidRPr="009975D6">
              <w:rPr>
                <w:rFonts w:asciiTheme="majorHAnsi" w:hAnsiTheme="majorHAnsi"/>
              </w:rPr>
              <w:t>rthrite (Fuller-Thomson et Sawyer, 201</w:t>
            </w:r>
            <w:r>
              <w:rPr>
                <w:rFonts w:asciiTheme="majorHAnsi" w:hAnsiTheme="majorHAnsi"/>
              </w:rPr>
              <w:t>4</w:t>
            </w:r>
            <w:r w:rsidRPr="009975D6">
              <w:rPr>
                <w:rFonts w:asciiTheme="majorHAnsi" w:hAnsiTheme="majorHAnsi"/>
              </w:rPr>
              <w:t xml:space="preserve">; Springer </w:t>
            </w:r>
            <w:r w:rsidRPr="009E54F8">
              <w:rPr>
                <w:rFonts w:asciiTheme="majorHAnsi" w:hAnsiTheme="majorHAnsi"/>
              </w:rPr>
              <w:t>et al.,</w:t>
            </w:r>
            <w:r w:rsidRPr="009975D6">
              <w:rPr>
                <w:rFonts w:asciiTheme="majorHAnsi" w:hAnsiTheme="majorHAnsi"/>
              </w:rPr>
              <w:t xml:space="preserve"> 2007).</w:t>
            </w:r>
          </w:p>
        </w:tc>
      </w:tr>
    </w:tbl>
    <w:p w14:paraId="14C57700" w14:textId="77777777" w:rsidR="00C30E72" w:rsidRDefault="00C30E72" w:rsidP="00C30E72">
      <w:pPr>
        <w:spacing w:after="0"/>
      </w:pPr>
    </w:p>
    <w:tbl>
      <w:tblPr>
        <w:tblStyle w:val="Grille"/>
        <w:tblW w:w="0" w:type="auto"/>
        <w:tblLayout w:type="fixed"/>
        <w:tblLook w:val="04A0" w:firstRow="1" w:lastRow="0" w:firstColumn="1" w:lastColumn="0" w:noHBand="0" w:noVBand="1"/>
      </w:tblPr>
      <w:tblGrid>
        <w:gridCol w:w="2660"/>
        <w:gridCol w:w="6916"/>
      </w:tblGrid>
      <w:tr w:rsidR="00C30E72" w14:paraId="35472C8F" w14:textId="77777777" w:rsidTr="00C30E72">
        <w:tc>
          <w:tcPr>
            <w:tcW w:w="9576" w:type="dxa"/>
            <w:gridSpan w:val="2"/>
            <w:shd w:val="clear" w:color="auto" w:fill="FFD243"/>
          </w:tcPr>
          <w:p w14:paraId="76730301" w14:textId="77777777" w:rsidR="00C30E72" w:rsidRPr="00A55400" w:rsidRDefault="00C30E72" w:rsidP="00C30E72">
            <w:pPr>
              <w:spacing w:before="60" w:after="60"/>
              <w:rPr>
                <w:rFonts w:asciiTheme="majorHAnsi" w:hAnsiTheme="majorHAnsi"/>
                <w:b/>
                <w:color w:val="C0504D" w:themeColor="accent2"/>
              </w:rPr>
            </w:pPr>
            <w:r w:rsidRPr="004007E0">
              <w:rPr>
                <w:rFonts w:asciiTheme="majorHAnsi" w:hAnsiTheme="majorHAnsi"/>
                <w:b/>
              </w:rPr>
              <w:t>Conséquences relationnelles</w:t>
            </w:r>
          </w:p>
        </w:tc>
      </w:tr>
      <w:tr w:rsidR="00C30E72" w14:paraId="7B43F050" w14:textId="77777777" w:rsidTr="00C30E72">
        <w:tc>
          <w:tcPr>
            <w:tcW w:w="2660" w:type="dxa"/>
          </w:tcPr>
          <w:p w14:paraId="068532B5" w14:textId="77777777" w:rsidR="00C30E72" w:rsidRDefault="00C30E72" w:rsidP="00C30E72">
            <w:pPr>
              <w:spacing w:before="40" w:after="60"/>
              <w:rPr>
                <w:rFonts w:asciiTheme="majorHAnsi" w:hAnsiTheme="majorHAnsi"/>
              </w:rPr>
            </w:pPr>
            <w:r>
              <w:rPr>
                <w:rFonts w:asciiTheme="majorHAnsi" w:hAnsiTheme="majorHAnsi"/>
              </w:rPr>
              <w:t>Difficultés relationnelles.</w:t>
            </w:r>
          </w:p>
        </w:tc>
        <w:tc>
          <w:tcPr>
            <w:tcW w:w="6916" w:type="dxa"/>
          </w:tcPr>
          <w:p w14:paraId="3EF70B8B" w14:textId="77777777" w:rsidR="00C30E72" w:rsidRDefault="00C30E72" w:rsidP="00C30E72">
            <w:pPr>
              <w:spacing w:before="40" w:after="60"/>
              <w:rPr>
                <w:rFonts w:asciiTheme="majorHAnsi" w:hAnsiTheme="majorHAnsi"/>
              </w:rPr>
            </w:pPr>
            <w:r>
              <w:rPr>
                <w:rFonts w:asciiTheme="majorHAnsi" w:hAnsiTheme="majorHAnsi"/>
              </w:rPr>
              <w:t xml:space="preserve">Les enfants abusés peuvent avoir des </w:t>
            </w:r>
            <w:r w:rsidRPr="00F379EB">
              <w:rPr>
                <w:rFonts w:asciiTheme="majorHAnsi" w:hAnsiTheme="majorHAnsi"/>
                <w:b/>
              </w:rPr>
              <w:t>difficultés dans leurs relations</w:t>
            </w:r>
            <w:r>
              <w:rPr>
                <w:rFonts w:asciiTheme="majorHAnsi" w:hAnsiTheme="majorHAnsi"/>
              </w:rPr>
              <w:t xml:space="preserve"> avec leurs pairs (Milner </w:t>
            </w:r>
            <w:r w:rsidRPr="009E54F8">
              <w:rPr>
                <w:rFonts w:asciiTheme="majorHAnsi" w:hAnsiTheme="majorHAnsi"/>
              </w:rPr>
              <w:t>et al</w:t>
            </w:r>
            <w:r>
              <w:rPr>
                <w:rFonts w:asciiTheme="majorHAnsi" w:hAnsiTheme="majorHAnsi"/>
                <w:i/>
              </w:rPr>
              <w:t xml:space="preserve">., </w:t>
            </w:r>
            <w:r w:rsidRPr="003610C8">
              <w:rPr>
                <w:rFonts w:asciiTheme="majorHAnsi" w:hAnsiTheme="majorHAnsi"/>
              </w:rPr>
              <w:t>2010;</w:t>
            </w:r>
            <w:r>
              <w:rPr>
                <w:rFonts w:asciiTheme="majorHAnsi" w:hAnsiTheme="majorHAnsi"/>
                <w:i/>
              </w:rPr>
              <w:t xml:space="preserve"> </w:t>
            </w:r>
            <w:r>
              <w:rPr>
                <w:rFonts w:asciiTheme="majorHAnsi" w:hAnsiTheme="majorHAnsi"/>
              </w:rPr>
              <w:t xml:space="preserve">Stockhammer </w:t>
            </w:r>
            <w:r w:rsidRPr="009E54F8">
              <w:rPr>
                <w:rFonts w:asciiTheme="majorHAnsi" w:hAnsiTheme="majorHAnsi"/>
              </w:rPr>
              <w:t>et al</w:t>
            </w:r>
            <w:r w:rsidRPr="00BF143C">
              <w:rPr>
                <w:rFonts w:asciiTheme="majorHAnsi" w:hAnsiTheme="majorHAnsi"/>
                <w:i/>
              </w:rPr>
              <w:t>.,</w:t>
            </w:r>
            <w:r>
              <w:rPr>
                <w:rFonts w:asciiTheme="majorHAnsi" w:hAnsiTheme="majorHAnsi"/>
              </w:rPr>
              <w:t xml:space="preserve"> 2001). </w:t>
            </w:r>
          </w:p>
          <w:p w14:paraId="26829968" w14:textId="77777777" w:rsidR="00C30E72" w:rsidRPr="00A55400" w:rsidRDefault="00C30E72" w:rsidP="00C30E72">
            <w:pPr>
              <w:spacing w:before="40" w:after="60"/>
              <w:rPr>
                <w:rFonts w:asciiTheme="majorHAnsi" w:hAnsiTheme="majorHAnsi"/>
              </w:rPr>
            </w:pPr>
            <w:r>
              <w:rPr>
                <w:rFonts w:asciiTheme="majorHAnsi" w:hAnsiTheme="majorHAnsi"/>
              </w:rPr>
              <w:t xml:space="preserve">Les relations entretenues par les hommes qui ont subi des abus sont souvent moins « solides » ou non significatives (Feerick </w:t>
            </w:r>
            <w:r w:rsidRPr="009E54F8">
              <w:rPr>
                <w:rFonts w:asciiTheme="majorHAnsi" w:hAnsiTheme="majorHAnsi"/>
              </w:rPr>
              <w:t>et al.,</w:t>
            </w:r>
            <w:r>
              <w:rPr>
                <w:rFonts w:asciiTheme="majorHAnsi" w:hAnsiTheme="majorHAnsi"/>
              </w:rPr>
              <w:t xml:space="preserve"> 2002).</w:t>
            </w:r>
          </w:p>
        </w:tc>
      </w:tr>
      <w:tr w:rsidR="00C30E72" w14:paraId="561D5A45" w14:textId="77777777" w:rsidTr="00C30E72">
        <w:tc>
          <w:tcPr>
            <w:tcW w:w="2660" w:type="dxa"/>
          </w:tcPr>
          <w:p w14:paraId="78671C7A" w14:textId="77777777" w:rsidR="00C30E72" w:rsidRDefault="00C30E72" w:rsidP="00C30E72">
            <w:pPr>
              <w:spacing w:before="40" w:after="60"/>
              <w:rPr>
                <w:rFonts w:asciiTheme="majorHAnsi" w:hAnsiTheme="majorHAnsi"/>
              </w:rPr>
            </w:pPr>
            <w:r>
              <w:rPr>
                <w:rFonts w:asciiTheme="majorHAnsi" w:hAnsiTheme="majorHAnsi"/>
              </w:rPr>
              <w:t>Moins d’interactions positives / </w:t>
            </w:r>
          </w:p>
          <w:p w14:paraId="26BC786C" w14:textId="77777777" w:rsidR="00C30E72" w:rsidRDefault="00C30E72" w:rsidP="00C30E72">
            <w:pPr>
              <w:spacing w:before="40" w:after="60"/>
              <w:rPr>
                <w:rFonts w:asciiTheme="majorHAnsi" w:hAnsiTheme="majorHAnsi"/>
              </w:rPr>
            </w:pPr>
            <w:r>
              <w:rPr>
                <w:rFonts w:asciiTheme="majorHAnsi" w:hAnsiTheme="majorHAnsi"/>
              </w:rPr>
              <w:t>Comportements prosociaux.</w:t>
            </w:r>
          </w:p>
        </w:tc>
        <w:tc>
          <w:tcPr>
            <w:tcW w:w="6916" w:type="dxa"/>
          </w:tcPr>
          <w:p w14:paraId="276483B4" w14:textId="77777777" w:rsidR="00C30E72" w:rsidRDefault="00C30E72" w:rsidP="00C30E72">
            <w:pPr>
              <w:spacing w:before="40" w:after="60"/>
              <w:rPr>
                <w:rFonts w:asciiTheme="majorHAnsi" w:hAnsiTheme="majorHAnsi"/>
              </w:rPr>
            </w:pPr>
            <w:r>
              <w:rPr>
                <w:rFonts w:asciiTheme="majorHAnsi" w:hAnsiTheme="majorHAnsi"/>
              </w:rPr>
              <w:t xml:space="preserve">À la suite d’un abus physique, les enfants peuvent démontrer un </w:t>
            </w:r>
            <w:r w:rsidRPr="00F379EB">
              <w:rPr>
                <w:rFonts w:asciiTheme="majorHAnsi" w:hAnsiTheme="majorHAnsi"/>
                <w:b/>
              </w:rPr>
              <w:t xml:space="preserve">nombre moindre d’interactions positives </w:t>
            </w:r>
            <w:r>
              <w:rPr>
                <w:rFonts w:asciiTheme="majorHAnsi" w:hAnsiTheme="majorHAnsi"/>
              </w:rPr>
              <w:t xml:space="preserve">et être moins portés à adopter des </w:t>
            </w:r>
            <w:r w:rsidRPr="009F56C0">
              <w:rPr>
                <w:rFonts w:asciiTheme="majorHAnsi" w:hAnsiTheme="majorHAnsi"/>
                <w:b/>
              </w:rPr>
              <w:t>comportements prosociaux</w:t>
            </w:r>
            <w:r>
              <w:rPr>
                <w:rFonts w:asciiTheme="majorHAnsi" w:hAnsiTheme="majorHAnsi"/>
              </w:rPr>
              <w:t>, comme le fait de venir en aide à ses pairs, de rassurer une personne en détresse, etc. (Deb et Walsh, 2012).</w:t>
            </w:r>
          </w:p>
        </w:tc>
      </w:tr>
      <w:tr w:rsidR="00C30E72" w14:paraId="13E0AB91" w14:textId="77777777" w:rsidTr="00C30E72">
        <w:tc>
          <w:tcPr>
            <w:tcW w:w="2660" w:type="dxa"/>
          </w:tcPr>
          <w:p w14:paraId="3F1CE6A7" w14:textId="77777777" w:rsidR="00C30E72" w:rsidRDefault="00C30E72" w:rsidP="00C30E72">
            <w:pPr>
              <w:spacing w:before="40" w:after="60"/>
              <w:rPr>
                <w:rFonts w:asciiTheme="majorHAnsi" w:hAnsiTheme="majorHAnsi"/>
              </w:rPr>
            </w:pPr>
            <w:r>
              <w:rPr>
                <w:rFonts w:asciiTheme="majorHAnsi" w:hAnsiTheme="majorHAnsi"/>
              </w:rPr>
              <w:t>Faibles compétences sociales.</w:t>
            </w:r>
          </w:p>
        </w:tc>
        <w:tc>
          <w:tcPr>
            <w:tcW w:w="6916" w:type="dxa"/>
          </w:tcPr>
          <w:p w14:paraId="52C9697C" w14:textId="77777777" w:rsidR="00C30E72" w:rsidRPr="003974FB" w:rsidRDefault="00C30E72" w:rsidP="00C30E72">
            <w:pPr>
              <w:spacing w:before="40" w:after="60"/>
              <w:rPr>
                <w:rFonts w:asciiTheme="majorHAnsi" w:hAnsiTheme="majorHAnsi"/>
                <w:spacing w:val="-6"/>
              </w:rPr>
            </w:pPr>
            <w:r w:rsidRPr="003974FB">
              <w:rPr>
                <w:rFonts w:asciiTheme="majorHAnsi" w:hAnsiTheme="majorHAnsi"/>
                <w:spacing w:val="-6"/>
              </w:rPr>
              <w:t xml:space="preserve">Les enfants victimes d’abus physique peuvent avoir de </w:t>
            </w:r>
            <w:r w:rsidRPr="003974FB">
              <w:rPr>
                <w:rFonts w:asciiTheme="majorHAnsi" w:hAnsiTheme="majorHAnsi"/>
                <w:b/>
                <w:spacing w:val="-6"/>
              </w:rPr>
              <w:t>moins bonnes compétences sociales</w:t>
            </w:r>
            <w:r w:rsidRPr="003974FB">
              <w:rPr>
                <w:rFonts w:asciiTheme="majorHAnsi" w:hAnsiTheme="majorHAnsi"/>
                <w:spacing w:val="-6"/>
              </w:rPr>
              <w:t xml:space="preserve">, notamment en ce qui a trait à la </w:t>
            </w:r>
            <w:r w:rsidRPr="003974FB">
              <w:rPr>
                <w:rFonts w:asciiTheme="majorHAnsi" w:hAnsiTheme="majorHAnsi"/>
                <w:b/>
                <w:spacing w:val="-6"/>
              </w:rPr>
              <w:t>résolution de problèmes</w:t>
            </w:r>
            <w:r w:rsidRPr="003974FB">
              <w:rPr>
                <w:rFonts w:asciiTheme="majorHAnsi" w:hAnsiTheme="majorHAnsi"/>
                <w:spacing w:val="-6"/>
              </w:rPr>
              <w:t xml:space="preserve"> et aux </w:t>
            </w:r>
            <w:r w:rsidRPr="003974FB">
              <w:rPr>
                <w:rFonts w:asciiTheme="majorHAnsi" w:hAnsiTheme="majorHAnsi"/>
                <w:b/>
                <w:spacing w:val="-6"/>
              </w:rPr>
              <w:t>habiletés de communication</w:t>
            </w:r>
            <w:r w:rsidRPr="003974FB">
              <w:rPr>
                <w:rFonts w:asciiTheme="majorHAnsi" w:hAnsiTheme="majorHAnsi"/>
                <w:spacing w:val="-6"/>
              </w:rPr>
              <w:t xml:space="preserve"> (Deb et Walsh, 2012; Runyon et al</w:t>
            </w:r>
            <w:r w:rsidRPr="003974FB">
              <w:rPr>
                <w:rFonts w:asciiTheme="majorHAnsi" w:hAnsiTheme="majorHAnsi"/>
                <w:i/>
                <w:spacing w:val="-6"/>
              </w:rPr>
              <w:t>.,</w:t>
            </w:r>
            <w:r w:rsidRPr="003974FB">
              <w:rPr>
                <w:rFonts w:asciiTheme="majorHAnsi" w:hAnsiTheme="majorHAnsi"/>
                <w:spacing w:val="-6"/>
              </w:rPr>
              <w:t xml:space="preserve"> 2006). </w:t>
            </w:r>
            <w:r>
              <w:rPr>
                <w:rFonts w:asciiTheme="majorHAnsi" w:hAnsiTheme="majorHAnsi"/>
                <w:spacing w:val="-6"/>
              </w:rPr>
              <w:t>C</w:t>
            </w:r>
            <w:r w:rsidRPr="003974FB">
              <w:rPr>
                <w:rFonts w:asciiTheme="majorHAnsi" w:hAnsiTheme="majorHAnsi"/>
                <w:spacing w:val="-6"/>
              </w:rPr>
              <w:t xml:space="preserve">es enfants peuvent parfois faire preuve de </w:t>
            </w:r>
            <w:r w:rsidRPr="003974FB">
              <w:rPr>
                <w:rFonts w:asciiTheme="majorHAnsi" w:hAnsiTheme="majorHAnsi"/>
                <w:b/>
                <w:spacing w:val="-6"/>
              </w:rPr>
              <w:t>moins d’empathie</w:t>
            </w:r>
            <w:r w:rsidRPr="003974FB">
              <w:rPr>
                <w:rFonts w:asciiTheme="majorHAnsi" w:hAnsiTheme="majorHAnsi"/>
                <w:spacing w:val="-6"/>
              </w:rPr>
              <w:t xml:space="preserve"> ou de sensibilité envers les autres (Runyon et al</w:t>
            </w:r>
            <w:r w:rsidRPr="003974FB">
              <w:rPr>
                <w:rFonts w:asciiTheme="majorHAnsi" w:hAnsiTheme="majorHAnsi"/>
                <w:i/>
                <w:spacing w:val="-6"/>
              </w:rPr>
              <w:t>.,</w:t>
            </w:r>
            <w:r w:rsidRPr="003974FB">
              <w:rPr>
                <w:rFonts w:asciiTheme="majorHAnsi" w:hAnsiTheme="majorHAnsi"/>
                <w:spacing w:val="-6"/>
              </w:rPr>
              <w:t xml:space="preserve"> 2006).</w:t>
            </w:r>
          </w:p>
        </w:tc>
      </w:tr>
      <w:tr w:rsidR="00C30E72" w14:paraId="4765771C" w14:textId="77777777" w:rsidTr="00C30E72">
        <w:tc>
          <w:tcPr>
            <w:tcW w:w="2660" w:type="dxa"/>
          </w:tcPr>
          <w:p w14:paraId="2D229445" w14:textId="77777777" w:rsidR="00C30E72" w:rsidRDefault="00C30E72" w:rsidP="00C30E72">
            <w:pPr>
              <w:spacing w:before="40" w:after="60"/>
              <w:rPr>
                <w:rFonts w:asciiTheme="majorHAnsi" w:hAnsiTheme="majorHAnsi"/>
              </w:rPr>
            </w:pPr>
            <w:r>
              <w:rPr>
                <w:rFonts w:asciiTheme="majorHAnsi" w:hAnsiTheme="majorHAnsi"/>
              </w:rPr>
              <w:t>Isolement social.</w:t>
            </w:r>
          </w:p>
        </w:tc>
        <w:tc>
          <w:tcPr>
            <w:tcW w:w="6916" w:type="dxa"/>
          </w:tcPr>
          <w:p w14:paraId="229EF68E" w14:textId="77777777" w:rsidR="00C30E72" w:rsidRDefault="00C30E72" w:rsidP="00C30E72">
            <w:pPr>
              <w:spacing w:before="40" w:after="60"/>
              <w:rPr>
                <w:rFonts w:asciiTheme="majorHAnsi" w:hAnsiTheme="majorHAnsi"/>
              </w:rPr>
            </w:pPr>
            <w:r>
              <w:rPr>
                <w:rFonts w:asciiTheme="majorHAnsi" w:hAnsiTheme="majorHAnsi"/>
              </w:rPr>
              <w:t xml:space="preserve">Les victimes d’abus physique sont davantage portées à vivre de </w:t>
            </w:r>
            <w:r w:rsidRPr="00F379EB">
              <w:rPr>
                <w:rFonts w:asciiTheme="majorHAnsi" w:hAnsiTheme="majorHAnsi"/>
                <w:b/>
              </w:rPr>
              <w:t>l’isolement social</w:t>
            </w:r>
            <w:r>
              <w:rPr>
                <w:rFonts w:asciiTheme="majorHAnsi" w:hAnsiTheme="majorHAnsi"/>
              </w:rPr>
              <w:t xml:space="preserve"> (Herrenkohl </w:t>
            </w:r>
            <w:r w:rsidRPr="009E54F8">
              <w:rPr>
                <w:rFonts w:asciiTheme="majorHAnsi" w:hAnsiTheme="majorHAnsi"/>
              </w:rPr>
              <w:t>et al.,</w:t>
            </w:r>
            <w:r>
              <w:rPr>
                <w:rFonts w:asciiTheme="majorHAnsi" w:hAnsiTheme="majorHAnsi"/>
              </w:rPr>
              <w:t xml:space="preserve"> 2008). </w:t>
            </w:r>
          </w:p>
        </w:tc>
      </w:tr>
      <w:tr w:rsidR="00C30E72" w14:paraId="3B761A39" w14:textId="77777777" w:rsidTr="00C30E72">
        <w:tc>
          <w:tcPr>
            <w:tcW w:w="2660" w:type="dxa"/>
          </w:tcPr>
          <w:p w14:paraId="1A9738A1" w14:textId="77777777" w:rsidR="00C30E72" w:rsidRDefault="00C30E72" w:rsidP="00C30E72">
            <w:pPr>
              <w:spacing w:before="40" w:after="80"/>
              <w:rPr>
                <w:rFonts w:asciiTheme="majorHAnsi" w:hAnsiTheme="majorHAnsi"/>
              </w:rPr>
            </w:pPr>
            <w:r>
              <w:rPr>
                <w:rFonts w:asciiTheme="majorHAnsi" w:hAnsiTheme="majorHAnsi"/>
              </w:rPr>
              <w:t>Attribution d’intentions hostiles.</w:t>
            </w:r>
          </w:p>
        </w:tc>
        <w:tc>
          <w:tcPr>
            <w:tcW w:w="6916" w:type="dxa"/>
          </w:tcPr>
          <w:p w14:paraId="36642898" w14:textId="77777777" w:rsidR="00C30E72" w:rsidRDefault="00C30E72" w:rsidP="00C30E72">
            <w:pPr>
              <w:spacing w:before="40" w:after="80"/>
              <w:rPr>
                <w:rFonts w:asciiTheme="majorHAnsi" w:hAnsiTheme="majorHAnsi"/>
              </w:rPr>
            </w:pPr>
            <w:r>
              <w:rPr>
                <w:rFonts w:asciiTheme="majorHAnsi" w:hAnsiTheme="majorHAnsi"/>
              </w:rPr>
              <w:t xml:space="preserve">Les victimes d’abus physiques s’éloignent parfois volontairement de leurs pairs, notamment en raison de leur tendance à attribuer des </w:t>
            </w:r>
            <w:r w:rsidRPr="007402A1">
              <w:rPr>
                <w:rFonts w:asciiTheme="majorHAnsi" w:hAnsiTheme="majorHAnsi"/>
                <w:b/>
              </w:rPr>
              <w:t>intentions hostiles</w:t>
            </w:r>
            <w:r>
              <w:rPr>
                <w:rFonts w:asciiTheme="majorHAnsi" w:hAnsiTheme="majorHAnsi"/>
              </w:rPr>
              <w:t xml:space="preserve"> aux autres (Herrenkohl </w:t>
            </w:r>
            <w:r w:rsidRPr="009E54F8">
              <w:rPr>
                <w:rFonts w:asciiTheme="majorHAnsi" w:hAnsiTheme="majorHAnsi"/>
              </w:rPr>
              <w:t>et al.,</w:t>
            </w:r>
            <w:r>
              <w:rPr>
                <w:rFonts w:asciiTheme="majorHAnsi" w:hAnsiTheme="majorHAnsi"/>
              </w:rPr>
              <w:t xml:space="preserve"> 2008; </w:t>
            </w:r>
            <w:r w:rsidRPr="00392FC4">
              <w:rPr>
                <w:rFonts w:asciiTheme="majorHAnsi" w:hAnsiTheme="majorHAnsi"/>
              </w:rPr>
              <w:t xml:space="preserve">Runyon </w:t>
            </w:r>
            <w:r w:rsidRPr="009E54F8">
              <w:rPr>
                <w:rFonts w:asciiTheme="majorHAnsi" w:hAnsiTheme="majorHAnsi"/>
              </w:rPr>
              <w:t>et al</w:t>
            </w:r>
            <w:r w:rsidRPr="00902CBB">
              <w:rPr>
                <w:rFonts w:asciiTheme="majorHAnsi" w:hAnsiTheme="majorHAnsi"/>
                <w:i/>
              </w:rPr>
              <w:t>.,</w:t>
            </w:r>
            <w:r>
              <w:rPr>
                <w:rFonts w:asciiTheme="majorHAnsi" w:hAnsiTheme="majorHAnsi"/>
              </w:rPr>
              <w:t xml:space="preserve"> 2006).</w:t>
            </w:r>
          </w:p>
        </w:tc>
      </w:tr>
    </w:tbl>
    <w:p w14:paraId="3CD8CFBA" w14:textId="77777777" w:rsidR="00C30E72" w:rsidRPr="007F5547" w:rsidRDefault="00C30E72" w:rsidP="00C30E72">
      <w:pPr>
        <w:spacing w:after="0"/>
        <w:rPr>
          <w:rFonts w:asciiTheme="majorHAnsi" w:hAnsiTheme="majorHAnsi"/>
        </w:rPr>
      </w:pPr>
    </w:p>
    <w:tbl>
      <w:tblPr>
        <w:tblStyle w:val="Grille"/>
        <w:tblW w:w="0" w:type="auto"/>
        <w:tblLook w:val="04A0" w:firstRow="1" w:lastRow="0" w:firstColumn="1" w:lastColumn="0" w:noHBand="0" w:noVBand="1"/>
      </w:tblPr>
      <w:tblGrid>
        <w:gridCol w:w="2652"/>
        <w:gridCol w:w="6924"/>
      </w:tblGrid>
      <w:tr w:rsidR="00C30E72" w14:paraId="4DE6B8BF" w14:textId="77777777" w:rsidTr="00C30E72">
        <w:tc>
          <w:tcPr>
            <w:tcW w:w="9576" w:type="dxa"/>
            <w:gridSpan w:val="2"/>
            <w:shd w:val="clear" w:color="auto" w:fill="FFD243"/>
          </w:tcPr>
          <w:p w14:paraId="64A5F64C" w14:textId="77777777" w:rsidR="00C30E72" w:rsidRPr="00FA773E" w:rsidRDefault="00C30E72" w:rsidP="00C30E72">
            <w:pPr>
              <w:spacing w:before="60" w:after="60"/>
              <w:rPr>
                <w:rFonts w:asciiTheme="majorHAnsi" w:hAnsiTheme="majorHAnsi"/>
                <w:b/>
                <w:color w:val="C0504D" w:themeColor="accent2"/>
              </w:rPr>
            </w:pPr>
            <w:r w:rsidRPr="00FA773E">
              <w:rPr>
                <w:rFonts w:asciiTheme="majorHAnsi" w:hAnsiTheme="majorHAnsi"/>
                <w:b/>
              </w:rPr>
              <w:t>Conséquences psychologiques</w:t>
            </w:r>
          </w:p>
        </w:tc>
      </w:tr>
      <w:tr w:rsidR="00C30E72" w14:paraId="12779C22" w14:textId="77777777" w:rsidTr="00C30E72">
        <w:tc>
          <w:tcPr>
            <w:tcW w:w="2652" w:type="dxa"/>
          </w:tcPr>
          <w:p w14:paraId="274A49E2" w14:textId="77777777" w:rsidR="00C30E72" w:rsidRPr="00A55400" w:rsidRDefault="00C30E72" w:rsidP="00C30E72">
            <w:pPr>
              <w:spacing w:before="40" w:after="60"/>
              <w:rPr>
                <w:rFonts w:asciiTheme="majorHAnsi" w:hAnsiTheme="majorHAnsi"/>
              </w:rPr>
            </w:pPr>
            <w:r>
              <w:rPr>
                <w:rFonts w:asciiTheme="majorHAnsi" w:hAnsiTheme="majorHAnsi"/>
              </w:rPr>
              <w:t>Faible estime de soi.</w:t>
            </w:r>
          </w:p>
        </w:tc>
        <w:tc>
          <w:tcPr>
            <w:tcW w:w="6924" w:type="dxa"/>
          </w:tcPr>
          <w:p w14:paraId="68013C6A" w14:textId="77777777" w:rsidR="00C30E72" w:rsidRPr="00A55400" w:rsidRDefault="00C30E72" w:rsidP="00C30E72">
            <w:pPr>
              <w:spacing w:before="40" w:after="60"/>
              <w:rPr>
                <w:rFonts w:asciiTheme="majorHAnsi" w:hAnsiTheme="majorHAnsi"/>
              </w:rPr>
            </w:pPr>
            <w:r>
              <w:rPr>
                <w:rFonts w:asciiTheme="majorHAnsi" w:hAnsiTheme="majorHAnsi"/>
              </w:rPr>
              <w:t xml:space="preserve">L’expérience d’abus physique durant l’enfance peut entraîner une </w:t>
            </w:r>
            <w:r w:rsidRPr="00F379EB">
              <w:rPr>
                <w:rFonts w:asciiTheme="majorHAnsi" w:hAnsiTheme="majorHAnsi"/>
                <w:b/>
              </w:rPr>
              <w:t>faible estime de soi</w:t>
            </w:r>
            <w:r>
              <w:rPr>
                <w:rFonts w:asciiTheme="majorHAnsi" w:hAnsiTheme="majorHAnsi"/>
              </w:rPr>
              <w:t xml:space="preserve"> (Milner </w:t>
            </w:r>
            <w:r w:rsidRPr="009E54F8">
              <w:rPr>
                <w:rFonts w:asciiTheme="majorHAnsi" w:hAnsiTheme="majorHAnsi"/>
              </w:rPr>
              <w:t>et al</w:t>
            </w:r>
            <w:r>
              <w:rPr>
                <w:rFonts w:asciiTheme="majorHAnsi" w:hAnsiTheme="majorHAnsi"/>
                <w:i/>
              </w:rPr>
              <w:t xml:space="preserve">., </w:t>
            </w:r>
            <w:r w:rsidRPr="003610C8">
              <w:rPr>
                <w:rFonts w:asciiTheme="majorHAnsi" w:hAnsiTheme="majorHAnsi"/>
              </w:rPr>
              <w:t>2010;</w:t>
            </w:r>
            <w:r>
              <w:rPr>
                <w:rFonts w:asciiTheme="majorHAnsi" w:hAnsiTheme="majorHAnsi"/>
                <w:i/>
              </w:rPr>
              <w:t xml:space="preserve"> </w:t>
            </w:r>
            <w:r>
              <w:rPr>
                <w:rFonts w:asciiTheme="majorHAnsi" w:hAnsiTheme="majorHAnsi"/>
              </w:rPr>
              <w:t xml:space="preserve">Shen, 2009; Stockhammer </w:t>
            </w:r>
            <w:r w:rsidRPr="009E54F8">
              <w:rPr>
                <w:rFonts w:asciiTheme="majorHAnsi" w:hAnsiTheme="majorHAnsi"/>
              </w:rPr>
              <w:t>et al.,</w:t>
            </w:r>
            <w:r>
              <w:rPr>
                <w:rFonts w:asciiTheme="majorHAnsi" w:hAnsiTheme="majorHAnsi"/>
              </w:rPr>
              <w:t xml:space="preserve"> 2001; Taillieu et Brownridge, 2013).</w:t>
            </w:r>
          </w:p>
        </w:tc>
      </w:tr>
      <w:tr w:rsidR="00C30E72" w14:paraId="091622DF" w14:textId="77777777" w:rsidTr="00C30E72">
        <w:tc>
          <w:tcPr>
            <w:tcW w:w="2652" w:type="dxa"/>
          </w:tcPr>
          <w:p w14:paraId="11AD6DDD" w14:textId="77777777" w:rsidR="00C30E72" w:rsidRPr="00A55400" w:rsidRDefault="00C30E72" w:rsidP="00C30E72">
            <w:pPr>
              <w:spacing w:before="40" w:after="60"/>
              <w:rPr>
                <w:rFonts w:asciiTheme="majorHAnsi" w:hAnsiTheme="majorHAnsi"/>
              </w:rPr>
            </w:pPr>
            <w:r>
              <w:rPr>
                <w:rFonts w:asciiTheme="majorHAnsi" w:hAnsiTheme="majorHAnsi"/>
              </w:rPr>
              <w:t>Affects négatifs.</w:t>
            </w:r>
          </w:p>
        </w:tc>
        <w:tc>
          <w:tcPr>
            <w:tcW w:w="6924" w:type="dxa"/>
          </w:tcPr>
          <w:p w14:paraId="455C82E3" w14:textId="77777777" w:rsidR="00C30E72" w:rsidRPr="00A55400" w:rsidRDefault="00C30E72" w:rsidP="00C30E72">
            <w:pPr>
              <w:spacing w:before="40" w:after="60"/>
              <w:rPr>
                <w:rFonts w:asciiTheme="majorHAnsi" w:hAnsiTheme="majorHAnsi"/>
              </w:rPr>
            </w:pPr>
            <w:r>
              <w:rPr>
                <w:rFonts w:asciiTheme="majorHAnsi" w:hAnsiTheme="majorHAnsi"/>
              </w:rPr>
              <w:t>Les enfants victimes d’abus peuvent vivre une gamme d’</w:t>
            </w:r>
            <w:r w:rsidRPr="00F379EB">
              <w:rPr>
                <w:rFonts w:asciiTheme="majorHAnsi" w:hAnsiTheme="majorHAnsi"/>
                <w:b/>
              </w:rPr>
              <w:t>émotions négatives</w:t>
            </w:r>
            <w:r w:rsidRPr="002C29B9">
              <w:rPr>
                <w:rFonts w:asciiTheme="majorHAnsi" w:hAnsiTheme="majorHAnsi"/>
              </w:rPr>
              <w:t xml:space="preserve">, dont </w:t>
            </w:r>
            <w:r w:rsidRPr="007402A1">
              <w:rPr>
                <w:rFonts w:asciiTheme="majorHAnsi" w:hAnsiTheme="majorHAnsi"/>
                <w:b/>
              </w:rPr>
              <w:t>la colère, la peur, l’irritabilité, l’hostilité, la culpabilité et la honte</w:t>
            </w:r>
            <w:r>
              <w:rPr>
                <w:rFonts w:asciiTheme="majorHAnsi" w:hAnsiTheme="majorHAnsi"/>
              </w:rPr>
              <w:t xml:space="preserve"> (Brière et Élliot, 2003; Herrenkohl </w:t>
            </w:r>
            <w:r w:rsidRPr="009E54F8">
              <w:rPr>
                <w:rFonts w:asciiTheme="majorHAnsi" w:hAnsiTheme="majorHAnsi"/>
              </w:rPr>
              <w:t>et al</w:t>
            </w:r>
            <w:r w:rsidRPr="00221BDC">
              <w:rPr>
                <w:rFonts w:asciiTheme="majorHAnsi" w:hAnsiTheme="majorHAnsi"/>
                <w:i/>
              </w:rPr>
              <w:t>.,</w:t>
            </w:r>
            <w:r>
              <w:rPr>
                <w:rFonts w:asciiTheme="majorHAnsi" w:hAnsiTheme="majorHAnsi"/>
              </w:rPr>
              <w:t xml:space="preserve"> 2008; Milner </w:t>
            </w:r>
            <w:r w:rsidRPr="009E54F8">
              <w:rPr>
                <w:rFonts w:asciiTheme="majorHAnsi" w:hAnsiTheme="majorHAnsi"/>
              </w:rPr>
              <w:t>et al</w:t>
            </w:r>
            <w:r>
              <w:rPr>
                <w:rFonts w:asciiTheme="majorHAnsi" w:hAnsiTheme="majorHAnsi"/>
                <w:i/>
              </w:rPr>
              <w:t xml:space="preserve">., </w:t>
            </w:r>
            <w:r w:rsidRPr="003610C8">
              <w:rPr>
                <w:rFonts w:asciiTheme="majorHAnsi" w:hAnsiTheme="majorHAnsi"/>
              </w:rPr>
              <w:t>2010;</w:t>
            </w:r>
            <w:r>
              <w:rPr>
                <w:rFonts w:asciiTheme="majorHAnsi" w:hAnsiTheme="majorHAnsi"/>
                <w:i/>
              </w:rPr>
              <w:t xml:space="preserve"> </w:t>
            </w:r>
            <w:r>
              <w:rPr>
                <w:rFonts w:asciiTheme="majorHAnsi" w:hAnsiTheme="majorHAnsi"/>
              </w:rPr>
              <w:t xml:space="preserve"> Runyon </w:t>
            </w:r>
            <w:r w:rsidRPr="009E54F8">
              <w:rPr>
                <w:rFonts w:asciiTheme="majorHAnsi" w:hAnsiTheme="majorHAnsi"/>
              </w:rPr>
              <w:t>et al</w:t>
            </w:r>
            <w:r w:rsidRPr="002C29B9">
              <w:rPr>
                <w:rFonts w:asciiTheme="majorHAnsi" w:hAnsiTheme="majorHAnsi"/>
                <w:i/>
              </w:rPr>
              <w:t>.,</w:t>
            </w:r>
            <w:r>
              <w:rPr>
                <w:rFonts w:asciiTheme="majorHAnsi" w:hAnsiTheme="majorHAnsi"/>
              </w:rPr>
              <w:t xml:space="preserve"> 2006; Springer </w:t>
            </w:r>
            <w:r w:rsidRPr="009E54F8">
              <w:rPr>
                <w:rFonts w:asciiTheme="majorHAnsi" w:hAnsiTheme="majorHAnsi"/>
              </w:rPr>
              <w:t>et al</w:t>
            </w:r>
            <w:r w:rsidRPr="00B53A1C">
              <w:rPr>
                <w:rFonts w:asciiTheme="majorHAnsi" w:hAnsiTheme="majorHAnsi"/>
                <w:i/>
              </w:rPr>
              <w:t>.,</w:t>
            </w:r>
            <w:r>
              <w:rPr>
                <w:rFonts w:asciiTheme="majorHAnsi" w:hAnsiTheme="majorHAnsi"/>
              </w:rPr>
              <w:t xml:space="preserve"> 2007).</w:t>
            </w:r>
          </w:p>
        </w:tc>
      </w:tr>
      <w:tr w:rsidR="00C30E72" w14:paraId="47EAD1B7" w14:textId="77777777" w:rsidTr="00C30E72">
        <w:tc>
          <w:tcPr>
            <w:tcW w:w="2652" w:type="dxa"/>
          </w:tcPr>
          <w:p w14:paraId="314487C6" w14:textId="77777777" w:rsidR="00C30E72" w:rsidRDefault="00C30E72" w:rsidP="00C30E72">
            <w:pPr>
              <w:spacing w:before="40" w:after="60"/>
              <w:rPr>
                <w:rFonts w:asciiTheme="majorHAnsi" w:hAnsiTheme="majorHAnsi"/>
              </w:rPr>
            </w:pPr>
            <w:r>
              <w:rPr>
                <w:rFonts w:asciiTheme="majorHAnsi" w:hAnsiTheme="majorHAnsi"/>
              </w:rPr>
              <w:t>Stress.</w:t>
            </w:r>
          </w:p>
        </w:tc>
        <w:tc>
          <w:tcPr>
            <w:tcW w:w="6924" w:type="dxa"/>
          </w:tcPr>
          <w:p w14:paraId="2D198AB3" w14:textId="77777777" w:rsidR="00C30E72" w:rsidRDefault="00C30E72" w:rsidP="00C30E72">
            <w:pPr>
              <w:spacing w:before="40" w:after="60"/>
              <w:rPr>
                <w:rFonts w:asciiTheme="majorHAnsi" w:hAnsiTheme="majorHAnsi"/>
              </w:rPr>
            </w:pPr>
            <w:r>
              <w:rPr>
                <w:rFonts w:asciiTheme="majorHAnsi" w:hAnsiTheme="majorHAnsi"/>
              </w:rPr>
              <w:t xml:space="preserve">L’abus physique peut augmenter le niveau de </w:t>
            </w:r>
            <w:r w:rsidRPr="007402A1">
              <w:rPr>
                <w:rFonts w:asciiTheme="majorHAnsi" w:hAnsiTheme="majorHAnsi"/>
                <w:b/>
              </w:rPr>
              <w:t xml:space="preserve">stress </w:t>
            </w:r>
            <w:r>
              <w:rPr>
                <w:rFonts w:asciiTheme="majorHAnsi" w:hAnsiTheme="majorHAnsi"/>
              </w:rPr>
              <w:t xml:space="preserve">de l’enfant (Fuller-Thomson </w:t>
            </w:r>
            <w:r w:rsidRPr="009E54F8">
              <w:rPr>
                <w:rFonts w:asciiTheme="majorHAnsi" w:hAnsiTheme="majorHAnsi"/>
              </w:rPr>
              <w:t>et al</w:t>
            </w:r>
            <w:r w:rsidRPr="00DD309C">
              <w:rPr>
                <w:rFonts w:asciiTheme="majorHAnsi" w:hAnsiTheme="majorHAnsi"/>
                <w:i/>
              </w:rPr>
              <w:t>.,</w:t>
            </w:r>
            <w:r>
              <w:rPr>
                <w:rFonts w:asciiTheme="majorHAnsi" w:hAnsiTheme="majorHAnsi"/>
              </w:rPr>
              <w:t xml:space="preserve"> 2012).</w:t>
            </w:r>
          </w:p>
        </w:tc>
      </w:tr>
      <w:tr w:rsidR="00C30E72" w14:paraId="15BE1421" w14:textId="77777777" w:rsidTr="00C30E72">
        <w:tc>
          <w:tcPr>
            <w:tcW w:w="2652" w:type="dxa"/>
          </w:tcPr>
          <w:p w14:paraId="167C2769" w14:textId="77777777" w:rsidR="00C30E72" w:rsidRPr="00A55400" w:rsidRDefault="00C30E72" w:rsidP="00C30E72">
            <w:pPr>
              <w:spacing w:before="40" w:after="60"/>
              <w:rPr>
                <w:rFonts w:asciiTheme="majorHAnsi" w:hAnsiTheme="majorHAnsi"/>
              </w:rPr>
            </w:pPr>
            <w:r>
              <w:rPr>
                <w:rFonts w:asciiTheme="majorHAnsi" w:hAnsiTheme="majorHAnsi"/>
              </w:rPr>
              <w:t>Problèmes de santé mentale.</w:t>
            </w:r>
          </w:p>
        </w:tc>
        <w:tc>
          <w:tcPr>
            <w:tcW w:w="6924" w:type="dxa"/>
          </w:tcPr>
          <w:p w14:paraId="34009706" w14:textId="77777777" w:rsidR="00C30E72" w:rsidRDefault="00C30E72" w:rsidP="00C30E72">
            <w:pPr>
              <w:spacing w:before="40" w:after="60"/>
              <w:rPr>
                <w:rFonts w:asciiTheme="majorHAnsi" w:hAnsiTheme="majorHAnsi"/>
              </w:rPr>
            </w:pPr>
            <w:r>
              <w:rPr>
                <w:rFonts w:asciiTheme="majorHAnsi" w:hAnsiTheme="majorHAnsi"/>
              </w:rPr>
              <w:t xml:space="preserve">Les enfants victimes d’abus physique ont tendance à avoir une </w:t>
            </w:r>
            <w:r w:rsidRPr="00F379EB">
              <w:rPr>
                <w:rFonts w:asciiTheme="majorHAnsi" w:hAnsiTheme="majorHAnsi"/>
                <w:b/>
              </w:rPr>
              <w:t xml:space="preserve">santé mentale plus </w:t>
            </w:r>
            <w:r>
              <w:rPr>
                <w:rFonts w:asciiTheme="majorHAnsi" w:hAnsiTheme="majorHAnsi"/>
                <w:b/>
              </w:rPr>
              <w:t>fragile</w:t>
            </w:r>
            <w:r>
              <w:rPr>
                <w:rFonts w:asciiTheme="majorHAnsi" w:hAnsiTheme="majorHAnsi"/>
              </w:rPr>
              <w:t xml:space="preserve">. L’exposition à l’abus physique augmenterait le taux global de </w:t>
            </w:r>
            <w:r w:rsidRPr="0083307D">
              <w:rPr>
                <w:rFonts w:asciiTheme="majorHAnsi" w:hAnsiTheme="majorHAnsi"/>
                <w:b/>
              </w:rPr>
              <w:t>troubles mentaux</w:t>
            </w:r>
            <w:r>
              <w:rPr>
                <w:rFonts w:asciiTheme="majorHAnsi" w:hAnsiTheme="majorHAnsi"/>
              </w:rPr>
              <w:t xml:space="preserve"> de 5,1 % à l’adolescence et chez les jeunes adultes (Fergusson, Boden et Horwood, 2008).</w:t>
            </w:r>
          </w:p>
          <w:p w14:paraId="15AE9DA5" w14:textId="77777777" w:rsidR="00C30E72" w:rsidRDefault="00C30E72" w:rsidP="00C30E72">
            <w:pPr>
              <w:spacing w:before="40" w:after="60"/>
              <w:rPr>
                <w:rFonts w:asciiTheme="majorHAnsi" w:hAnsiTheme="majorHAnsi"/>
              </w:rPr>
            </w:pPr>
            <w:r>
              <w:rPr>
                <w:rFonts w:asciiTheme="majorHAnsi" w:hAnsiTheme="majorHAnsi"/>
              </w:rPr>
              <w:t>Parmi les troubles mentaux possibles, on retrouve :</w:t>
            </w:r>
          </w:p>
          <w:p w14:paraId="66E27BF6" w14:textId="77777777" w:rsidR="00C30E72" w:rsidRDefault="00C30E72" w:rsidP="00C30E72">
            <w:pPr>
              <w:pStyle w:val="Paragraphedeliste"/>
              <w:numPr>
                <w:ilvl w:val="0"/>
                <w:numId w:val="2"/>
              </w:numPr>
              <w:spacing w:before="40" w:after="60"/>
              <w:rPr>
                <w:rFonts w:asciiTheme="majorHAnsi" w:hAnsiTheme="majorHAnsi"/>
              </w:rPr>
            </w:pPr>
            <w:r>
              <w:rPr>
                <w:rFonts w:asciiTheme="majorHAnsi" w:hAnsiTheme="majorHAnsi"/>
              </w:rPr>
              <w:t xml:space="preserve">La </w:t>
            </w:r>
            <w:r w:rsidRPr="007402A1">
              <w:rPr>
                <w:rFonts w:asciiTheme="majorHAnsi" w:hAnsiTheme="majorHAnsi"/>
                <w:b/>
              </w:rPr>
              <w:t>dépression</w:t>
            </w:r>
            <w:r>
              <w:rPr>
                <w:rFonts w:asciiTheme="majorHAnsi" w:hAnsiTheme="majorHAnsi"/>
              </w:rPr>
              <w:t xml:space="preserve"> (Brière et Élliot, 2003; Deb et Walsh, 2012; Fergusson </w:t>
            </w:r>
            <w:r w:rsidRPr="009E54F8">
              <w:rPr>
                <w:rFonts w:asciiTheme="majorHAnsi" w:hAnsiTheme="majorHAnsi"/>
              </w:rPr>
              <w:t>et al. 2008</w:t>
            </w:r>
            <w:r>
              <w:rPr>
                <w:rFonts w:asciiTheme="majorHAnsi" w:hAnsiTheme="majorHAnsi"/>
                <w:i/>
              </w:rPr>
              <w:t>;</w:t>
            </w:r>
            <w:r w:rsidRPr="00086D9F">
              <w:rPr>
                <w:rFonts w:asciiTheme="majorHAnsi" w:hAnsiTheme="majorHAnsi"/>
                <w:i/>
              </w:rPr>
              <w:t>,</w:t>
            </w:r>
            <w:r>
              <w:rPr>
                <w:rFonts w:asciiTheme="majorHAnsi" w:hAnsiTheme="majorHAnsi"/>
              </w:rPr>
              <w:t xml:space="preserve"> Kjellgren </w:t>
            </w:r>
            <w:r w:rsidRPr="00524AFD">
              <w:rPr>
                <w:rFonts w:asciiTheme="majorHAnsi" w:hAnsiTheme="majorHAnsi"/>
                <w:i/>
              </w:rPr>
              <w:t>et al.,</w:t>
            </w:r>
            <w:r>
              <w:rPr>
                <w:rFonts w:asciiTheme="majorHAnsi" w:hAnsiTheme="majorHAnsi"/>
              </w:rPr>
              <w:t xml:space="preserve"> 2013; Herrenkohl </w:t>
            </w:r>
            <w:r w:rsidRPr="009E54F8">
              <w:rPr>
                <w:rFonts w:asciiTheme="majorHAnsi" w:hAnsiTheme="majorHAnsi"/>
              </w:rPr>
              <w:t>et al.,</w:t>
            </w:r>
            <w:r>
              <w:rPr>
                <w:rFonts w:asciiTheme="majorHAnsi" w:hAnsiTheme="majorHAnsi"/>
              </w:rPr>
              <w:t xml:space="preserve"> 2008; Milner </w:t>
            </w:r>
            <w:r w:rsidRPr="009E54F8">
              <w:rPr>
                <w:rFonts w:asciiTheme="majorHAnsi" w:hAnsiTheme="majorHAnsi"/>
              </w:rPr>
              <w:t>et al.,</w:t>
            </w:r>
            <w:r>
              <w:rPr>
                <w:rFonts w:asciiTheme="majorHAnsi" w:hAnsiTheme="majorHAnsi"/>
                <w:i/>
              </w:rPr>
              <w:t xml:space="preserve"> </w:t>
            </w:r>
            <w:r w:rsidRPr="003610C8">
              <w:rPr>
                <w:rFonts w:asciiTheme="majorHAnsi" w:hAnsiTheme="majorHAnsi"/>
              </w:rPr>
              <w:t>2010;</w:t>
            </w:r>
            <w:r>
              <w:rPr>
                <w:rFonts w:asciiTheme="majorHAnsi" w:hAnsiTheme="majorHAnsi"/>
                <w:i/>
              </w:rPr>
              <w:t xml:space="preserve"> </w:t>
            </w:r>
            <w:r w:rsidRPr="00392FC4">
              <w:rPr>
                <w:rFonts w:asciiTheme="majorHAnsi" w:hAnsiTheme="majorHAnsi"/>
              </w:rPr>
              <w:t xml:space="preserve">Runyon </w:t>
            </w:r>
            <w:r w:rsidRPr="009E54F8">
              <w:rPr>
                <w:rFonts w:asciiTheme="majorHAnsi" w:hAnsiTheme="majorHAnsi"/>
              </w:rPr>
              <w:t>et al</w:t>
            </w:r>
            <w:r w:rsidRPr="00C34E4D">
              <w:rPr>
                <w:rFonts w:asciiTheme="majorHAnsi" w:hAnsiTheme="majorHAnsi"/>
                <w:i/>
              </w:rPr>
              <w:t>.,</w:t>
            </w:r>
            <w:r>
              <w:rPr>
                <w:rFonts w:asciiTheme="majorHAnsi" w:hAnsiTheme="majorHAnsi"/>
              </w:rPr>
              <w:t xml:space="preserve"> 2006; Shen, 2009; Springer </w:t>
            </w:r>
            <w:r w:rsidRPr="009E54F8">
              <w:rPr>
                <w:rFonts w:asciiTheme="majorHAnsi" w:hAnsiTheme="majorHAnsi"/>
              </w:rPr>
              <w:t>et al.,</w:t>
            </w:r>
            <w:r>
              <w:rPr>
                <w:rFonts w:asciiTheme="majorHAnsi" w:hAnsiTheme="majorHAnsi"/>
              </w:rPr>
              <w:t xml:space="preserve"> 2007; Stockhammer </w:t>
            </w:r>
            <w:r w:rsidRPr="009E54F8">
              <w:rPr>
                <w:rFonts w:asciiTheme="majorHAnsi" w:hAnsiTheme="majorHAnsi"/>
              </w:rPr>
              <w:t>et al.,</w:t>
            </w:r>
            <w:r>
              <w:rPr>
                <w:rFonts w:asciiTheme="majorHAnsi" w:hAnsiTheme="majorHAnsi"/>
              </w:rPr>
              <w:t xml:space="preserve"> 2001)</w:t>
            </w:r>
          </w:p>
          <w:p w14:paraId="19BA6EFA" w14:textId="77777777" w:rsidR="00C30E72" w:rsidRDefault="00C30E72" w:rsidP="00C30E72">
            <w:pPr>
              <w:pStyle w:val="Paragraphedeliste"/>
              <w:numPr>
                <w:ilvl w:val="0"/>
                <w:numId w:val="2"/>
              </w:numPr>
              <w:spacing w:before="40" w:after="60"/>
              <w:rPr>
                <w:rFonts w:asciiTheme="majorHAnsi" w:hAnsiTheme="majorHAnsi"/>
              </w:rPr>
            </w:pPr>
            <w:r>
              <w:rPr>
                <w:rFonts w:asciiTheme="majorHAnsi" w:hAnsiTheme="majorHAnsi"/>
              </w:rPr>
              <w:t xml:space="preserve">L’état de </w:t>
            </w:r>
            <w:r w:rsidRPr="007402A1">
              <w:rPr>
                <w:rFonts w:asciiTheme="majorHAnsi" w:hAnsiTheme="majorHAnsi"/>
                <w:b/>
              </w:rPr>
              <w:t>stress post-traumatique</w:t>
            </w:r>
            <w:r>
              <w:rPr>
                <w:rFonts w:asciiTheme="majorHAnsi" w:hAnsiTheme="majorHAnsi"/>
              </w:rPr>
              <w:t xml:space="preserve"> (Deb et Walsh, 2012; Fuller-Thomson et Sawyer, 2014; Herrenkohl </w:t>
            </w:r>
            <w:r w:rsidRPr="009E54F8">
              <w:rPr>
                <w:rFonts w:asciiTheme="majorHAnsi" w:hAnsiTheme="majorHAnsi"/>
              </w:rPr>
              <w:t>et al</w:t>
            </w:r>
            <w:r w:rsidRPr="00221BDC">
              <w:rPr>
                <w:rFonts w:asciiTheme="majorHAnsi" w:hAnsiTheme="majorHAnsi"/>
                <w:i/>
              </w:rPr>
              <w:t>.,</w:t>
            </w:r>
            <w:r>
              <w:rPr>
                <w:rFonts w:asciiTheme="majorHAnsi" w:hAnsiTheme="majorHAnsi"/>
              </w:rPr>
              <w:t xml:space="preserve"> 2008; Kamsner et McCabe, 2000; Kjellgren </w:t>
            </w:r>
            <w:r w:rsidRPr="009E54F8">
              <w:rPr>
                <w:rFonts w:asciiTheme="majorHAnsi" w:hAnsiTheme="majorHAnsi"/>
              </w:rPr>
              <w:t>et al.,</w:t>
            </w:r>
            <w:r>
              <w:rPr>
                <w:rFonts w:asciiTheme="majorHAnsi" w:hAnsiTheme="majorHAnsi"/>
              </w:rPr>
              <w:t xml:space="preserve"> 2013; Milner </w:t>
            </w:r>
            <w:r w:rsidRPr="009E54F8">
              <w:rPr>
                <w:rFonts w:asciiTheme="majorHAnsi" w:hAnsiTheme="majorHAnsi"/>
              </w:rPr>
              <w:t>et al.,</w:t>
            </w:r>
            <w:r>
              <w:rPr>
                <w:rFonts w:asciiTheme="majorHAnsi" w:hAnsiTheme="majorHAnsi"/>
                <w:i/>
              </w:rPr>
              <w:t xml:space="preserve"> </w:t>
            </w:r>
            <w:r w:rsidRPr="003610C8">
              <w:rPr>
                <w:rFonts w:asciiTheme="majorHAnsi" w:hAnsiTheme="majorHAnsi"/>
              </w:rPr>
              <w:t>2010;</w:t>
            </w:r>
            <w:r>
              <w:rPr>
                <w:rFonts w:asciiTheme="majorHAnsi" w:hAnsiTheme="majorHAnsi"/>
                <w:i/>
              </w:rPr>
              <w:t xml:space="preserve"> </w:t>
            </w:r>
            <w:r>
              <w:rPr>
                <w:rFonts w:asciiTheme="majorHAnsi" w:hAnsiTheme="majorHAnsi"/>
              </w:rPr>
              <w:t xml:space="preserve"> Runyon </w:t>
            </w:r>
            <w:r w:rsidRPr="009E54F8">
              <w:rPr>
                <w:rFonts w:asciiTheme="majorHAnsi" w:hAnsiTheme="majorHAnsi"/>
              </w:rPr>
              <w:t>et al.,</w:t>
            </w:r>
            <w:r>
              <w:rPr>
                <w:rFonts w:asciiTheme="majorHAnsi" w:hAnsiTheme="majorHAnsi"/>
              </w:rPr>
              <w:t xml:space="preserve"> 2006)</w:t>
            </w:r>
          </w:p>
          <w:p w14:paraId="204021CC" w14:textId="77777777" w:rsidR="00C30E72" w:rsidRDefault="00C30E72" w:rsidP="00C30E72">
            <w:pPr>
              <w:pStyle w:val="Paragraphedeliste"/>
              <w:numPr>
                <w:ilvl w:val="0"/>
                <w:numId w:val="2"/>
              </w:numPr>
              <w:spacing w:before="40" w:after="60"/>
              <w:rPr>
                <w:rFonts w:asciiTheme="majorHAnsi" w:hAnsiTheme="majorHAnsi"/>
              </w:rPr>
            </w:pPr>
            <w:r>
              <w:rPr>
                <w:rFonts w:asciiTheme="majorHAnsi" w:hAnsiTheme="majorHAnsi"/>
              </w:rPr>
              <w:t xml:space="preserve">Les </w:t>
            </w:r>
            <w:r w:rsidRPr="007402A1">
              <w:rPr>
                <w:rFonts w:asciiTheme="majorHAnsi" w:hAnsiTheme="majorHAnsi"/>
                <w:b/>
              </w:rPr>
              <w:t>problèmes d’adaptation</w:t>
            </w:r>
            <w:r>
              <w:rPr>
                <w:rFonts w:asciiTheme="majorHAnsi" w:hAnsiTheme="majorHAnsi"/>
              </w:rPr>
              <w:t xml:space="preserve"> (Deb et Walsh, 2012; Fergusson </w:t>
            </w:r>
            <w:r w:rsidRPr="009E54F8">
              <w:rPr>
                <w:rFonts w:asciiTheme="majorHAnsi" w:hAnsiTheme="majorHAnsi"/>
              </w:rPr>
              <w:t>et al.,</w:t>
            </w:r>
            <w:r>
              <w:rPr>
                <w:rFonts w:asciiTheme="majorHAnsi" w:hAnsiTheme="majorHAnsi"/>
              </w:rPr>
              <w:t xml:space="preserve"> 2008)</w:t>
            </w:r>
          </w:p>
          <w:p w14:paraId="575D52B2" w14:textId="77777777" w:rsidR="00C30E72" w:rsidRDefault="00C30E72" w:rsidP="00C30E72">
            <w:pPr>
              <w:pStyle w:val="Paragraphedeliste"/>
              <w:numPr>
                <w:ilvl w:val="0"/>
                <w:numId w:val="2"/>
              </w:numPr>
              <w:spacing w:before="40" w:after="60"/>
              <w:rPr>
                <w:rFonts w:asciiTheme="majorHAnsi" w:hAnsiTheme="majorHAnsi"/>
              </w:rPr>
            </w:pPr>
            <w:r>
              <w:rPr>
                <w:rFonts w:asciiTheme="majorHAnsi" w:hAnsiTheme="majorHAnsi"/>
              </w:rPr>
              <w:t xml:space="preserve">Les </w:t>
            </w:r>
            <w:r w:rsidRPr="007402A1">
              <w:rPr>
                <w:rFonts w:asciiTheme="majorHAnsi" w:hAnsiTheme="majorHAnsi"/>
                <w:b/>
              </w:rPr>
              <w:t>symptômes dissociatifs</w:t>
            </w:r>
            <w:r>
              <w:rPr>
                <w:rFonts w:asciiTheme="majorHAnsi" w:hAnsiTheme="majorHAnsi"/>
              </w:rPr>
              <w:t xml:space="preserve"> (Brière et Élliot, 2003; Kamsner et McCabe, 2000)</w:t>
            </w:r>
          </w:p>
          <w:p w14:paraId="323A4A5C" w14:textId="77777777" w:rsidR="00C30E72" w:rsidRDefault="00C30E72" w:rsidP="00C30E72">
            <w:pPr>
              <w:pStyle w:val="Paragraphedeliste"/>
              <w:numPr>
                <w:ilvl w:val="0"/>
                <w:numId w:val="2"/>
              </w:numPr>
              <w:spacing w:before="40" w:after="60"/>
              <w:rPr>
                <w:rFonts w:asciiTheme="majorHAnsi" w:hAnsiTheme="majorHAnsi"/>
              </w:rPr>
            </w:pPr>
            <w:r w:rsidRPr="007402A1">
              <w:rPr>
                <w:rFonts w:asciiTheme="majorHAnsi" w:hAnsiTheme="majorHAnsi"/>
                <w:b/>
              </w:rPr>
              <w:t>L’anxiété et les troubles anxieux</w:t>
            </w:r>
            <w:r>
              <w:rPr>
                <w:rFonts w:asciiTheme="majorHAnsi" w:hAnsiTheme="majorHAnsi"/>
              </w:rPr>
              <w:t xml:space="preserve"> (phobies spécifiques, phobie sociale, attaques de panique, trouble panique) (Brière et Élliot, 2003; Fergusson </w:t>
            </w:r>
            <w:r w:rsidRPr="009E54F8">
              <w:rPr>
                <w:rFonts w:asciiTheme="majorHAnsi" w:hAnsiTheme="majorHAnsi"/>
              </w:rPr>
              <w:t>et al.,</w:t>
            </w:r>
            <w:r>
              <w:rPr>
                <w:rFonts w:asciiTheme="majorHAnsi" w:hAnsiTheme="majorHAnsi"/>
              </w:rPr>
              <w:t xml:space="preserve"> 2008; Fuller-Thomson </w:t>
            </w:r>
            <w:r w:rsidRPr="009E54F8">
              <w:rPr>
                <w:rFonts w:asciiTheme="majorHAnsi" w:hAnsiTheme="majorHAnsi"/>
              </w:rPr>
              <w:t>et al.,</w:t>
            </w:r>
            <w:r>
              <w:rPr>
                <w:rFonts w:asciiTheme="majorHAnsi" w:hAnsiTheme="majorHAnsi"/>
              </w:rPr>
              <w:t xml:space="preserve"> 2012; Herrenkohl </w:t>
            </w:r>
            <w:r w:rsidRPr="009E54F8">
              <w:rPr>
                <w:rFonts w:asciiTheme="majorHAnsi" w:hAnsiTheme="majorHAnsi"/>
              </w:rPr>
              <w:t>et al.,</w:t>
            </w:r>
            <w:r>
              <w:rPr>
                <w:rFonts w:asciiTheme="majorHAnsi" w:hAnsiTheme="majorHAnsi"/>
              </w:rPr>
              <w:t xml:space="preserve"> 2008; Milner </w:t>
            </w:r>
            <w:r w:rsidRPr="009E54F8">
              <w:rPr>
                <w:rFonts w:asciiTheme="majorHAnsi" w:hAnsiTheme="majorHAnsi"/>
              </w:rPr>
              <w:t>et al</w:t>
            </w:r>
            <w:r>
              <w:rPr>
                <w:rFonts w:asciiTheme="majorHAnsi" w:hAnsiTheme="majorHAnsi"/>
                <w:i/>
              </w:rPr>
              <w:t xml:space="preserve">., </w:t>
            </w:r>
            <w:r w:rsidRPr="003610C8">
              <w:rPr>
                <w:rFonts w:asciiTheme="majorHAnsi" w:hAnsiTheme="majorHAnsi"/>
              </w:rPr>
              <w:t>2010;</w:t>
            </w:r>
            <w:r>
              <w:rPr>
                <w:rFonts w:asciiTheme="majorHAnsi" w:hAnsiTheme="majorHAnsi"/>
                <w:i/>
              </w:rPr>
              <w:t xml:space="preserve"> </w:t>
            </w:r>
            <w:r>
              <w:rPr>
                <w:rFonts w:asciiTheme="majorHAnsi" w:hAnsiTheme="majorHAnsi"/>
              </w:rPr>
              <w:t xml:space="preserve"> Runyon </w:t>
            </w:r>
            <w:r w:rsidRPr="009E54F8">
              <w:rPr>
                <w:rFonts w:asciiTheme="majorHAnsi" w:hAnsiTheme="majorHAnsi"/>
              </w:rPr>
              <w:t>et al.,</w:t>
            </w:r>
            <w:r>
              <w:rPr>
                <w:rFonts w:asciiTheme="majorHAnsi" w:hAnsiTheme="majorHAnsi"/>
              </w:rPr>
              <w:t xml:space="preserve"> 2006; Springer </w:t>
            </w:r>
            <w:r w:rsidRPr="009E54F8">
              <w:rPr>
                <w:rFonts w:asciiTheme="majorHAnsi" w:hAnsiTheme="majorHAnsi"/>
              </w:rPr>
              <w:t>et al.,</w:t>
            </w:r>
            <w:r>
              <w:rPr>
                <w:rFonts w:asciiTheme="majorHAnsi" w:hAnsiTheme="majorHAnsi"/>
              </w:rPr>
              <w:t xml:space="preserve"> 2007)</w:t>
            </w:r>
          </w:p>
          <w:p w14:paraId="01438125" w14:textId="77777777" w:rsidR="00C30E72" w:rsidRPr="00CA19D9" w:rsidRDefault="00C30E72" w:rsidP="00C30E72">
            <w:pPr>
              <w:spacing w:before="40" w:after="60"/>
              <w:rPr>
                <w:rFonts w:asciiTheme="majorHAnsi" w:hAnsiTheme="majorHAnsi"/>
              </w:rPr>
            </w:pPr>
            <w:r>
              <w:rPr>
                <w:rFonts w:asciiTheme="majorHAnsi" w:hAnsiTheme="majorHAnsi"/>
              </w:rPr>
              <w:t>La sévérité des symptômes et des troubles mentaux pouvant être vécus par les enfants est influencée par plusieurs facteurs. Notamment, la sévérité serait augmentée lorsque l’abus survient à un âge plus avancé, qu’il se produit à plus d’une reprise et qu’il est commis par plus d’une personne (Brière et Élliot, 2003).</w:t>
            </w:r>
          </w:p>
        </w:tc>
      </w:tr>
    </w:tbl>
    <w:p w14:paraId="3BF4E7F9" w14:textId="77777777" w:rsidR="00441689" w:rsidRDefault="00441689">
      <w:r>
        <w:br w:type="page"/>
      </w:r>
    </w:p>
    <w:tbl>
      <w:tblPr>
        <w:tblStyle w:val="Grille"/>
        <w:tblW w:w="0" w:type="auto"/>
        <w:tblLook w:val="04A0" w:firstRow="1" w:lastRow="0" w:firstColumn="1" w:lastColumn="0" w:noHBand="0" w:noVBand="1"/>
      </w:tblPr>
      <w:tblGrid>
        <w:gridCol w:w="2652"/>
        <w:gridCol w:w="6924"/>
      </w:tblGrid>
      <w:tr w:rsidR="00C30E72" w14:paraId="7A1D0649" w14:textId="77777777" w:rsidTr="00C30E72">
        <w:tc>
          <w:tcPr>
            <w:tcW w:w="2652" w:type="dxa"/>
          </w:tcPr>
          <w:p w14:paraId="3816E57F" w14:textId="57B0FD5E" w:rsidR="00C30E72" w:rsidRDefault="00C30E72" w:rsidP="00C30E72">
            <w:pPr>
              <w:spacing w:before="40" w:after="80"/>
              <w:rPr>
                <w:rFonts w:asciiTheme="majorHAnsi" w:hAnsiTheme="majorHAnsi"/>
              </w:rPr>
            </w:pPr>
            <w:r>
              <w:rPr>
                <w:rFonts w:asciiTheme="majorHAnsi" w:hAnsiTheme="majorHAnsi"/>
              </w:rPr>
              <w:t>Comportements suicidaires.</w:t>
            </w:r>
          </w:p>
        </w:tc>
        <w:tc>
          <w:tcPr>
            <w:tcW w:w="6924" w:type="dxa"/>
          </w:tcPr>
          <w:p w14:paraId="616EFE42" w14:textId="77777777" w:rsidR="00C30E72" w:rsidRDefault="00C30E72" w:rsidP="00C30E72">
            <w:pPr>
              <w:spacing w:before="40" w:after="80"/>
              <w:rPr>
                <w:rFonts w:asciiTheme="majorHAnsi" w:hAnsiTheme="majorHAnsi"/>
              </w:rPr>
            </w:pPr>
            <w:r>
              <w:rPr>
                <w:rFonts w:asciiTheme="majorHAnsi" w:hAnsiTheme="majorHAnsi"/>
              </w:rPr>
              <w:t xml:space="preserve">Les victimes d’abus physique sont plus </w:t>
            </w:r>
            <w:r w:rsidRPr="007737DB">
              <w:rPr>
                <w:rFonts w:asciiTheme="majorHAnsi" w:hAnsiTheme="majorHAnsi"/>
              </w:rPr>
              <w:t xml:space="preserve">susceptibles d’avoir des </w:t>
            </w:r>
            <w:r w:rsidRPr="007737DB">
              <w:rPr>
                <w:rFonts w:asciiTheme="majorHAnsi" w:hAnsiTheme="majorHAnsi"/>
                <w:b/>
              </w:rPr>
              <w:t>idéations suicidaires</w:t>
            </w:r>
            <w:r w:rsidRPr="007737DB">
              <w:rPr>
                <w:rFonts w:asciiTheme="majorHAnsi" w:hAnsiTheme="majorHAnsi"/>
              </w:rPr>
              <w:t xml:space="preserve"> (Kamsner et McCabe, 2000), de faire une </w:t>
            </w:r>
            <w:r w:rsidRPr="007737DB">
              <w:rPr>
                <w:rFonts w:asciiTheme="majorHAnsi" w:hAnsiTheme="majorHAnsi"/>
                <w:b/>
              </w:rPr>
              <w:t>tentative de suicide</w:t>
            </w:r>
            <w:r w:rsidRPr="007737DB">
              <w:rPr>
                <w:rFonts w:asciiTheme="majorHAnsi" w:hAnsiTheme="majorHAnsi"/>
              </w:rPr>
              <w:t xml:space="preserve"> ou un </w:t>
            </w:r>
            <w:r w:rsidRPr="007737DB">
              <w:rPr>
                <w:rFonts w:asciiTheme="majorHAnsi" w:hAnsiTheme="majorHAnsi"/>
                <w:b/>
              </w:rPr>
              <w:t>suicide complété</w:t>
            </w:r>
            <w:r w:rsidRPr="007737DB">
              <w:rPr>
                <w:rFonts w:asciiTheme="majorHAnsi" w:hAnsiTheme="majorHAnsi"/>
              </w:rPr>
              <w:t xml:space="preserve"> (</w:t>
            </w:r>
            <w:r w:rsidRPr="007737DB">
              <w:rPr>
                <w:rFonts w:asciiTheme="majorHAnsi" w:hAnsiTheme="majorHAnsi" w:cs="Times New Roman"/>
              </w:rPr>
              <w:t>Fuller-Thomson et Sawyer, 2012</w:t>
            </w:r>
            <w:r w:rsidRPr="007737DB">
              <w:rPr>
                <w:rFonts w:asciiTheme="majorHAnsi" w:hAnsiTheme="majorHAnsi"/>
              </w:rPr>
              <w:t>; Fergusson et al</w:t>
            </w:r>
            <w:r w:rsidRPr="007737DB">
              <w:rPr>
                <w:rFonts w:asciiTheme="majorHAnsi" w:hAnsiTheme="majorHAnsi"/>
                <w:i/>
              </w:rPr>
              <w:t>.,</w:t>
            </w:r>
            <w:r w:rsidRPr="007737DB">
              <w:rPr>
                <w:rFonts w:asciiTheme="majorHAnsi" w:hAnsiTheme="majorHAnsi"/>
              </w:rPr>
              <w:t xml:space="preserve"> 2008). Le risque de tentative de suicide serait 3,4 fois plus élevé chez les personnes ayant subi de l’abus physique (Shen, 2009).</w:t>
            </w:r>
          </w:p>
        </w:tc>
      </w:tr>
      <w:tr w:rsidR="00C30E72" w14:paraId="41D5CD3F" w14:textId="77777777" w:rsidTr="00C30E72">
        <w:tc>
          <w:tcPr>
            <w:tcW w:w="2652" w:type="dxa"/>
          </w:tcPr>
          <w:p w14:paraId="46871654" w14:textId="77777777" w:rsidR="00C30E72" w:rsidRDefault="00C30E72" w:rsidP="00C30E72">
            <w:pPr>
              <w:spacing w:before="40" w:after="80"/>
              <w:rPr>
                <w:rFonts w:asciiTheme="majorHAnsi" w:hAnsiTheme="majorHAnsi"/>
              </w:rPr>
            </w:pPr>
            <w:r>
              <w:rPr>
                <w:rFonts w:asciiTheme="majorHAnsi" w:hAnsiTheme="majorHAnsi"/>
              </w:rPr>
              <w:t>Abus sexuels.</w:t>
            </w:r>
          </w:p>
        </w:tc>
        <w:tc>
          <w:tcPr>
            <w:tcW w:w="6924" w:type="dxa"/>
          </w:tcPr>
          <w:p w14:paraId="47707F70" w14:textId="77777777" w:rsidR="00C30E72" w:rsidRDefault="00C30E72" w:rsidP="00C30E72">
            <w:pPr>
              <w:spacing w:before="40" w:after="80"/>
              <w:rPr>
                <w:rFonts w:asciiTheme="majorHAnsi" w:hAnsiTheme="majorHAnsi"/>
              </w:rPr>
            </w:pPr>
            <w:r w:rsidRPr="006B4268">
              <w:rPr>
                <w:rFonts w:asciiTheme="majorHAnsi" w:hAnsiTheme="majorHAnsi"/>
              </w:rPr>
              <w:t xml:space="preserve">L’abus physique semble être un facteur de risque </w:t>
            </w:r>
            <w:r>
              <w:rPr>
                <w:rFonts w:asciiTheme="majorHAnsi" w:hAnsiTheme="majorHAnsi"/>
              </w:rPr>
              <w:t>d</w:t>
            </w:r>
            <w:r w:rsidRPr="006B4268">
              <w:rPr>
                <w:rFonts w:asciiTheme="majorHAnsi" w:hAnsiTheme="majorHAnsi"/>
              </w:rPr>
              <w:t>’</w:t>
            </w:r>
            <w:r w:rsidRPr="00F379EB">
              <w:rPr>
                <w:rFonts w:asciiTheme="majorHAnsi" w:hAnsiTheme="majorHAnsi"/>
                <w:b/>
              </w:rPr>
              <w:t>abus sexuel </w:t>
            </w:r>
            <w:r w:rsidRPr="006B4268">
              <w:rPr>
                <w:rFonts w:asciiTheme="majorHAnsi" w:hAnsiTheme="majorHAnsi"/>
              </w:rPr>
              <w:t>: l’enfant physiquement abusé est souvent anxieux, en manque d’affection, en manque de nourriture, de soins et de touchers non douloureux, ce qui fait qu’il est</w:t>
            </w:r>
            <w:r>
              <w:rPr>
                <w:rFonts w:asciiTheme="majorHAnsi" w:hAnsiTheme="majorHAnsi"/>
              </w:rPr>
              <w:t xml:space="preserve"> plus</w:t>
            </w:r>
            <w:r w:rsidRPr="006B4268">
              <w:rPr>
                <w:rFonts w:asciiTheme="majorHAnsi" w:hAnsiTheme="majorHAnsi"/>
              </w:rPr>
              <w:t xml:space="preserve"> vulnérable</w:t>
            </w:r>
            <w:r>
              <w:rPr>
                <w:rFonts w:asciiTheme="majorHAnsi" w:hAnsiTheme="majorHAnsi"/>
              </w:rPr>
              <w:t xml:space="preserve"> à l’abus sexuel (Higgins et McCabe, 2003).</w:t>
            </w:r>
          </w:p>
        </w:tc>
      </w:tr>
      <w:tr w:rsidR="00C30E72" w14:paraId="296A89EC" w14:textId="77777777" w:rsidTr="00C30E72">
        <w:tc>
          <w:tcPr>
            <w:tcW w:w="2652" w:type="dxa"/>
          </w:tcPr>
          <w:p w14:paraId="422FB065" w14:textId="77777777" w:rsidR="00C30E72" w:rsidRDefault="00C30E72" w:rsidP="00C30E72">
            <w:pPr>
              <w:spacing w:before="40" w:after="80"/>
              <w:rPr>
                <w:rFonts w:asciiTheme="majorHAnsi" w:hAnsiTheme="majorHAnsi"/>
              </w:rPr>
            </w:pPr>
            <w:r>
              <w:rPr>
                <w:rFonts w:asciiTheme="majorHAnsi" w:hAnsiTheme="majorHAnsi"/>
              </w:rPr>
              <w:t xml:space="preserve">Difficultés d’attachement. </w:t>
            </w:r>
          </w:p>
        </w:tc>
        <w:tc>
          <w:tcPr>
            <w:tcW w:w="6924" w:type="dxa"/>
          </w:tcPr>
          <w:p w14:paraId="3A8EE99C" w14:textId="77777777" w:rsidR="00C30E72" w:rsidRDefault="00C30E72" w:rsidP="00C30E72">
            <w:pPr>
              <w:spacing w:before="40" w:after="80"/>
              <w:rPr>
                <w:rFonts w:asciiTheme="majorHAnsi" w:hAnsiTheme="majorHAnsi"/>
              </w:rPr>
            </w:pPr>
            <w:r>
              <w:rPr>
                <w:rFonts w:asciiTheme="majorHAnsi" w:hAnsiTheme="majorHAnsi"/>
              </w:rPr>
              <w:t>Le type d’</w:t>
            </w:r>
            <w:r w:rsidRPr="00F379EB">
              <w:rPr>
                <w:rFonts w:asciiTheme="majorHAnsi" w:hAnsiTheme="majorHAnsi"/>
                <w:b/>
              </w:rPr>
              <w:t xml:space="preserve">attachement insécure </w:t>
            </w:r>
            <w:r>
              <w:rPr>
                <w:rFonts w:asciiTheme="majorHAnsi" w:hAnsiTheme="majorHAnsi"/>
              </w:rPr>
              <w:t xml:space="preserve">est associé à l’abus physique (Feerick </w:t>
            </w:r>
            <w:r w:rsidRPr="009E54F8">
              <w:rPr>
                <w:rFonts w:asciiTheme="majorHAnsi" w:hAnsiTheme="majorHAnsi"/>
              </w:rPr>
              <w:t>et al</w:t>
            </w:r>
            <w:r w:rsidRPr="0031415A">
              <w:rPr>
                <w:rFonts w:asciiTheme="majorHAnsi" w:hAnsiTheme="majorHAnsi"/>
                <w:i/>
              </w:rPr>
              <w:t>.,</w:t>
            </w:r>
            <w:r>
              <w:rPr>
                <w:rFonts w:asciiTheme="majorHAnsi" w:hAnsiTheme="majorHAnsi"/>
              </w:rPr>
              <w:t xml:space="preserve"> 2002).</w:t>
            </w:r>
          </w:p>
          <w:p w14:paraId="17A4D420" w14:textId="77777777" w:rsidR="00C30E72" w:rsidRDefault="00C30E72" w:rsidP="00C30E72">
            <w:pPr>
              <w:spacing w:before="40" w:after="80"/>
              <w:rPr>
                <w:rFonts w:asciiTheme="majorHAnsi" w:hAnsiTheme="majorHAnsi"/>
              </w:rPr>
            </w:pPr>
            <w:r>
              <w:rPr>
                <w:rFonts w:asciiTheme="majorHAnsi" w:hAnsiTheme="majorHAnsi"/>
              </w:rPr>
              <w:t>Les enfants abusés rapportent se sentir moins attachés à leurs parents. Ils considèrent que ceux-ci sont plus contrôlants, moins soucieux de leur bien-être et moins chaleureux. Ils se sentent moins proches de leurs parents et ont une perception plus négative de leur famille en général et ont le sentiment que celle-ci a une moins bonne cohésion (Sunday et al., 2008).</w:t>
            </w:r>
          </w:p>
        </w:tc>
      </w:tr>
    </w:tbl>
    <w:p w14:paraId="7739E258" w14:textId="77777777" w:rsidR="00C30E72" w:rsidRPr="007F5547" w:rsidRDefault="00C30E72" w:rsidP="00C30E72">
      <w:pPr>
        <w:spacing w:after="0"/>
        <w:rPr>
          <w:rFonts w:asciiTheme="majorHAnsi" w:hAnsiTheme="majorHAnsi"/>
        </w:rPr>
      </w:pPr>
    </w:p>
    <w:tbl>
      <w:tblPr>
        <w:tblStyle w:val="Grille"/>
        <w:tblW w:w="0" w:type="auto"/>
        <w:tblLook w:val="04A0" w:firstRow="1" w:lastRow="0" w:firstColumn="1" w:lastColumn="0" w:noHBand="0" w:noVBand="1"/>
      </w:tblPr>
      <w:tblGrid>
        <w:gridCol w:w="2655"/>
        <w:gridCol w:w="6921"/>
      </w:tblGrid>
      <w:tr w:rsidR="00C30E72" w14:paraId="4E3C9D8F" w14:textId="77777777" w:rsidTr="00C30E72">
        <w:tc>
          <w:tcPr>
            <w:tcW w:w="9576" w:type="dxa"/>
            <w:gridSpan w:val="2"/>
            <w:shd w:val="clear" w:color="auto" w:fill="FFD243"/>
          </w:tcPr>
          <w:p w14:paraId="02AD5258" w14:textId="77777777" w:rsidR="00C30E72" w:rsidRPr="00A55400" w:rsidRDefault="00C30E72" w:rsidP="00C30E72">
            <w:pPr>
              <w:spacing w:before="60" w:after="60"/>
              <w:rPr>
                <w:rFonts w:asciiTheme="majorHAnsi" w:hAnsiTheme="majorHAnsi"/>
                <w:b/>
                <w:color w:val="C0504D" w:themeColor="accent2"/>
              </w:rPr>
            </w:pPr>
            <w:r w:rsidRPr="00FA773E">
              <w:rPr>
                <w:rFonts w:asciiTheme="majorHAnsi" w:hAnsiTheme="majorHAnsi"/>
                <w:b/>
              </w:rPr>
              <w:t xml:space="preserve">Conséquences </w:t>
            </w:r>
            <w:r>
              <w:rPr>
                <w:rFonts w:asciiTheme="majorHAnsi" w:hAnsiTheme="majorHAnsi"/>
                <w:b/>
              </w:rPr>
              <w:t>à l’âge adulte</w:t>
            </w:r>
          </w:p>
        </w:tc>
      </w:tr>
      <w:tr w:rsidR="00C30E72" w14:paraId="5A13BC23" w14:textId="77777777" w:rsidTr="00C30E72">
        <w:tc>
          <w:tcPr>
            <w:tcW w:w="2655" w:type="dxa"/>
          </w:tcPr>
          <w:p w14:paraId="06755B82" w14:textId="77777777" w:rsidR="00C30E72" w:rsidRPr="00A55400" w:rsidRDefault="00C30E72" w:rsidP="00C30E72">
            <w:pPr>
              <w:spacing w:before="40" w:after="40"/>
              <w:rPr>
                <w:rFonts w:asciiTheme="majorHAnsi" w:hAnsiTheme="majorHAnsi"/>
              </w:rPr>
            </w:pPr>
            <w:r>
              <w:rPr>
                <w:rFonts w:asciiTheme="majorHAnsi" w:hAnsiTheme="majorHAnsi"/>
              </w:rPr>
              <w:t>Revictimisation.</w:t>
            </w:r>
          </w:p>
        </w:tc>
        <w:tc>
          <w:tcPr>
            <w:tcW w:w="6921" w:type="dxa"/>
          </w:tcPr>
          <w:p w14:paraId="5F444B90" w14:textId="77777777" w:rsidR="00C30E72" w:rsidRPr="00A55400" w:rsidRDefault="00C30E72" w:rsidP="00C30E72">
            <w:pPr>
              <w:spacing w:before="40" w:after="40"/>
              <w:rPr>
                <w:rFonts w:asciiTheme="majorHAnsi" w:hAnsiTheme="majorHAnsi"/>
              </w:rPr>
            </w:pPr>
            <w:r>
              <w:rPr>
                <w:rFonts w:asciiTheme="majorHAnsi" w:hAnsiTheme="majorHAnsi"/>
              </w:rPr>
              <w:t>Il semble exister un risque de « </w:t>
            </w:r>
            <w:r w:rsidRPr="00F379EB">
              <w:rPr>
                <w:rFonts w:asciiTheme="majorHAnsi" w:hAnsiTheme="majorHAnsi"/>
                <w:b/>
              </w:rPr>
              <w:t>revictimisation</w:t>
            </w:r>
            <w:r>
              <w:rPr>
                <w:rFonts w:asciiTheme="majorHAnsi" w:hAnsiTheme="majorHAnsi"/>
              </w:rPr>
              <w:t xml:space="preserve"> » lorsqu’un enfant a été victime d’abus physique (Milner </w:t>
            </w:r>
            <w:r w:rsidRPr="009E54F8">
              <w:rPr>
                <w:rFonts w:asciiTheme="majorHAnsi" w:hAnsiTheme="majorHAnsi"/>
              </w:rPr>
              <w:t>et al.,</w:t>
            </w:r>
            <w:r>
              <w:rPr>
                <w:rFonts w:asciiTheme="majorHAnsi" w:hAnsiTheme="majorHAnsi"/>
                <w:i/>
              </w:rPr>
              <w:t xml:space="preserve"> </w:t>
            </w:r>
            <w:r w:rsidRPr="003610C8">
              <w:rPr>
                <w:rFonts w:asciiTheme="majorHAnsi" w:hAnsiTheme="majorHAnsi"/>
              </w:rPr>
              <w:t>2010</w:t>
            </w:r>
            <w:r>
              <w:rPr>
                <w:rFonts w:asciiTheme="majorHAnsi" w:hAnsiTheme="majorHAnsi"/>
              </w:rPr>
              <w:t xml:space="preserve">). Une fois adulte, la victimisation serait plus fréquente chez les personnes ayant vécu des abus physiques durant leur enfance (Brière et Élliot, 2003). Par exemple, le fait d’avoir été victime d’abus physique durant son enfance prédirait la violence conjugale à l’âge adulte (Feerick, Haugaard et Hien, 2002; Herrenkohl </w:t>
            </w:r>
            <w:r w:rsidRPr="009E54F8">
              <w:rPr>
                <w:rFonts w:asciiTheme="majorHAnsi" w:hAnsiTheme="majorHAnsi"/>
              </w:rPr>
              <w:t>et al</w:t>
            </w:r>
            <w:r w:rsidRPr="00221BDC">
              <w:rPr>
                <w:rFonts w:asciiTheme="majorHAnsi" w:hAnsiTheme="majorHAnsi"/>
                <w:i/>
              </w:rPr>
              <w:t>.,</w:t>
            </w:r>
            <w:r>
              <w:rPr>
                <w:rFonts w:asciiTheme="majorHAnsi" w:hAnsiTheme="majorHAnsi"/>
              </w:rPr>
              <w:t xml:space="preserve"> 2008; Runyon </w:t>
            </w:r>
            <w:r w:rsidRPr="009E54F8">
              <w:rPr>
                <w:rFonts w:asciiTheme="majorHAnsi" w:hAnsiTheme="majorHAnsi"/>
              </w:rPr>
              <w:t>et al</w:t>
            </w:r>
            <w:r w:rsidRPr="002C2C2A">
              <w:rPr>
                <w:rFonts w:asciiTheme="majorHAnsi" w:hAnsiTheme="majorHAnsi"/>
                <w:i/>
              </w:rPr>
              <w:t>.,</w:t>
            </w:r>
            <w:r>
              <w:rPr>
                <w:rFonts w:asciiTheme="majorHAnsi" w:hAnsiTheme="majorHAnsi"/>
              </w:rPr>
              <w:t xml:space="preserve"> 2006).</w:t>
            </w:r>
          </w:p>
        </w:tc>
      </w:tr>
      <w:tr w:rsidR="00C30E72" w14:paraId="23179E57" w14:textId="77777777" w:rsidTr="00C30E72">
        <w:tc>
          <w:tcPr>
            <w:tcW w:w="2655" w:type="dxa"/>
          </w:tcPr>
          <w:p w14:paraId="422568FA" w14:textId="77777777" w:rsidR="00C30E72" w:rsidRDefault="00C30E72" w:rsidP="00C30E72">
            <w:pPr>
              <w:spacing w:before="40" w:after="40"/>
              <w:rPr>
                <w:rFonts w:asciiTheme="majorHAnsi" w:hAnsiTheme="majorHAnsi"/>
              </w:rPr>
            </w:pPr>
            <w:r>
              <w:rPr>
                <w:rFonts w:asciiTheme="majorHAnsi" w:hAnsiTheme="majorHAnsi"/>
              </w:rPr>
              <w:t>Risque de devenir un adulte violent.</w:t>
            </w:r>
          </w:p>
        </w:tc>
        <w:tc>
          <w:tcPr>
            <w:tcW w:w="6921" w:type="dxa"/>
          </w:tcPr>
          <w:p w14:paraId="303905A1" w14:textId="77777777" w:rsidR="00C30E72" w:rsidRPr="00FA773E" w:rsidRDefault="00C30E72" w:rsidP="00C30E72">
            <w:pPr>
              <w:spacing w:before="40" w:after="40"/>
              <w:rPr>
                <w:rFonts w:asciiTheme="majorHAnsi" w:hAnsiTheme="majorHAnsi"/>
                <w:spacing w:val="-2"/>
              </w:rPr>
            </w:pPr>
            <w:r w:rsidRPr="00FA773E">
              <w:rPr>
                <w:rFonts w:asciiTheme="majorHAnsi" w:hAnsiTheme="majorHAnsi"/>
                <w:spacing w:val="-2"/>
              </w:rPr>
              <w:t xml:space="preserve">La violence interpersonnelle est susceptible de s’intensifier </w:t>
            </w:r>
            <w:r>
              <w:rPr>
                <w:rFonts w:asciiTheme="majorHAnsi" w:hAnsiTheme="majorHAnsi"/>
                <w:spacing w:val="-2"/>
              </w:rPr>
              <w:t>au cours</w:t>
            </w:r>
            <w:r w:rsidRPr="00FA773E">
              <w:rPr>
                <w:rFonts w:asciiTheme="majorHAnsi" w:hAnsiTheme="majorHAnsi"/>
                <w:spacing w:val="-2"/>
              </w:rPr>
              <w:t xml:space="preserve"> de la vie</w:t>
            </w:r>
            <w:r>
              <w:rPr>
                <w:rFonts w:asciiTheme="majorHAnsi" w:hAnsiTheme="majorHAnsi"/>
                <w:spacing w:val="-2"/>
              </w:rPr>
              <w:t xml:space="preserve"> des enfants abusés</w:t>
            </w:r>
            <w:r w:rsidRPr="00FA773E">
              <w:rPr>
                <w:rFonts w:asciiTheme="majorHAnsi" w:hAnsiTheme="majorHAnsi"/>
                <w:spacing w:val="-2"/>
              </w:rPr>
              <w:t xml:space="preserve">, comme le démontrent les études portant sur l’abus physique durant l’enfance et les comportements criminels à l’adolescence et à l’âge adulte. Ces études proposent que l’abus physique n’entraîne pas nécessairement des répercussions négatives dans l’immédiat, mais qu’il peut conduire à des difficultés persistantes à l’âge adulte, ou encore à des difficultés dans les relations futures de la victime (Runyon </w:t>
            </w:r>
            <w:r w:rsidRPr="009E54F8">
              <w:rPr>
                <w:rFonts w:asciiTheme="majorHAnsi" w:hAnsiTheme="majorHAnsi"/>
                <w:spacing w:val="-2"/>
              </w:rPr>
              <w:t>et al</w:t>
            </w:r>
            <w:r w:rsidRPr="00FA773E">
              <w:rPr>
                <w:rFonts w:asciiTheme="majorHAnsi" w:hAnsiTheme="majorHAnsi"/>
                <w:i/>
                <w:spacing w:val="-2"/>
              </w:rPr>
              <w:t>.,</w:t>
            </w:r>
            <w:r w:rsidRPr="00FA773E">
              <w:rPr>
                <w:rFonts w:asciiTheme="majorHAnsi" w:hAnsiTheme="majorHAnsi"/>
                <w:spacing w:val="-2"/>
              </w:rPr>
              <w:t xml:space="preserve"> 2006).</w:t>
            </w:r>
          </w:p>
          <w:p w14:paraId="1699BDEB" w14:textId="77777777" w:rsidR="00C30E72" w:rsidRDefault="00C30E72" w:rsidP="00C30E72">
            <w:pPr>
              <w:spacing w:before="40" w:after="40"/>
              <w:rPr>
                <w:rFonts w:asciiTheme="majorHAnsi" w:hAnsiTheme="majorHAnsi"/>
              </w:rPr>
            </w:pPr>
            <w:r>
              <w:rPr>
                <w:rFonts w:asciiTheme="majorHAnsi" w:hAnsiTheme="majorHAnsi"/>
              </w:rPr>
              <w:t xml:space="preserve">Ces enfants sont </w:t>
            </w:r>
            <w:r w:rsidRPr="006A7DEE">
              <w:rPr>
                <w:rFonts w:asciiTheme="majorHAnsi" w:hAnsiTheme="majorHAnsi"/>
                <w:b/>
              </w:rPr>
              <w:t>3 fois plus à risque de perpétrer des abus physiques</w:t>
            </w:r>
            <w:r>
              <w:rPr>
                <w:rFonts w:asciiTheme="majorHAnsi" w:hAnsiTheme="majorHAnsi"/>
              </w:rPr>
              <w:t xml:space="preserve"> à leur tour une fois devenu parents, ce qui supporte la théorie de la transmission intergénérationnelle de l’abus physique (Milner </w:t>
            </w:r>
            <w:r w:rsidRPr="009E54F8">
              <w:rPr>
                <w:rFonts w:asciiTheme="majorHAnsi" w:hAnsiTheme="majorHAnsi"/>
              </w:rPr>
              <w:t>et al</w:t>
            </w:r>
            <w:r w:rsidRPr="009B0F4B">
              <w:rPr>
                <w:rFonts w:asciiTheme="majorHAnsi" w:hAnsiTheme="majorHAnsi"/>
                <w:i/>
              </w:rPr>
              <w:t>.,</w:t>
            </w:r>
            <w:r>
              <w:rPr>
                <w:rFonts w:asciiTheme="majorHAnsi" w:hAnsiTheme="majorHAnsi"/>
              </w:rPr>
              <w:t xml:space="preserve"> 2010).</w:t>
            </w:r>
          </w:p>
        </w:tc>
      </w:tr>
    </w:tbl>
    <w:p w14:paraId="5C222B66" w14:textId="77777777" w:rsidR="00C30E72" w:rsidRPr="007F5547" w:rsidRDefault="00C30E72" w:rsidP="00C30E72">
      <w:pPr>
        <w:spacing w:after="0"/>
        <w:rPr>
          <w:rFonts w:asciiTheme="majorHAnsi" w:hAnsiTheme="majorHAnsi"/>
        </w:rPr>
      </w:pPr>
    </w:p>
    <w:p w14:paraId="25E7BFF3" w14:textId="77777777" w:rsidR="00C30E72" w:rsidRPr="007F5547" w:rsidRDefault="00C30E72" w:rsidP="00C30E72">
      <w:pPr>
        <w:rPr>
          <w:rFonts w:asciiTheme="majorHAnsi" w:hAnsiTheme="majorHAnsi"/>
          <w:b/>
          <w:sz w:val="28"/>
        </w:rPr>
      </w:pPr>
      <w:r w:rsidRPr="007F5547">
        <w:rPr>
          <w:rFonts w:asciiTheme="majorHAnsi" w:hAnsiTheme="majorHAnsi"/>
          <w:b/>
          <w:sz w:val="28"/>
        </w:rPr>
        <w:br w:type="page"/>
      </w:r>
    </w:p>
    <w:p w14:paraId="08AFE06D" w14:textId="0EDF94FD" w:rsidR="003A7CC8" w:rsidRPr="00403FF1" w:rsidRDefault="006A46E2" w:rsidP="00403FF1">
      <w:pPr>
        <w:spacing w:after="0"/>
        <w:jc w:val="center"/>
        <w:rPr>
          <w:b/>
          <w:sz w:val="36"/>
          <w:szCs w:val="36"/>
        </w:rPr>
      </w:pPr>
      <w:r w:rsidRPr="00403FF1">
        <w:rPr>
          <w:b/>
          <w:sz w:val="36"/>
          <w:szCs w:val="36"/>
        </w:rPr>
        <w:t>Carte 3</w:t>
      </w:r>
    </w:p>
    <w:p w14:paraId="5E4157FD" w14:textId="77777777" w:rsidR="003A7CC8" w:rsidRDefault="003A7CC8" w:rsidP="00BC7D54">
      <w:pPr>
        <w:spacing w:after="0"/>
      </w:pPr>
    </w:p>
    <w:tbl>
      <w:tblPr>
        <w:tblStyle w:val="Grille"/>
        <w:tblW w:w="0" w:type="auto"/>
        <w:tblLayout w:type="fixed"/>
        <w:tblLook w:val="04A0" w:firstRow="1" w:lastRow="0" w:firstColumn="1" w:lastColumn="0" w:noHBand="0" w:noVBand="1"/>
      </w:tblPr>
      <w:tblGrid>
        <w:gridCol w:w="2518"/>
        <w:gridCol w:w="7058"/>
      </w:tblGrid>
      <w:tr w:rsidR="00612E1C" w:rsidRPr="00612E1C" w14:paraId="2F39C4B9" w14:textId="77777777" w:rsidTr="007737DB">
        <w:tc>
          <w:tcPr>
            <w:tcW w:w="9576" w:type="dxa"/>
            <w:gridSpan w:val="2"/>
            <w:shd w:val="clear" w:color="auto" w:fill="FA7406"/>
          </w:tcPr>
          <w:p w14:paraId="0BD96D10" w14:textId="77777777" w:rsidR="00AB2B2B" w:rsidRPr="00612E1C" w:rsidRDefault="006B6C3A" w:rsidP="00BC7D54">
            <w:pPr>
              <w:spacing w:before="40" w:after="40"/>
              <w:rPr>
                <w:rFonts w:asciiTheme="majorHAnsi" w:hAnsiTheme="majorHAnsi"/>
                <w:b/>
                <w:color w:val="FFFFFF" w:themeColor="background1"/>
              </w:rPr>
            </w:pPr>
            <w:r w:rsidRPr="009D63B2">
              <w:rPr>
                <w:rFonts w:asciiTheme="majorHAnsi" w:hAnsiTheme="majorHAnsi"/>
                <w:b/>
              </w:rPr>
              <w:t>V</w:t>
            </w:r>
            <w:r w:rsidR="008C1678" w:rsidRPr="009D63B2">
              <w:rPr>
                <w:rFonts w:asciiTheme="majorHAnsi" w:hAnsiTheme="majorHAnsi"/>
                <w:b/>
              </w:rPr>
              <w:t xml:space="preserve">ulnérabilités </w:t>
            </w:r>
            <w:r w:rsidRPr="009D63B2">
              <w:rPr>
                <w:rFonts w:asciiTheme="majorHAnsi" w:hAnsiTheme="majorHAnsi"/>
                <w:b/>
              </w:rPr>
              <w:t>familiales</w:t>
            </w:r>
          </w:p>
        </w:tc>
      </w:tr>
      <w:tr w:rsidR="00221F35" w14:paraId="6BEA98EC" w14:textId="77777777" w:rsidTr="007737DB">
        <w:tc>
          <w:tcPr>
            <w:tcW w:w="2518" w:type="dxa"/>
          </w:tcPr>
          <w:p w14:paraId="563CB2BD" w14:textId="77777777" w:rsidR="00221F35" w:rsidRDefault="00F6509A" w:rsidP="00BC7D54">
            <w:pPr>
              <w:spacing w:before="40" w:after="80"/>
              <w:rPr>
                <w:rFonts w:asciiTheme="majorHAnsi" w:hAnsiTheme="majorHAnsi"/>
              </w:rPr>
            </w:pPr>
            <w:r>
              <w:rPr>
                <w:rFonts w:asciiTheme="majorHAnsi" w:hAnsiTheme="majorHAnsi"/>
              </w:rPr>
              <w:t>Nombreux</w:t>
            </w:r>
            <w:r w:rsidR="00946352">
              <w:rPr>
                <w:rFonts w:asciiTheme="majorHAnsi" w:hAnsiTheme="majorHAnsi"/>
              </w:rPr>
              <w:t xml:space="preserve"> enfants.</w:t>
            </w:r>
          </w:p>
        </w:tc>
        <w:tc>
          <w:tcPr>
            <w:tcW w:w="7058" w:type="dxa"/>
          </w:tcPr>
          <w:p w14:paraId="71A1EC13" w14:textId="77777777" w:rsidR="00A57D09" w:rsidRPr="00AB2B2B" w:rsidRDefault="00A545E1" w:rsidP="00A545E1">
            <w:pPr>
              <w:spacing w:before="40" w:after="60"/>
              <w:rPr>
                <w:rFonts w:asciiTheme="majorHAnsi" w:hAnsiTheme="majorHAnsi"/>
              </w:rPr>
            </w:pPr>
            <w:r>
              <w:rPr>
                <w:rFonts w:asciiTheme="majorHAnsi" w:hAnsiTheme="majorHAnsi"/>
              </w:rPr>
              <w:t xml:space="preserve">Une famille </w:t>
            </w:r>
            <w:r w:rsidR="00D304FB">
              <w:rPr>
                <w:rFonts w:asciiTheme="majorHAnsi" w:hAnsiTheme="majorHAnsi"/>
              </w:rPr>
              <w:t>de plus d’un enfant est associée à un plus haut risque d’abus physique (</w:t>
            </w:r>
            <w:r w:rsidR="00031F38">
              <w:rPr>
                <w:rFonts w:asciiTheme="majorHAnsi" w:hAnsiTheme="majorHAnsi"/>
              </w:rPr>
              <w:t xml:space="preserve">Berger, 2005; </w:t>
            </w:r>
            <w:r w:rsidR="00D304FB">
              <w:rPr>
                <w:rFonts w:asciiTheme="majorHAnsi" w:hAnsiTheme="majorHAnsi"/>
              </w:rPr>
              <w:t xml:space="preserve">Black </w:t>
            </w:r>
            <w:r w:rsidR="00A7493C" w:rsidRPr="009E54F8">
              <w:rPr>
                <w:rFonts w:asciiTheme="majorHAnsi" w:hAnsiTheme="majorHAnsi"/>
              </w:rPr>
              <w:t>et al</w:t>
            </w:r>
            <w:r w:rsidR="00D304FB" w:rsidRPr="00D304FB">
              <w:rPr>
                <w:rFonts w:asciiTheme="majorHAnsi" w:hAnsiTheme="majorHAnsi"/>
                <w:i/>
              </w:rPr>
              <w:t>.,</w:t>
            </w:r>
            <w:r w:rsidR="00D304FB">
              <w:rPr>
                <w:rFonts w:asciiTheme="majorHAnsi" w:hAnsiTheme="majorHAnsi"/>
              </w:rPr>
              <w:t xml:space="preserve"> 2001; </w:t>
            </w:r>
            <w:r w:rsidR="00B41904">
              <w:rPr>
                <w:rFonts w:asciiTheme="majorHAnsi" w:hAnsiTheme="majorHAnsi"/>
              </w:rPr>
              <w:t xml:space="preserve">Springer </w:t>
            </w:r>
            <w:r w:rsidR="00A7493C" w:rsidRPr="009E54F8">
              <w:rPr>
                <w:rFonts w:asciiTheme="majorHAnsi" w:hAnsiTheme="majorHAnsi"/>
              </w:rPr>
              <w:t>et al</w:t>
            </w:r>
            <w:r w:rsidR="00B41904" w:rsidRPr="00B41904">
              <w:rPr>
                <w:rFonts w:asciiTheme="majorHAnsi" w:hAnsiTheme="majorHAnsi"/>
                <w:i/>
              </w:rPr>
              <w:t>.,</w:t>
            </w:r>
            <w:r w:rsidR="00B41904">
              <w:rPr>
                <w:rFonts w:asciiTheme="majorHAnsi" w:hAnsiTheme="majorHAnsi"/>
              </w:rPr>
              <w:t xml:space="preserve"> 2007; Tajima, 2002; </w:t>
            </w:r>
            <w:r w:rsidR="00D304FB">
              <w:rPr>
                <w:rFonts w:asciiTheme="majorHAnsi" w:hAnsiTheme="majorHAnsi"/>
              </w:rPr>
              <w:t>Tucker et Rodriguez, 2014).</w:t>
            </w:r>
          </w:p>
        </w:tc>
      </w:tr>
      <w:tr w:rsidR="00AB2B2B" w14:paraId="3B54E5E9" w14:textId="77777777" w:rsidTr="007737DB">
        <w:tc>
          <w:tcPr>
            <w:tcW w:w="2518" w:type="dxa"/>
          </w:tcPr>
          <w:p w14:paraId="21F99809" w14:textId="77777777" w:rsidR="00AB2B2B" w:rsidRPr="00AB2B2B" w:rsidRDefault="00AB2B2B" w:rsidP="00BC7D54">
            <w:pPr>
              <w:spacing w:before="40" w:after="80"/>
              <w:rPr>
                <w:rFonts w:asciiTheme="majorHAnsi" w:hAnsiTheme="majorHAnsi"/>
              </w:rPr>
            </w:pPr>
            <w:r>
              <w:rPr>
                <w:rFonts w:asciiTheme="majorHAnsi" w:hAnsiTheme="majorHAnsi"/>
              </w:rPr>
              <w:t>Recomposition familiale.</w:t>
            </w:r>
          </w:p>
        </w:tc>
        <w:tc>
          <w:tcPr>
            <w:tcW w:w="7058" w:type="dxa"/>
          </w:tcPr>
          <w:p w14:paraId="7F4A664F" w14:textId="77777777" w:rsidR="00A57D09" w:rsidRDefault="00D304FB" w:rsidP="00EE4C22">
            <w:pPr>
              <w:spacing w:before="40" w:after="60"/>
              <w:rPr>
                <w:rFonts w:asciiTheme="majorHAnsi" w:hAnsiTheme="majorHAnsi"/>
              </w:rPr>
            </w:pPr>
            <w:r>
              <w:rPr>
                <w:rFonts w:asciiTheme="majorHAnsi" w:hAnsiTheme="majorHAnsi"/>
              </w:rPr>
              <w:t xml:space="preserve">La prévalence d’abus physique </w:t>
            </w:r>
            <w:r w:rsidR="00946352">
              <w:rPr>
                <w:rFonts w:asciiTheme="majorHAnsi" w:hAnsiTheme="majorHAnsi"/>
              </w:rPr>
              <w:t>serait</w:t>
            </w:r>
            <w:r>
              <w:rPr>
                <w:rFonts w:asciiTheme="majorHAnsi" w:hAnsiTheme="majorHAnsi"/>
              </w:rPr>
              <w:t xml:space="preserve"> plus élevée dans les </w:t>
            </w:r>
            <w:r w:rsidRPr="00F41858">
              <w:rPr>
                <w:rFonts w:asciiTheme="majorHAnsi" w:hAnsiTheme="majorHAnsi"/>
                <w:b/>
              </w:rPr>
              <w:t>familles recomposées</w:t>
            </w:r>
            <w:r>
              <w:rPr>
                <w:rFonts w:asciiTheme="majorHAnsi" w:hAnsiTheme="majorHAnsi"/>
              </w:rPr>
              <w:t xml:space="preserve"> (Stith </w:t>
            </w:r>
            <w:r w:rsidR="00A7493C" w:rsidRPr="009E54F8">
              <w:rPr>
                <w:rFonts w:asciiTheme="majorHAnsi" w:hAnsiTheme="majorHAnsi"/>
              </w:rPr>
              <w:t>et al.,</w:t>
            </w:r>
            <w:r>
              <w:rPr>
                <w:rFonts w:asciiTheme="majorHAnsi" w:hAnsiTheme="majorHAnsi"/>
              </w:rPr>
              <w:t xml:space="preserve"> 2009).</w:t>
            </w:r>
            <w:r w:rsidR="00395532">
              <w:rPr>
                <w:rFonts w:asciiTheme="majorHAnsi" w:hAnsiTheme="majorHAnsi"/>
              </w:rPr>
              <w:t xml:space="preserve"> </w:t>
            </w:r>
          </w:p>
          <w:p w14:paraId="6443EB1E" w14:textId="77777777" w:rsidR="00AD18D8" w:rsidRDefault="00A57D09" w:rsidP="00EE4C22">
            <w:pPr>
              <w:spacing w:before="40" w:after="60"/>
              <w:rPr>
                <w:rFonts w:asciiTheme="majorHAnsi" w:hAnsiTheme="majorHAnsi"/>
              </w:rPr>
            </w:pPr>
            <w:r>
              <w:rPr>
                <w:rFonts w:asciiTheme="majorHAnsi" w:hAnsiTheme="majorHAnsi"/>
              </w:rPr>
              <w:t>Les</w:t>
            </w:r>
            <w:r w:rsidR="00395532">
              <w:rPr>
                <w:rFonts w:asciiTheme="majorHAnsi" w:hAnsiTheme="majorHAnsi"/>
              </w:rPr>
              <w:t xml:space="preserve"> enfants </w:t>
            </w:r>
            <w:r w:rsidR="00395532" w:rsidRPr="00F41858">
              <w:rPr>
                <w:rFonts w:asciiTheme="majorHAnsi" w:hAnsiTheme="majorHAnsi"/>
                <w:b/>
              </w:rPr>
              <w:t>vivant avec un beau-parent</w:t>
            </w:r>
            <w:r w:rsidR="00395532">
              <w:rPr>
                <w:rFonts w:asciiTheme="majorHAnsi" w:hAnsiTheme="majorHAnsi"/>
              </w:rPr>
              <w:t xml:space="preserve"> seraient 2,3 fois plus à risque (Annerbäck</w:t>
            </w:r>
            <w:r w:rsidR="00785D55">
              <w:rPr>
                <w:rFonts w:asciiTheme="majorHAnsi" w:hAnsiTheme="majorHAnsi"/>
              </w:rPr>
              <w:t>, Wingren</w:t>
            </w:r>
            <w:r w:rsidR="00395532">
              <w:rPr>
                <w:rFonts w:asciiTheme="majorHAnsi" w:hAnsiTheme="majorHAnsi"/>
              </w:rPr>
              <w:t xml:space="preserve"> </w:t>
            </w:r>
            <w:r w:rsidR="00A7493C" w:rsidRPr="009E54F8">
              <w:rPr>
                <w:rFonts w:asciiTheme="majorHAnsi" w:hAnsiTheme="majorHAnsi"/>
              </w:rPr>
              <w:t>et al.,</w:t>
            </w:r>
            <w:r w:rsidR="00395532">
              <w:rPr>
                <w:rFonts w:asciiTheme="majorHAnsi" w:hAnsiTheme="majorHAnsi"/>
              </w:rPr>
              <w:t xml:space="preserve"> 2010).</w:t>
            </w:r>
            <w:r w:rsidR="001B14EC">
              <w:rPr>
                <w:rFonts w:asciiTheme="majorHAnsi" w:hAnsiTheme="majorHAnsi"/>
              </w:rPr>
              <w:t xml:space="preserve"> Néanmoins, les résultats des différentes études divergent. </w:t>
            </w:r>
          </w:p>
          <w:p w14:paraId="1C9FD902" w14:textId="77777777" w:rsidR="00A57D09" w:rsidRPr="00AB2B2B" w:rsidRDefault="004E01DD" w:rsidP="004E01DD">
            <w:pPr>
              <w:spacing w:before="40" w:after="60"/>
              <w:rPr>
                <w:rFonts w:asciiTheme="majorHAnsi" w:hAnsiTheme="majorHAnsi"/>
              </w:rPr>
            </w:pPr>
            <w:r>
              <w:rPr>
                <w:rFonts w:asciiTheme="majorHAnsi" w:hAnsiTheme="majorHAnsi"/>
                <w:u w:val="single"/>
              </w:rPr>
              <w:t>Les résultats d</w:t>
            </w:r>
            <w:r w:rsidRPr="00C373F4">
              <w:rPr>
                <w:rFonts w:asciiTheme="majorHAnsi" w:hAnsiTheme="majorHAnsi"/>
                <w:u w:val="single"/>
              </w:rPr>
              <w:t xml:space="preserve">’autres </w:t>
            </w:r>
            <w:r w:rsidR="001B14EC" w:rsidRPr="00C373F4">
              <w:rPr>
                <w:rFonts w:asciiTheme="majorHAnsi" w:hAnsiTheme="majorHAnsi"/>
                <w:u w:val="single"/>
              </w:rPr>
              <w:t xml:space="preserve">études </w:t>
            </w:r>
            <w:r>
              <w:rPr>
                <w:rFonts w:asciiTheme="majorHAnsi" w:hAnsiTheme="majorHAnsi"/>
                <w:u w:val="single"/>
              </w:rPr>
              <w:t>avancent</w:t>
            </w:r>
            <w:r w:rsidRPr="00C373F4">
              <w:rPr>
                <w:rFonts w:asciiTheme="majorHAnsi" w:hAnsiTheme="majorHAnsi"/>
                <w:u w:val="single"/>
              </w:rPr>
              <w:t xml:space="preserve"> </w:t>
            </w:r>
            <w:r w:rsidR="001B14EC" w:rsidRPr="00C373F4">
              <w:rPr>
                <w:rFonts w:asciiTheme="majorHAnsi" w:hAnsiTheme="majorHAnsi"/>
                <w:u w:val="single"/>
              </w:rPr>
              <w:t xml:space="preserve">plutôt que le risque d’abus </w:t>
            </w:r>
            <w:r>
              <w:rPr>
                <w:rFonts w:asciiTheme="majorHAnsi" w:hAnsiTheme="majorHAnsi"/>
                <w:u w:val="single"/>
              </w:rPr>
              <w:t>serait</w:t>
            </w:r>
            <w:r w:rsidRPr="00C373F4">
              <w:rPr>
                <w:rFonts w:asciiTheme="majorHAnsi" w:hAnsiTheme="majorHAnsi"/>
                <w:u w:val="single"/>
              </w:rPr>
              <w:t xml:space="preserve"> </w:t>
            </w:r>
            <w:r w:rsidR="001B14EC" w:rsidRPr="00C373F4">
              <w:rPr>
                <w:rFonts w:asciiTheme="majorHAnsi" w:hAnsiTheme="majorHAnsi"/>
                <w:u w:val="single"/>
              </w:rPr>
              <w:t>le même, indépendamment du type de famille (recomposée, monoparentale, etc.)</w:t>
            </w:r>
            <w:r w:rsidR="001B14EC">
              <w:rPr>
                <w:rFonts w:asciiTheme="majorHAnsi" w:hAnsiTheme="majorHAnsi"/>
              </w:rPr>
              <w:t xml:space="preserve"> (C</w:t>
            </w:r>
            <w:r w:rsidR="00AD18D8">
              <w:rPr>
                <w:rFonts w:asciiTheme="majorHAnsi" w:hAnsiTheme="majorHAnsi"/>
              </w:rPr>
              <w:t>laxton-Oldfield et Whitt, 200</w:t>
            </w:r>
            <w:r w:rsidR="007E14E6">
              <w:rPr>
                <w:rFonts w:asciiTheme="majorHAnsi" w:hAnsiTheme="majorHAnsi"/>
              </w:rPr>
              <w:t>4</w:t>
            </w:r>
            <w:r w:rsidR="00AD18D8">
              <w:rPr>
                <w:rFonts w:asciiTheme="majorHAnsi" w:hAnsiTheme="majorHAnsi"/>
              </w:rPr>
              <w:t>) (étude unique).</w:t>
            </w:r>
          </w:p>
        </w:tc>
      </w:tr>
      <w:tr w:rsidR="00AB2B2B" w14:paraId="18F9E571" w14:textId="77777777" w:rsidTr="007737DB">
        <w:tc>
          <w:tcPr>
            <w:tcW w:w="2518" w:type="dxa"/>
          </w:tcPr>
          <w:p w14:paraId="430500B9" w14:textId="77777777" w:rsidR="00AB2B2B" w:rsidRPr="00AB2B2B" w:rsidRDefault="00AB2B2B" w:rsidP="00BC7D54">
            <w:pPr>
              <w:spacing w:before="40" w:after="80"/>
              <w:rPr>
                <w:rFonts w:asciiTheme="majorHAnsi" w:hAnsiTheme="majorHAnsi"/>
              </w:rPr>
            </w:pPr>
            <w:r>
              <w:rPr>
                <w:rFonts w:asciiTheme="majorHAnsi" w:hAnsiTheme="majorHAnsi"/>
              </w:rPr>
              <w:t>Monoparentalité.</w:t>
            </w:r>
          </w:p>
        </w:tc>
        <w:tc>
          <w:tcPr>
            <w:tcW w:w="7058" w:type="dxa"/>
          </w:tcPr>
          <w:p w14:paraId="196941E8" w14:textId="77777777" w:rsidR="00C53202" w:rsidRDefault="00C53202" w:rsidP="00C53202">
            <w:pPr>
              <w:spacing w:before="40" w:after="60"/>
              <w:rPr>
                <w:rFonts w:asciiTheme="majorHAnsi" w:hAnsiTheme="majorHAnsi"/>
              </w:rPr>
            </w:pPr>
            <w:r w:rsidRPr="004007E0">
              <w:rPr>
                <w:rFonts w:asciiTheme="majorHAnsi" w:hAnsiTheme="majorHAnsi"/>
                <w:b/>
              </w:rPr>
              <w:t>L’absence du père</w:t>
            </w:r>
            <w:r w:rsidRPr="004007E0">
              <w:rPr>
                <w:rFonts w:asciiTheme="majorHAnsi" w:hAnsiTheme="majorHAnsi"/>
              </w:rPr>
              <w:t xml:space="preserve"> est associée à un faible niveau de revenu familial et de soutien émotionnel, ce qui peut affecter la capacité de la mère à prendre soin de ses enfants et augmenter la probabilité qu’elle </w:t>
            </w:r>
            <w:r w:rsidRPr="004007E0">
              <w:rPr>
                <w:rFonts w:asciiTheme="majorHAnsi" w:hAnsiTheme="majorHAnsi"/>
                <w:b/>
              </w:rPr>
              <w:t>agisse de manière coercitive et abusive</w:t>
            </w:r>
            <w:r w:rsidRPr="004007E0">
              <w:rPr>
                <w:rFonts w:asciiTheme="majorHAnsi" w:hAnsiTheme="majorHAnsi"/>
              </w:rPr>
              <w:t>.</w:t>
            </w:r>
          </w:p>
          <w:p w14:paraId="31F99452" w14:textId="77777777" w:rsidR="006A1170" w:rsidRDefault="00031F38" w:rsidP="00EE4C22">
            <w:pPr>
              <w:spacing w:before="40" w:after="60"/>
              <w:rPr>
                <w:rFonts w:asciiTheme="majorHAnsi" w:hAnsiTheme="majorHAnsi"/>
              </w:rPr>
            </w:pPr>
            <w:r>
              <w:rPr>
                <w:rFonts w:asciiTheme="majorHAnsi" w:hAnsiTheme="majorHAnsi"/>
              </w:rPr>
              <w:t xml:space="preserve">La </w:t>
            </w:r>
            <w:r w:rsidRPr="00F41858">
              <w:rPr>
                <w:rFonts w:asciiTheme="majorHAnsi" w:hAnsiTheme="majorHAnsi"/>
                <w:b/>
              </w:rPr>
              <w:t>monoparentalité</w:t>
            </w:r>
            <w:r>
              <w:rPr>
                <w:rFonts w:asciiTheme="majorHAnsi" w:hAnsiTheme="majorHAnsi"/>
              </w:rPr>
              <w:t xml:space="preserve"> augmente le risque d’abus physique (</w:t>
            </w:r>
            <w:r w:rsidR="00411596">
              <w:rPr>
                <w:rFonts w:asciiTheme="majorHAnsi" w:hAnsiTheme="majorHAnsi"/>
              </w:rPr>
              <w:t xml:space="preserve">Dufour </w:t>
            </w:r>
            <w:r w:rsidR="00A7493C" w:rsidRPr="009E54F8">
              <w:rPr>
                <w:rFonts w:asciiTheme="majorHAnsi" w:hAnsiTheme="majorHAnsi"/>
              </w:rPr>
              <w:t>et al</w:t>
            </w:r>
            <w:r w:rsidR="00411596" w:rsidRPr="00411596">
              <w:rPr>
                <w:rFonts w:asciiTheme="majorHAnsi" w:hAnsiTheme="majorHAnsi"/>
                <w:i/>
              </w:rPr>
              <w:t>.,</w:t>
            </w:r>
            <w:r w:rsidR="00411596">
              <w:rPr>
                <w:rFonts w:asciiTheme="majorHAnsi" w:hAnsiTheme="majorHAnsi"/>
              </w:rPr>
              <w:t xml:space="preserve"> 2011; </w:t>
            </w:r>
            <w:r>
              <w:rPr>
                <w:rFonts w:asciiTheme="majorHAnsi" w:hAnsiTheme="majorHAnsi"/>
              </w:rPr>
              <w:t>Guterman et Lee, 2005; Tajima, 2002</w:t>
            </w:r>
            <w:r w:rsidR="00D04187">
              <w:rPr>
                <w:rFonts w:asciiTheme="majorHAnsi" w:hAnsiTheme="majorHAnsi"/>
              </w:rPr>
              <w:t>; Tuker et Rodriguez, 2014</w:t>
            </w:r>
            <w:r>
              <w:rPr>
                <w:rFonts w:asciiTheme="majorHAnsi" w:hAnsiTheme="majorHAnsi"/>
              </w:rPr>
              <w:t>).</w:t>
            </w:r>
            <w:r w:rsidR="00946352">
              <w:rPr>
                <w:rFonts w:asciiTheme="majorHAnsi" w:hAnsiTheme="majorHAnsi"/>
              </w:rPr>
              <w:t xml:space="preserve"> </w:t>
            </w:r>
            <w:r w:rsidR="00395532">
              <w:rPr>
                <w:rFonts w:asciiTheme="majorHAnsi" w:hAnsiTheme="majorHAnsi"/>
              </w:rPr>
              <w:t>Les enfants vivant dans une famille monoparentale seraient 3,1 fois plus à risque d’abus physique que ceux vivant dans une famille intacte (Annerbäck</w:t>
            </w:r>
            <w:r w:rsidR="00785D55">
              <w:rPr>
                <w:rFonts w:asciiTheme="majorHAnsi" w:hAnsiTheme="majorHAnsi"/>
              </w:rPr>
              <w:t>, Wingren</w:t>
            </w:r>
            <w:r w:rsidR="00395532">
              <w:rPr>
                <w:rFonts w:asciiTheme="majorHAnsi" w:hAnsiTheme="majorHAnsi"/>
              </w:rPr>
              <w:t xml:space="preserve"> </w:t>
            </w:r>
            <w:r w:rsidR="00A7493C" w:rsidRPr="009E54F8">
              <w:rPr>
                <w:rFonts w:asciiTheme="majorHAnsi" w:hAnsiTheme="majorHAnsi"/>
              </w:rPr>
              <w:t>et al.,</w:t>
            </w:r>
            <w:r w:rsidR="00395532">
              <w:rPr>
                <w:rFonts w:asciiTheme="majorHAnsi" w:hAnsiTheme="majorHAnsi"/>
              </w:rPr>
              <w:t xml:space="preserve"> 2010).</w:t>
            </w:r>
          </w:p>
          <w:p w14:paraId="6ACC7294" w14:textId="77777777" w:rsidR="005D6B88" w:rsidRDefault="005D6B88" w:rsidP="00EE4C22">
            <w:pPr>
              <w:spacing w:before="40" w:after="60"/>
              <w:rPr>
                <w:rFonts w:asciiTheme="majorHAnsi" w:hAnsiTheme="majorHAnsi"/>
              </w:rPr>
            </w:pPr>
            <w:r>
              <w:rPr>
                <w:rFonts w:asciiTheme="majorHAnsi" w:hAnsiTheme="majorHAnsi"/>
              </w:rPr>
              <w:t xml:space="preserve">Les </w:t>
            </w:r>
            <w:r w:rsidRPr="00932D0F">
              <w:rPr>
                <w:rFonts w:asciiTheme="majorHAnsi" w:hAnsiTheme="majorHAnsi"/>
                <w:b/>
              </w:rPr>
              <w:t>mères célibataires</w:t>
            </w:r>
            <w:r>
              <w:rPr>
                <w:rFonts w:asciiTheme="majorHAnsi" w:hAnsiTheme="majorHAnsi"/>
              </w:rPr>
              <w:t xml:space="preserve"> sont plus à risque de commettre un abus physique envers leur enfant (Guterman </w:t>
            </w:r>
            <w:r w:rsidR="00A7493C" w:rsidRPr="009E54F8">
              <w:rPr>
                <w:rFonts w:asciiTheme="majorHAnsi" w:hAnsiTheme="majorHAnsi"/>
              </w:rPr>
              <w:t>et al</w:t>
            </w:r>
            <w:r w:rsidRPr="00932D0F">
              <w:rPr>
                <w:rFonts w:asciiTheme="majorHAnsi" w:hAnsiTheme="majorHAnsi"/>
                <w:i/>
              </w:rPr>
              <w:t>.,</w:t>
            </w:r>
            <w:r>
              <w:rPr>
                <w:rFonts w:asciiTheme="majorHAnsi" w:hAnsiTheme="majorHAnsi"/>
              </w:rPr>
              <w:t xml:space="preserve"> 2009; Hartley, 2002; Palusci </w:t>
            </w:r>
            <w:r w:rsidR="00A7493C" w:rsidRPr="009E54F8">
              <w:rPr>
                <w:rFonts w:asciiTheme="majorHAnsi" w:hAnsiTheme="majorHAnsi"/>
              </w:rPr>
              <w:t>et al</w:t>
            </w:r>
            <w:r w:rsidRPr="00397C2C">
              <w:rPr>
                <w:rFonts w:asciiTheme="majorHAnsi" w:hAnsiTheme="majorHAnsi"/>
                <w:i/>
              </w:rPr>
              <w:t>.,</w:t>
            </w:r>
            <w:r>
              <w:rPr>
                <w:rFonts w:asciiTheme="majorHAnsi" w:hAnsiTheme="majorHAnsi"/>
              </w:rPr>
              <w:t xml:space="preserve"> 2005).</w:t>
            </w:r>
          </w:p>
          <w:p w14:paraId="4EBBE2D5" w14:textId="22163837" w:rsidR="00C53202" w:rsidRPr="00AB2B2B" w:rsidRDefault="00C53202" w:rsidP="00EE4C22">
            <w:pPr>
              <w:spacing w:before="40" w:after="60"/>
              <w:rPr>
                <w:rFonts w:asciiTheme="majorHAnsi" w:hAnsiTheme="majorHAnsi"/>
              </w:rPr>
            </w:pPr>
            <w:r w:rsidRPr="00B214AE">
              <w:rPr>
                <w:rFonts w:asciiTheme="majorHAnsi" w:hAnsiTheme="majorHAnsi"/>
              </w:rPr>
              <w:t>Les parents monoparentaux, ceux qui sont sans emploi et ceux ayant un faible revenu seraient également plus touché</w:t>
            </w:r>
            <w:r>
              <w:rPr>
                <w:rFonts w:asciiTheme="majorHAnsi" w:hAnsiTheme="majorHAnsi"/>
              </w:rPr>
              <w:t>s par le stress et, par conséquent</w:t>
            </w:r>
            <w:r w:rsidRPr="00B214AE">
              <w:rPr>
                <w:rFonts w:asciiTheme="majorHAnsi" w:hAnsiTheme="majorHAnsi"/>
              </w:rPr>
              <w:t xml:space="preserve">, seraient plus à risque de commettre des abus envers leur enfant </w:t>
            </w:r>
            <w:r w:rsidRPr="00B214AE">
              <w:rPr>
                <w:rFonts w:asciiTheme="majorHAnsi" w:hAnsiTheme="majorHAnsi"/>
              </w:rPr>
              <w:fldChar w:fldCharType="begin">
                <w:fldData xml:space="preserve">PEVuZE5vdGU+PENpdGU+PEF1dGhvcj5Bbm5lcmLDpGNrPC9BdXRob3I+PFllYXI+MjAxMDwvWWVh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=
</w:fldData>
              </w:fldChar>
            </w:r>
            <w:r w:rsidRPr="00B214AE">
              <w:rPr>
                <w:rFonts w:asciiTheme="majorHAnsi" w:hAnsiTheme="majorHAnsi"/>
              </w:rPr>
              <w:instrText xml:space="preserve"> ADDIN EN.CITE </w:instrText>
            </w:r>
            <w:r w:rsidRPr="00B214AE">
              <w:rPr>
                <w:rFonts w:asciiTheme="majorHAnsi" w:hAnsiTheme="majorHAnsi"/>
              </w:rPr>
              <w:fldChar w:fldCharType="begin">
                <w:fldData xml:space="preserve">PEVuZE5vdGU+PENpdGU+PEF1dGhvcj5Bbm5lcmLDpGNrPC9BdXRob3I+PFllYXI+MjAxMDwvWWVh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=
</w:fldData>
              </w:fldChar>
            </w:r>
            <w:r w:rsidRPr="00B214AE">
              <w:rPr>
                <w:rFonts w:asciiTheme="majorHAnsi" w:hAnsiTheme="majorHAnsi"/>
              </w:rPr>
              <w:instrText xml:space="preserve"> ADDIN EN.CITE.DATA </w:instrText>
            </w:r>
            <w:r w:rsidRPr="00B214AE">
              <w:rPr>
                <w:rFonts w:asciiTheme="majorHAnsi" w:hAnsiTheme="majorHAnsi"/>
              </w:rPr>
            </w:r>
            <w:r w:rsidRPr="00B214AE">
              <w:rPr>
                <w:rFonts w:asciiTheme="majorHAnsi" w:hAnsiTheme="majorHAnsi"/>
              </w:rPr>
              <w:fldChar w:fldCharType="end"/>
            </w:r>
            <w:r w:rsidRPr="00B214AE">
              <w:rPr>
                <w:rFonts w:asciiTheme="majorHAnsi" w:hAnsiTheme="majorHAnsi"/>
              </w:rPr>
            </w:r>
            <w:r w:rsidRPr="00B214AE">
              <w:rPr>
                <w:rFonts w:asciiTheme="majorHAnsi" w:hAnsiTheme="majorHAnsi"/>
              </w:rPr>
              <w:fldChar w:fldCharType="separate"/>
            </w:r>
            <w:r w:rsidRPr="00B214AE">
              <w:rPr>
                <w:rFonts w:asciiTheme="majorHAnsi" w:hAnsiTheme="majorHAnsi"/>
                <w:noProof/>
              </w:rPr>
              <w:t>(</w:t>
            </w:r>
            <w:hyperlink w:anchor="_ENREF_10" w:tooltip="Annerbäck, 2010 #3396" w:history="1">
              <w:r w:rsidRPr="00B214AE">
                <w:rPr>
                  <w:rFonts w:asciiTheme="majorHAnsi" w:hAnsiTheme="majorHAnsi"/>
                  <w:noProof/>
                </w:rPr>
                <w:t>Annerbäck</w:t>
              </w:r>
              <w:r w:rsidRPr="00B214AE">
                <w:rPr>
                  <w:rFonts w:asciiTheme="majorHAnsi" w:hAnsiTheme="majorHAnsi"/>
                  <w:i/>
                  <w:noProof/>
                </w:rPr>
                <w:t xml:space="preserve"> et al.</w:t>
              </w:r>
              <w:r w:rsidRPr="00B214AE">
                <w:rPr>
                  <w:rFonts w:asciiTheme="majorHAnsi" w:hAnsiTheme="majorHAnsi"/>
                  <w:noProof/>
                </w:rPr>
                <w:t>, 2010a</w:t>
              </w:r>
            </w:hyperlink>
            <w:r w:rsidRPr="00B214AE">
              <w:rPr>
                <w:rFonts w:asciiTheme="majorHAnsi" w:hAnsiTheme="majorHAnsi"/>
                <w:noProof/>
              </w:rPr>
              <w:t xml:space="preserve">; </w:t>
            </w:r>
            <w:hyperlink w:anchor="_ENREF_210" w:tooltip="Stith, 2009 #3383" w:history="1">
              <w:r w:rsidRPr="00B214AE">
                <w:rPr>
                  <w:rFonts w:asciiTheme="majorHAnsi" w:hAnsiTheme="majorHAnsi"/>
                  <w:noProof/>
                </w:rPr>
                <w:t>Stith</w:t>
              </w:r>
              <w:r w:rsidRPr="00B214AE">
                <w:rPr>
                  <w:rFonts w:asciiTheme="majorHAnsi" w:hAnsiTheme="majorHAnsi"/>
                  <w:i/>
                  <w:noProof/>
                </w:rPr>
                <w:t xml:space="preserve"> et al.</w:t>
              </w:r>
              <w:r w:rsidRPr="00B214AE">
                <w:rPr>
                  <w:rFonts w:asciiTheme="majorHAnsi" w:hAnsiTheme="majorHAnsi"/>
                  <w:noProof/>
                </w:rPr>
                <w:t>, 2009</w:t>
              </w:r>
            </w:hyperlink>
            <w:r w:rsidRPr="00B214AE">
              <w:rPr>
                <w:rFonts w:asciiTheme="majorHAnsi" w:hAnsiTheme="majorHAnsi"/>
                <w:noProof/>
              </w:rPr>
              <w:t xml:space="preserve">; </w:t>
            </w:r>
            <w:hyperlink w:anchor="_ENREF_223" w:tooltip="Tucker, 2014 #3398" w:history="1">
              <w:r w:rsidRPr="00B214AE">
                <w:rPr>
                  <w:rFonts w:asciiTheme="majorHAnsi" w:hAnsiTheme="majorHAnsi"/>
                  <w:noProof/>
                </w:rPr>
                <w:t>Tucker et Rodriguez, 2014</w:t>
              </w:r>
            </w:hyperlink>
            <w:r w:rsidRPr="00B214AE">
              <w:rPr>
                <w:rFonts w:asciiTheme="majorHAnsi" w:hAnsiTheme="majorHAnsi"/>
                <w:noProof/>
              </w:rPr>
              <w:t>)</w:t>
            </w:r>
            <w:r w:rsidRPr="00B214AE">
              <w:rPr>
                <w:rFonts w:asciiTheme="majorHAnsi" w:hAnsiTheme="majorHAnsi"/>
              </w:rPr>
              <w:fldChar w:fldCharType="end"/>
            </w:r>
            <w:r>
              <w:rPr>
                <w:rFonts w:asciiTheme="majorHAnsi" w:hAnsiTheme="majorHAnsi"/>
              </w:rPr>
              <w:t>.</w:t>
            </w:r>
          </w:p>
        </w:tc>
      </w:tr>
      <w:tr w:rsidR="00221F35" w14:paraId="7648E70A" w14:textId="77777777" w:rsidTr="007737DB">
        <w:tc>
          <w:tcPr>
            <w:tcW w:w="2518" w:type="dxa"/>
          </w:tcPr>
          <w:p w14:paraId="45E3CE48" w14:textId="77777777" w:rsidR="00221F35" w:rsidRDefault="00F6509A" w:rsidP="00BC7D54">
            <w:pPr>
              <w:spacing w:before="40" w:after="80"/>
              <w:rPr>
                <w:rFonts w:asciiTheme="majorHAnsi" w:hAnsiTheme="majorHAnsi"/>
              </w:rPr>
            </w:pPr>
            <w:r>
              <w:rPr>
                <w:rFonts w:asciiTheme="majorHAnsi" w:hAnsiTheme="majorHAnsi"/>
              </w:rPr>
              <w:t>D</w:t>
            </w:r>
            <w:r w:rsidR="00746D80">
              <w:rPr>
                <w:rFonts w:asciiTheme="majorHAnsi" w:hAnsiTheme="majorHAnsi"/>
              </w:rPr>
              <w:t>ivorce / </w:t>
            </w:r>
            <w:r>
              <w:rPr>
                <w:rFonts w:asciiTheme="majorHAnsi" w:hAnsiTheme="majorHAnsi"/>
              </w:rPr>
              <w:t>séparation </w:t>
            </w:r>
            <w:r w:rsidR="004E01DD">
              <w:rPr>
                <w:rFonts w:asciiTheme="majorHAnsi" w:hAnsiTheme="majorHAnsi"/>
              </w:rPr>
              <w:t xml:space="preserve">  </w:t>
            </w:r>
            <w:r>
              <w:rPr>
                <w:rFonts w:asciiTheme="majorHAnsi" w:hAnsiTheme="majorHAnsi"/>
              </w:rPr>
              <w:t>/ </w:t>
            </w:r>
            <w:r w:rsidR="00746D80">
              <w:rPr>
                <w:rFonts w:asciiTheme="majorHAnsi" w:hAnsiTheme="majorHAnsi"/>
              </w:rPr>
              <w:t>garde partagée</w:t>
            </w:r>
            <w:r w:rsidR="00221F35">
              <w:rPr>
                <w:rFonts w:asciiTheme="majorHAnsi" w:hAnsiTheme="majorHAnsi"/>
              </w:rPr>
              <w:t>.</w:t>
            </w:r>
          </w:p>
        </w:tc>
        <w:tc>
          <w:tcPr>
            <w:tcW w:w="7058" w:type="dxa"/>
          </w:tcPr>
          <w:p w14:paraId="4F6D7CC4" w14:textId="77777777" w:rsidR="00031F38" w:rsidRDefault="00031F38" w:rsidP="00EE4C22">
            <w:pPr>
              <w:spacing w:before="40" w:after="60"/>
              <w:rPr>
                <w:rFonts w:asciiTheme="majorHAnsi" w:hAnsiTheme="majorHAnsi"/>
              </w:rPr>
            </w:pPr>
            <w:r>
              <w:rPr>
                <w:rFonts w:asciiTheme="majorHAnsi" w:hAnsiTheme="majorHAnsi"/>
              </w:rPr>
              <w:t xml:space="preserve">L’abus physique serait plus fréquent lorsque les </w:t>
            </w:r>
            <w:r w:rsidRPr="00F41858">
              <w:rPr>
                <w:rFonts w:asciiTheme="majorHAnsi" w:hAnsiTheme="majorHAnsi"/>
                <w:b/>
              </w:rPr>
              <w:t>parents sont divorcés</w:t>
            </w:r>
            <w:r>
              <w:rPr>
                <w:rFonts w:asciiTheme="majorHAnsi" w:hAnsiTheme="majorHAnsi"/>
              </w:rPr>
              <w:t xml:space="preserve"> (Fuller-Thomson </w:t>
            </w:r>
            <w:r w:rsidR="00A7493C" w:rsidRPr="009E54F8">
              <w:rPr>
                <w:rFonts w:asciiTheme="majorHAnsi" w:hAnsiTheme="majorHAnsi"/>
              </w:rPr>
              <w:t>et al</w:t>
            </w:r>
            <w:r w:rsidRPr="00031F38">
              <w:rPr>
                <w:rFonts w:asciiTheme="majorHAnsi" w:hAnsiTheme="majorHAnsi"/>
                <w:i/>
              </w:rPr>
              <w:t>.,</w:t>
            </w:r>
            <w:r>
              <w:rPr>
                <w:rFonts w:asciiTheme="majorHAnsi" w:hAnsiTheme="majorHAnsi"/>
              </w:rPr>
              <w:t xml:space="preserve"> 2012</w:t>
            </w:r>
            <w:r w:rsidR="00411596">
              <w:rPr>
                <w:rFonts w:asciiTheme="majorHAnsi" w:hAnsiTheme="majorHAnsi"/>
              </w:rPr>
              <w:t>;</w:t>
            </w:r>
            <w:r w:rsidR="004B32F2">
              <w:rPr>
                <w:rFonts w:asciiTheme="majorHAnsi" w:hAnsiTheme="majorHAnsi"/>
              </w:rPr>
              <w:t xml:space="preserve"> Fuller-Thomson et Sawyer, 201</w:t>
            </w:r>
            <w:r w:rsidR="00F4705D">
              <w:rPr>
                <w:rFonts w:asciiTheme="majorHAnsi" w:hAnsiTheme="majorHAnsi"/>
              </w:rPr>
              <w:t>4</w:t>
            </w:r>
            <w:r w:rsidR="004B32F2">
              <w:rPr>
                <w:rFonts w:asciiTheme="majorHAnsi" w:hAnsiTheme="majorHAnsi"/>
              </w:rPr>
              <w:t>;</w:t>
            </w:r>
            <w:r w:rsidR="00411596">
              <w:rPr>
                <w:rFonts w:asciiTheme="majorHAnsi" w:hAnsiTheme="majorHAnsi"/>
              </w:rPr>
              <w:t xml:space="preserve"> Pelcovitz </w:t>
            </w:r>
            <w:r w:rsidR="00A7493C" w:rsidRPr="009E54F8">
              <w:rPr>
                <w:rFonts w:asciiTheme="majorHAnsi" w:hAnsiTheme="majorHAnsi"/>
              </w:rPr>
              <w:t>et al</w:t>
            </w:r>
            <w:r w:rsidR="00411596" w:rsidRPr="00411596">
              <w:rPr>
                <w:rFonts w:asciiTheme="majorHAnsi" w:hAnsiTheme="majorHAnsi"/>
                <w:i/>
              </w:rPr>
              <w:t>.,</w:t>
            </w:r>
            <w:r w:rsidR="00411596">
              <w:rPr>
                <w:rFonts w:asciiTheme="majorHAnsi" w:hAnsiTheme="majorHAnsi"/>
              </w:rPr>
              <w:t xml:space="preserve"> 2000</w:t>
            </w:r>
            <w:r>
              <w:rPr>
                <w:rFonts w:asciiTheme="majorHAnsi" w:hAnsiTheme="majorHAnsi"/>
              </w:rPr>
              <w:t>).</w:t>
            </w:r>
          </w:p>
          <w:p w14:paraId="36585886" w14:textId="77777777" w:rsidR="00221F35" w:rsidRPr="00AB2B2B" w:rsidRDefault="004E01DD" w:rsidP="00EE4C22">
            <w:pPr>
              <w:spacing w:before="40" w:after="60"/>
              <w:rPr>
                <w:rFonts w:asciiTheme="majorHAnsi" w:hAnsiTheme="majorHAnsi"/>
              </w:rPr>
            </w:pPr>
            <w:r>
              <w:rPr>
                <w:rFonts w:asciiTheme="majorHAnsi" w:hAnsiTheme="majorHAnsi"/>
              </w:rPr>
              <w:t>L</w:t>
            </w:r>
            <w:r w:rsidR="0016618C">
              <w:rPr>
                <w:rFonts w:asciiTheme="majorHAnsi" w:hAnsiTheme="majorHAnsi"/>
              </w:rPr>
              <w:t xml:space="preserve">es enfants vivant en contexte de </w:t>
            </w:r>
            <w:r w:rsidR="0016618C" w:rsidRPr="00F41858">
              <w:rPr>
                <w:rFonts w:asciiTheme="majorHAnsi" w:hAnsiTheme="majorHAnsi"/>
                <w:b/>
              </w:rPr>
              <w:t>garde partagée</w:t>
            </w:r>
            <w:r w:rsidR="0016618C">
              <w:rPr>
                <w:rFonts w:asciiTheme="majorHAnsi" w:hAnsiTheme="majorHAnsi"/>
              </w:rPr>
              <w:t xml:space="preserve"> seraient 1,9 fois plus à risque d’abus physique</w:t>
            </w:r>
            <w:r>
              <w:rPr>
                <w:rFonts w:asciiTheme="majorHAnsi" w:hAnsiTheme="majorHAnsi"/>
              </w:rPr>
              <w:t xml:space="preserve"> que ceux vivant dans une famille intacte</w:t>
            </w:r>
            <w:r w:rsidR="0016618C">
              <w:rPr>
                <w:rFonts w:asciiTheme="majorHAnsi" w:hAnsiTheme="majorHAnsi"/>
              </w:rPr>
              <w:t xml:space="preserve"> (Annerbäck</w:t>
            </w:r>
            <w:r w:rsidR="00785D55">
              <w:rPr>
                <w:rFonts w:asciiTheme="majorHAnsi" w:hAnsiTheme="majorHAnsi"/>
              </w:rPr>
              <w:t>, Wingren</w:t>
            </w:r>
            <w:r w:rsidR="0016618C">
              <w:rPr>
                <w:rFonts w:asciiTheme="majorHAnsi" w:hAnsiTheme="majorHAnsi"/>
              </w:rPr>
              <w:t xml:space="preserve"> </w:t>
            </w:r>
            <w:r w:rsidR="00A7493C" w:rsidRPr="009E54F8">
              <w:rPr>
                <w:rFonts w:asciiTheme="majorHAnsi" w:hAnsiTheme="majorHAnsi"/>
              </w:rPr>
              <w:t>et al</w:t>
            </w:r>
            <w:r w:rsidR="0016618C" w:rsidRPr="00395532">
              <w:rPr>
                <w:rFonts w:asciiTheme="majorHAnsi" w:hAnsiTheme="majorHAnsi"/>
                <w:i/>
              </w:rPr>
              <w:t>.,</w:t>
            </w:r>
            <w:r w:rsidR="0016618C">
              <w:rPr>
                <w:rFonts w:asciiTheme="majorHAnsi" w:hAnsiTheme="majorHAnsi"/>
              </w:rPr>
              <w:t xml:space="preserve"> 2010).</w:t>
            </w:r>
          </w:p>
        </w:tc>
      </w:tr>
      <w:tr w:rsidR="001B14EC" w14:paraId="6C69B57C" w14:textId="77777777" w:rsidTr="007737DB">
        <w:tc>
          <w:tcPr>
            <w:tcW w:w="2518" w:type="dxa"/>
          </w:tcPr>
          <w:p w14:paraId="65D46D15" w14:textId="77777777" w:rsidR="001B14EC" w:rsidRDefault="001B14EC" w:rsidP="00612E1C">
            <w:pPr>
              <w:spacing w:before="40" w:after="80"/>
              <w:rPr>
                <w:rFonts w:asciiTheme="majorHAnsi" w:hAnsiTheme="majorHAnsi"/>
              </w:rPr>
            </w:pPr>
            <w:r>
              <w:rPr>
                <w:rFonts w:asciiTheme="majorHAnsi" w:hAnsiTheme="majorHAnsi"/>
              </w:rPr>
              <w:t>Conflits familiaux.</w:t>
            </w:r>
          </w:p>
        </w:tc>
        <w:tc>
          <w:tcPr>
            <w:tcW w:w="7058" w:type="dxa"/>
          </w:tcPr>
          <w:p w14:paraId="2169A19D" w14:textId="77777777" w:rsidR="009D63B2" w:rsidRDefault="004E01DD" w:rsidP="004E01DD">
            <w:pPr>
              <w:spacing w:before="40" w:after="60"/>
              <w:rPr>
                <w:rFonts w:asciiTheme="majorHAnsi" w:hAnsiTheme="majorHAnsi"/>
              </w:rPr>
            </w:pPr>
            <w:r>
              <w:rPr>
                <w:rFonts w:asciiTheme="majorHAnsi" w:hAnsiTheme="majorHAnsi"/>
              </w:rPr>
              <w:t xml:space="preserve">L’abus physique est liée à la </w:t>
            </w:r>
            <w:r w:rsidR="0076163E">
              <w:rPr>
                <w:rFonts w:asciiTheme="majorHAnsi" w:hAnsiTheme="majorHAnsi"/>
              </w:rPr>
              <w:t xml:space="preserve">présence de </w:t>
            </w:r>
            <w:r w:rsidR="0076163E" w:rsidRPr="00F41858">
              <w:rPr>
                <w:rFonts w:asciiTheme="majorHAnsi" w:hAnsiTheme="majorHAnsi"/>
                <w:b/>
              </w:rPr>
              <w:t>conflits familiaux</w:t>
            </w:r>
            <w:r w:rsidR="0076163E">
              <w:rPr>
                <w:rFonts w:asciiTheme="majorHAnsi" w:hAnsiTheme="majorHAnsi"/>
              </w:rPr>
              <w:t xml:space="preserve"> (Stith </w:t>
            </w:r>
            <w:r w:rsidR="00A7493C" w:rsidRPr="009E54F8">
              <w:rPr>
                <w:rFonts w:asciiTheme="majorHAnsi" w:hAnsiTheme="majorHAnsi"/>
              </w:rPr>
              <w:t>et al</w:t>
            </w:r>
            <w:r w:rsidR="0076163E" w:rsidRPr="0076163E">
              <w:rPr>
                <w:rFonts w:asciiTheme="majorHAnsi" w:hAnsiTheme="majorHAnsi"/>
                <w:i/>
              </w:rPr>
              <w:t>.,</w:t>
            </w:r>
            <w:r w:rsidR="0076163E">
              <w:rPr>
                <w:rFonts w:asciiTheme="majorHAnsi" w:hAnsiTheme="majorHAnsi"/>
              </w:rPr>
              <w:t xml:space="preserve"> 2009).</w:t>
            </w:r>
          </w:p>
        </w:tc>
      </w:tr>
      <w:tr w:rsidR="002B7FD3" w14:paraId="3C8C4F03" w14:textId="77777777" w:rsidTr="007737DB">
        <w:tc>
          <w:tcPr>
            <w:tcW w:w="2518" w:type="dxa"/>
          </w:tcPr>
          <w:p w14:paraId="2E6451C1" w14:textId="77777777" w:rsidR="002B7FD3" w:rsidRDefault="00946352" w:rsidP="002761C9">
            <w:pPr>
              <w:spacing w:before="40" w:after="40"/>
              <w:rPr>
                <w:rFonts w:asciiTheme="majorHAnsi" w:hAnsiTheme="majorHAnsi"/>
              </w:rPr>
            </w:pPr>
            <w:r>
              <w:rPr>
                <w:rFonts w:asciiTheme="majorHAnsi" w:hAnsiTheme="majorHAnsi"/>
              </w:rPr>
              <w:t xml:space="preserve">Déficits </w:t>
            </w:r>
            <w:r w:rsidR="004E01DD">
              <w:rPr>
                <w:rFonts w:asciiTheme="majorHAnsi" w:hAnsiTheme="majorHAnsi"/>
              </w:rPr>
              <w:t xml:space="preserve">sur le plan </w:t>
            </w:r>
            <w:r>
              <w:rPr>
                <w:rFonts w:asciiTheme="majorHAnsi" w:hAnsiTheme="majorHAnsi"/>
              </w:rPr>
              <w:t>du f</w:t>
            </w:r>
            <w:r w:rsidR="002B7FD3">
              <w:rPr>
                <w:rFonts w:asciiTheme="majorHAnsi" w:hAnsiTheme="majorHAnsi"/>
              </w:rPr>
              <w:t>onctionnement familial.</w:t>
            </w:r>
          </w:p>
        </w:tc>
        <w:tc>
          <w:tcPr>
            <w:tcW w:w="7058" w:type="dxa"/>
          </w:tcPr>
          <w:p w14:paraId="59A12EC1" w14:textId="77777777" w:rsidR="002B7FD3" w:rsidRDefault="002B7FD3" w:rsidP="00EE4C22">
            <w:pPr>
              <w:spacing w:before="40" w:after="40"/>
              <w:rPr>
                <w:rFonts w:asciiTheme="majorHAnsi" w:hAnsiTheme="majorHAnsi"/>
              </w:rPr>
            </w:pPr>
            <w:r>
              <w:rPr>
                <w:rFonts w:asciiTheme="majorHAnsi" w:hAnsiTheme="majorHAnsi"/>
              </w:rPr>
              <w:t xml:space="preserve">Une mauvaise </w:t>
            </w:r>
            <w:r w:rsidRPr="002B7FD3">
              <w:rPr>
                <w:rFonts w:asciiTheme="majorHAnsi" w:hAnsiTheme="majorHAnsi"/>
                <w:b/>
              </w:rPr>
              <w:t>cohésion</w:t>
            </w:r>
            <w:r>
              <w:rPr>
                <w:rFonts w:asciiTheme="majorHAnsi" w:hAnsiTheme="majorHAnsi"/>
              </w:rPr>
              <w:t xml:space="preserve"> entre les membres de la famille peut représenter un risque </w:t>
            </w:r>
            <w:r w:rsidR="004E01DD">
              <w:rPr>
                <w:rFonts w:asciiTheme="majorHAnsi" w:hAnsiTheme="majorHAnsi"/>
              </w:rPr>
              <w:t>d</w:t>
            </w:r>
            <w:r>
              <w:rPr>
                <w:rFonts w:asciiTheme="majorHAnsi" w:hAnsiTheme="majorHAnsi"/>
              </w:rPr>
              <w:t xml:space="preserve">’abus physique (Black </w:t>
            </w:r>
            <w:r w:rsidR="00A7493C" w:rsidRPr="009E54F8">
              <w:rPr>
                <w:rFonts w:asciiTheme="majorHAnsi" w:hAnsiTheme="majorHAnsi"/>
              </w:rPr>
              <w:t>et al</w:t>
            </w:r>
            <w:r w:rsidRPr="002B7FD3">
              <w:rPr>
                <w:rFonts w:asciiTheme="majorHAnsi" w:hAnsiTheme="majorHAnsi"/>
                <w:i/>
              </w:rPr>
              <w:t>.,</w:t>
            </w:r>
            <w:r>
              <w:rPr>
                <w:rFonts w:asciiTheme="majorHAnsi" w:hAnsiTheme="majorHAnsi"/>
              </w:rPr>
              <w:t xml:space="preserve"> 2001; Stith </w:t>
            </w:r>
            <w:r w:rsidR="00A7493C" w:rsidRPr="009E54F8">
              <w:rPr>
                <w:rFonts w:asciiTheme="majorHAnsi" w:hAnsiTheme="majorHAnsi"/>
              </w:rPr>
              <w:t>et al</w:t>
            </w:r>
            <w:r w:rsidRPr="0076163E">
              <w:rPr>
                <w:rFonts w:asciiTheme="majorHAnsi" w:hAnsiTheme="majorHAnsi"/>
                <w:i/>
              </w:rPr>
              <w:t>.,</w:t>
            </w:r>
            <w:r>
              <w:rPr>
                <w:rFonts w:asciiTheme="majorHAnsi" w:hAnsiTheme="majorHAnsi"/>
              </w:rPr>
              <w:t xml:space="preserve"> 2009).</w:t>
            </w:r>
          </w:p>
          <w:p w14:paraId="178B938F" w14:textId="77777777" w:rsidR="00AA54E9" w:rsidRDefault="00AA54E9" w:rsidP="00EE4C22">
            <w:pPr>
              <w:spacing w:before="40" w:after="40"/>
              <w:rPr>
                <w:rFonts w:asciiTheme="majorHAnsi" w:hAnsiTheme="majorHAnsi"/>
              </w:rPr>
            </w:pPr>
            <w:r>
              <w:rPr>
                <w:rFonts w:asciiTheme="majorHAnsi" w:hAnsiTheme="majorHAnsi"/>
              </w:rPr>
              <w:t>Les adolescents abusés physiquement perçoivent leur famille comme</w:t>
            </w:r>
            <w:r w:rsidR="00A01ABF">
              <w:rPr>
                <w:rFonts w:asciiTheme="majorHAnsi" w:hAnsiTheme="majorHAnsi"/>
              </w:rPr>
              <w:t xml:space="preserve"> étant </w:t>
            </w:r>
            <w:r w:rsidR="00A01ABF" w:rsidRPr="00A01ABF">
              <w:rPr>
                <w:rFonts w:asciiTheme="majorHAnsi" w:hAnsiTheme="majorHAnsi"/>
                <w:b/>
              </w:rPr>
              <w:t>rigide</w:t>
            </w:r>
            <w:r w:rsidR="00A01ABF">
              <w:rPr>
                <w:rFonts w:asciiTheme="majorHAnsi" w:hAnsiTheme="majorHAnsi"/>
              </w:rPr>
              <w:t xml:space="preserve">, </w:t>
            </w:r>
            <w:r w:rsidR="00A01ABF" w:rsidRPr="00A01ABF">
              <w:rPr>
                <w:rFonts w:asciiTheme="majorHAnsi" w:hAnsiTheme="majorHAnsi"/>
                <w:b/>
              </w:rPr>
              <w:t>émotionnellement désengagée</w:t>
            </w:r>
            <w:r w:rsidR="00A01ABF">
              <w:rPr>
                <w:rFonts w:asciiTheme="majorHAnsi" w:hAnsiTheme="majorHAnsi"/>
              </w:rPr>
              <w:t xml:space="preserve">, </w:t>
            </w:r>
            <w:r w:rsidR="00A01ABF" w:rsidRPr="00A01ABF">
              <w:rPr>
                <w:rFonts w:asciiTheme="majorHAnsi" w:hAnsiTheme="majorHAnsi"/>
                <w:b/>
              </w:rPr>
              <w:t xml:space="preserve">dysfonctionnelle </w:t>
            </w:r>
            <w:r w:rsidR="00A01ABF">
              <w:rPr>
                <w:rFonts w:asciiTheme="majorHAnsi" w:hAnsiTheme="majorHAnsi"/>
              </w:rPr>
              <w:t xml:space="preserve">(Pelcovitz </w:t>
            </w:r>
            <w:r w:rsidR="00A7493C" w:rsidRPr="009E54F8">
              <w:rPr>
                <w:rFonts w:asciiTheme="majorHAnsi" w:hAnsiTheme="majorHAnsi"/>
              </w:rPr>
              <w:t>et al</w:t>
            </w:r>
            <w:r w:rsidR="00A01ABF" w:rsidRPr="00A01ABF">
              <w:rPr>
                <w:rFonts w:asciiTheme="majorHAnsi" w:hAnsiTheme="majorHAnsi"/>
                <w:i/>
              </w:rPr>
              <w:t>.,</w:t>
            </w:r>
            <w:r w:rsidR="00A01ABF">
              <w:rPr>
                <w:rFonts w:asciiTheme="majorHAnsi" w:hAnsiTheme="majorHAnsi"/>
              </w:rPr>
              <w:t xml:space="preserve"> 2000), </w:t>
            </w:r>
            <w:r>
              <w:rPr>
                <w:rFonts w:asciiTheme="majorHAnsi" w:hAnsiTheme="majorHAnsi"/>
              </w:rPr>
              <w:t xml:space="preserve">ayant de </w:t>
            </w:r>
            <w:r w:rsidRPr="00AA54E9">
              <w:rPr>
                <w:rFonts w:asciiTheme="majorHAnsi" w:hAnsiTheme="majorHAnsi"/>
                <w:b/>
              </w:rPr>
              <w:t xml:space="preserve">faibles </w:t>
            </w:r>
            <w:r w:rsidR="00515C7C">
              <w:rPr>
                <w:rFonts w:asciiTheme="majorHAnsi" w:hAnsiTheme="majorHAnsi"/>
                <w:b/>
              </w:rPr>
              <w:t>capacités</w:t>
            </w:r>
            <w:r w:rsidRPr="00AA54E9">
              <w:rPr>
                <w:rFonts w:asciiTheme="majorHAnsi" w:hAnsiTheme="majorHAnsi"/>
                <w:b/>
              </w:rPr>
              <w:t xml:space="preserve"> d’adaptation</w:t>
            </w:r>
            <w:r>
              <w:rPr>
                <w:rFonts w:asciiTheme="majorHAnsi" w:hAnsiTheme="majorHAnsi"/>
              </w:rPr>
              <w:t xml:space="preserve"> (Black </w:t>
            </w:r>
            <w:r w:rsidR="00A7493C" w:rsidRPr="009E54F8">
              <w:rPr>
                <w:rFonts w:asciiTheme="majorHAnsi" w:hAnsiTheme="majorHAnsi"/>
              </w:rPr>
              <w:t>et al</w:t>
            </w:r>
            <w:r w:rsidRPr="00AA54E9">
              <w:rPr>
                <w:rFonts w:asciiTheme="majorHAnsi" w:hAnsiTheme="majorHAnsi"/>
                <w:i/>
              </w:rPr>
              <w:t>.,</w:t>
            </w:r>
            <w:r w:rsidR="00A01ABF">
              <w:rPr>
                <w:rFonts w:asciiTheme="majorHAnsi" w:hAnsiTheme="majorHAnsi"/>
              </w:rPr>
              <w:t xml:space="preserve"> 2001) ainsi qu’un </w:t>
            </w:r>
            <w:r w:rsidR="00A01ABF" w:rsidRPr="00A01ABF">
              <w:rPr>
                <w:rFonts w:asciiTheme="majorHAnsi" w:hAnsiTheme="majorHAnsi"/>
                <w:b/>
              </w:rPr>
              <w:t>manque de flexibilité</w:t>
            </w:r>
            <w:r w:rsidR="00A01ABF">
              <w:rPr>
                <w:rFonts w:asciiTheme="majorHAnsi" w:hAnsiTheme="majorHAnsi"/>
              </w:rPr>
              <w:t xml:space="preserve"> (Pelcovitz </w:t>
            </w:r>
            <w:r w:rsidR="00A7493C" w:rsidRPr="009E54F8">
              <w:rPr>
                <w:rFonts w:asciiTheme="majorHAnsi" w:hAnsiTheme="majorHAnsi"/>
              </w:rPr>
              <w:t>et al</w:t>
            </w:r>
            <w:r w:rsidR="00A01ABF" w:rsidRPr="00A01ABF">
              <w:rPr>
                <w:rFonts w:asciiTheme="majorHAnsi" w:hAnsiTheme="majorHAnsi"/>
                <w:i/>
              </w:rPr>
              <w:t>.,</w:t>
            </w:r>
            <w:r w:rsidR="00A01ABF">
              <w:rPr>
                <w:rFonts w:asciiTheme="majorHAnsi" w:hAnsiTheme="majorHAnsi"/>
              </w:rPr>
              <w:t xml:space="preserve"> 2000).</w:t>
            </w:r>
          </w:p>
          <w:p w14:paraId="60A88893" w14:textId="77777777" w:rsidR="00504C7A" w:rsidRDefault="00504C7A" w:rsidP="00EE4C22">
            <w:pPr>
              <w:spacing w:before="40" w:after="40"/>
              <w:rPr>
                <w:rFonts w:asciiTheme="majorHAnsi" w:hAnsiTheme="majorHAnsi"/>
              </w:rPr>
            </w:pPr>
            <w:r>
              <w:rPr>
                <w:rFonts w:asciiTheme="majorHAnsi" w:hAnsiTheme="majorHAnsi"/>
              </w:rPr>
              <w:t xml:space="preserve">La </w:t>
            </w:r>
            <w:r w:rsidRPr="00504C7A">
              <w:rPr>
                <w:rFonts w:asciiTheme="majorHAnsi" w:hAnsiTheme="majorHAnsi"/>
                <w:b/>
              </w:rPr>
              <w:t>qualité des relations</w:t>
            </w:r>
            <w:r>
              <w:rPr>
                <w:rFonts w:asciiTheme="majorHAnsi" w:hAnsiTheme="majorHAnsi"/>
              </w:rPr>
              <w:t xml:space="preserve"> entre les membres de la famille peut avoir une répercussion sur le fonctionnement familial et augmenter le risque d’abus physique (Tucker et Rodriguez, 2014).</w:t>
            </w:r>
          </w:p>
        </w:tc>
      </w:tr>
      <w:tr w:rsidR="00D14EB6" w14:paraId="62313992" w14:textId="77777777" w:rsidTr="007737DB">
        <w:tc>
          <w:tcPr>
            <w:tcW w:w="2518" w:type="dxa"/>
          </w:tcPr>
          <w:p w14:paraId="6F8E0498" w14:textId="77777777" w:rsidR="00C53202" w:rsidRPr="00AB2B2B" w:rsidRDefault="00C53202" w:rsidP="00C53202">
            <w:pPr>
              <w:spacing w:before="40" w:after="80"/>
              <w:rPr>
                <w:rFonts w:asciiTheme="majorHAnsi" w:hAnsiTheme="majorHAnsi"/>
              </w:rPr>
            </w:pPr>
            <w:r>
              <w:rPr>
                <w:rFonts w:asciiTheme="majorHAnsi" w:hAnsiTheme="majorHAnsi"/>
              </w:rPr>
              <w:t>Milieu culturel tolérant l’utilisation de la punition physique.</w:t>
            </w:r>
          </w:p>
          <w:p w14:paraId="6DBFF73C" w14:textId="5608ADC2" w:rsidR="00D14EB6" w:rsidRPr="00AB2B2B" w:rsidRDefault="00D14EB6" w:rsidP="00664F97">
            <w:pPr>
              <w:spacing w:before="40" w:after="80"/>
              <w:rPr>
                <w:rFonts w:asciiTheme="majorHAnsi" w:hAnsiTheme="majorHAnsi"/>
              </w:rPr>
            </w:pPr>
          </w:p>
        </w:tc>
        <w:tc>
          <w:tcPr>
            <w:tcW w:w="7058" w:type="dxa"/>
          </w:tcPr>
          <w:p w14:paraId="2460E365" w14:textId="77777777" w:rsidR="00D14EB6" w:rsidRDefault="00D14EB6" w:rsidP="006863C2">
            <w:pPr>
              <w:spacing w:before="40" w:after="60"/>
              <w:rPr>
                <w:rFonts w:asciiTheme="majorHAnsi" w:hAnsiTheme="majorHAnsi"/>
              </w:rPr>
            </w:pPr>
            <w:r>
              <w:rPr>
                <w:rFonts w:asciiTheme="majorHAnsi" w:hAnsiTheme="majorHAnsi"/>
              </w:rPr>
              <w:t xml:space="preserve">Les </w:t>
            </w:r>
            <w:r w:rsidR="00BC6666">
              <w:rPr>
                <w:rFonts w:asciiTheme="majorHAnsi" w:hAnsiTheme="majorHAnsi"/>
              </w:rPr>
              <w:t xml:space="preserve">parents de </w:t>
            </w:r>
            <w:r w:rsidRPr="00F41858">
              <w:rPr>
                <w:rFonts w:asciiTheme="majorHAnsi" w:hAnsiTheme="majorHAnsi"/>
                <w:b/>
              </w:rPr>
              <w:t>familles immigrantes</w:t>
            </w:r>
            <w:r>
              <w:rPr>
                <w:rFonts w:asciiTheme="majorHAnsi" w:hAnsiTheme="majorHAnsi"/>
              </w:rPr>
              <w:t xml:space="preserve"> seraien</w:t>
            </w:r>
            <w:r w:rsidR="006863C2">
              <w:rPr>
                <w:rFonts w:asciiTheme="majorHAnsi" w:hAnsiTheme="majorHAnsi"/>
              </w:rPr>
              <w:t>t plus à risque d’abus physique</w:t>
            </w:r>
            <w:r>
              <w:rPr>
                <w:rFonts w:asciiTheme="majorHAnsi" w:hAnsiTheme="majorHAnsi"/>
              </w:rPr>
              <w:t xml:space="preserve"> de par leur </w:t>
            </w:r>
            <w:r w:rsidRPr="00011F96">
              <w:rPr>
                <w:rFonts w:asciiTheme="majorHAnsi" w:hAnsiTheme="majorHAnsi"/>
              </w:rPr>
              <w:t xml:space="preserve">tendance </w:t>
            </w:r>
            <w:r w:rsidR="006863C2">
              <w:rPr>
                <w:rFonts w:asciiTheme="majorHAnsi" w:hAnsiTheme="majorHAnsi"/>
              </w:rPr>
              <w:t>à considérer comme acceptable l’utilisation de</w:t>
            </w:r>
            <w:r w:rsidRPr="00011F96">
              <w:rPr>
                <w:rFonts w:asciiTheme="majorHAnsi" w:hAnsiTheme="majorHAnsi"/>
              </w:rPr>
              <w:t xml:space="preserve"> la force dans le but de discipliner ou de corriger les enfants </w:t>
            </w:r>
            <w:r>
              <w:rPr>
                <w:rFonts w:asciiTheme="majorHAnsi" w:hAnsiTheme="majorHAnsi"/>
              </w:rPr>
              <w:t>(Annerbäck</w:t>
            </w:r>
            <w:r w:rsidR="00785D55">
              <w:rPr>
                <w:rFonts w:asciiTheme="majorHAnsi" w:hAnsiTheme="majorHAnsi"/>
              </w:rPr>
              <w:t>, Svedin</w:t>
            </w:r>
            <w:r>
              <w:rPr>
                <w:rFonts w:asciiTheme="majorHAnsi" w:hAnsiTheme="majorHAnsi"/>
              </w:rPr>
              <w:t xml:space="preserve"> </w:t>
            </w:r>
            <w:r w:rsidR="00A7493C" w:rsidRPr="009E54F8">
              <w:rPr>
                <w:rFonts w:asciiTheme="majorHAnsi" w:hAnsiTheme="majorHAnsi"/>
              </w:rPr>
              <w:t>et al</w:t>
            </w:r>
            <w:r w:rsidRPr="00395532">
              <w:rPr>
                <w:rFonts w:asciiTheme="majorHAnsi" w:hAnsiTheme="majorHAnsi"/>
                <w:i/>
              </w:rPr>
              <w:t>.,</w:t>
            </w:r>
            <w:r>
              <w:rPr>
                <w:rFonts w:asciiTheme="majorHAnsi" w:hAnsiTheme="majorHAnsi"/>
              </w:rPr>
              <w:t xml:space="preserve"> 2010; Larrivée </w:t>
            </w:r>
            <w:r w:rsidR="00A7493C" w:rsidRPr="009E54F8">
              <w:rPr>
                <w:rFonts w:asciiTheme="majorHAnsi" w:hAnsiTheme="majorHAnsi"/>
              </w:rPr>
              <w:t>et al</w:t>
            </w:r>
            <w:r w:rsidRPr="00397C2C">
              <w:rPr>
                <w:rFonts w:asciiTheme="majorHAnsi" w:hAnsiTheme="majorHAnsi"/>
                <w:i/>
              </w:rPr>
              <w:t>.,</w:t>
            </w:r>
            <w:r>
              <w:rPr>
                <w:rFonts w:asciiTheme="majorHAnsi" w:hAnsiTheme="majorHAnsi"/>
              </w:rPr>
              <w:t xml:space="preserve"> 2007).</w:t>
            </w:r>
          </w:p>
          <w:p w14:paraId="787CAE22" w14:textId="3400722F" w:rsidR="00C53202" w:rsidRPr="00AB2B2B" w:rsidRDefault="00C53202" w:rsidP="006863C2">
            <w:pPr>
              <w:spacing w:before="40" w:after="60"/>
              <w:rPr>
                <w:rFonts w:asciiTheme="majorHAnsi" w:hAnsiTheme="majorHAnsi"/>
              </w:rPr>
            </w:pPr>
            <w:r>
              <w:rPr>
                <w:rFonts w:asciiTheme="majorHAnsi" w:hAnsiTheme="majorHAnsi"/>
              </w:rPr>
              <w:t xml:space="preserve">Les mères faisant partie d’une </w:t>
            </w:r>
            <w:r w:rsidRPr="005E22B1">
              <w:rPr>
                <w:rFonts w:asciiTheme="majorHAnsi" w:hAnsiTheme="majorHAnsi"/>
                <w:b/>
              </w:rPr>
              <w:t>minorité ethnique</w:t>
            </w:r>
            <w:r>
              <w:rPr>
                <w:rFonts w:asciiTheme="majorHAnsi" w:hAnsiTheme="majorHAnsi"/>
              </w:rPr>
              <w:t xml:space="preserve"> seraient plus à risque d’abus physique (Tucker et Rodriguez, 2014).</w:t>
            </w:r>
          </w:p>
        </w:tc>
      </w:tr>
    </w:tbl>
    <w:p w14:paraId="4D515383" w14:textId="77777777" w:rsidR="002761C9" w:rsidRDefault="002761C9" w:rsidP="00BC7D54">
      <w:pPr>
        <w:spacing w:after="0"/>
      </w:pPr>
    </w:p>
    <w:tbl>
      <w:tblPr>
        <w:tblStyle w:val="Grille"/>
        <w:tblW w:w="0" w:type="auto"/>
        <w:tblLook w:val="04A0" w:firstRow="1" w:lastRow="0" w:firstColumn="1" w:lastColumn="0" w:noHBand="0" w:noVBand="1"/>
      </w:tblPr>
      <w:tblGrid>
        <w:gridCol w:w="2570"/>
        <w:gridCol w:w="7006"/>
      </w:tblGrid>
      <w:tr w:rsidR="00A55400" w14:paraId="73F13A28" w14:textId="77777777" w:rsidTr="00BC7D54">
        <w:tc>
          <w:tcPr>
            <w:tcW w:w="9576" w:type="dxa"/>
            <w:gridSpan w:val="2"/>
            <w:shd w:val="clear" w:color="auto" w:fill="FA7406"/>
          </w:tcPr>
          <w:p w14:paraId="43FDA008" w14:textId="77777777" w:rsidR="00A55400" w:rsidRPr="00A55400" w:rsidRDefault="006B6C3A" w:rsidP="002761C9">
            <w:pPr>
              <w:spacing w:before="40" w:after="80"/>
              <w:rPr>
                <w:rFonts w:asciiTheme="majorHAnsi" w:hAnsiTheme="majorHAnsi"/>
                <w:b/>
                <w:color w:val="C0504D" w:themeColor="accent2"/>
              </w:rPr>
            </w:pPr>
            <w:r w:rsidRPr="009D63B2">
              <w:rPr>
                <w:rFonts w:asciiTheme="majorHAnsi" w:hAnsiTheme="majorHAnsi"/>
                <w:b/>
              </w:rPr>
              <w:t>Vulnérabilités</w:t>
            </w:r>
            <w:r w:rsidR="00A55400" w:rsidRPr="009D63B2">
              <w:rPr>
                <w:rFonts w:asciiTheme="majorHAnsi" w:hAnsiTheme="majorHAnsi"/>
                <w:b/>
              </w:rPr>
              <w:t xml:space="preserve"> conjugal</w:t>
            </w:r>
            <w:r w:rsidRPr="009D63B2">
              <w:rPr>
                <w:rFonts w:asciiTheme="majorHAnsi" w:hAnsiTheme="majorHAnsi"/>
                <w:b/>
              </w:rPr>
              <w:t xml:space="preserve">es </w:t>
            </w:r>
          </w:p>
        </w:tc>
      </w:tr>
      <w:tr w:rsidR="005060B7" w14:paraId="28A44780" w14:textId="77777777" w:rsidTr="007737DB">
        <w:tc>
          <w:tcPr>
            <w:tcW w:w="2570" w:type="dxa"/>
          </w:tcPr>
          <w:p w14:paraId="0850F5EA" w14:textId="77777777" w:rsidR="005060B7" w:rsidRDefault="005060B7" w:rsidP="00011F96">
            <w:pPr>
              <w:spacing w:before="40" w:after="60"/>
              <w:rPr>
                <w:rFonts w:asciiTheme="majorHAnsi" w:hAnsiTheme="majorHAnsi"/>
              </w:rPr>
            </w:pPr>
            <w:r>
              <w:rPr>
                <w:rFonts w:asciiTheme="majorHAnsi" w:hAnsiTheme="majorHAnsi"/>
              </w:rPr>
              <w:t xml:space="preserve">Interactions </w:t>
            </w:r>
            <w:r w:rsidR="00946352">
              <w:rPr>
                <w:rFonts w:asciiTheme="majorHAnsi" w:hAnsiTheme="majorHAnsi"/>
              </w:rPr>
              <w:t xml:space="preserve">coercitives </w:t>
            </w:r>
            <w:r>
              <w:rPr>
                <w:rFonts w:asciiTheme="majorHAnsi" w:hAnsiTheme="majorHAnsi"/>
              </w:rPr>
              <w:t>entre conjoints.</w:t>
            </w:r>
          </w:p>
        </w:tc>
        <w:tc>
          <w:tcPr>
            <w:tcW w:w="7006" w:type="dxa"/>
          </w:tcPr>
          <w:p w14:paraId="24F6BC58" w14:textId="77777777" w:rsidR="005060B7" w:rsidRPr="00B45C7B" w:rsidRDefault="005060B7" w:rsidP="00011F96">
            <w:pPr>
              <w:spacing w:before="40" w:after="60"/>
              <w:rPr>
                <w:rFonts w:asciiTheme="majorHAnsi" w:hAnsiTheme="majorHAnsi"/>
              </w:rPr>
            </w:pPr>
            <w:r w:rsidRPr="00B45C7B">
              <w:rPr>
                <w:rFonts w:asciiTheme="majorHAnsi" w:hAnsiTheme="majorHAnsi"/>
              </w:rPr>
              <w:t>L</w:t>
            </w:r>
            <w:r w:rsidR="00BC6666">
              <w:rPr>
                <w:rFonts w:asciiTheme="majorHAnsi" w:hAnsiTheme="majorHAnsi"/>
              </w:rPr>
              <w:t xml:space="preserve">es </w:t>
            </w:r>
            <w:r w:rsidRPr="00B45C7B">
              <w:rPr>
                <w:rFonts w:asciiTheme="majorHAnsi" w:hAnsiTheme="majorHAnsi"/>
              </w:rPr>
              <w:t>interaction</w:t>
            </w:r>
            <w:r w:rsidR="00BC6666">
              <w:rPr>
                <w:rFonts w:asciiTheme="majorHAnsi" w:hAnsiTheme="majorHAnsi"/>
              </w:rPr>
              <w:t>s coercitives</w:t>
            </w:r>
            <w:r w:rsidRPr="00B45C7B">
              <w:rPr>
                <w:rFonts w:asciiTheme="majorHAnsi" w:hAnsiTheme="majorHAnsi"/>
              </w:rPr>
              <w:t xml:space="preserve"> entre les conjoints </w:t>
            </w:r>
            <w:r w:rsidR="00946352">
              <w:rPr>
                <w:rFonts w:asciiTheme="majorHAnsi" w:hAnsiTheme="majorHAnsi"/>
              </w:rPr>
              <w:t>peu</w:t>
            </w:r>
            <w:r w:rsidR="00BC6666">
              <w:rPr>
                <w:rFonts w:asciiTheme="majorHAnsi" w:hAnsiTheme="majorHAnsi"/>
              </w:rPr>
              <w:t>ven</w:t>
            </w:r>
            <w:r w:rsidR="00946352">
              <w:rPr>
                <w:rFonts w:asciiTheme="majorHAnsi" w:hAnsiTheme="majorHAnsi"/>
              </w:rPr>
              <w:t xml:space="preserve">t </w:t>
            </w:r>
            <w:r w:rsidR="00BC6666">
              <w:rPr>
                <w:rFonts w:asciiTheme="majorHAnsi" w:hAnsiTheme="majorHAnsi"/>
              </w:rPr>
              <w:t>être en lien avec</w:t>
            </w:r>
            <w:r w:rsidRPr="00B45C7B">
              <w:rPr>
                <w:rFonts w:asciiTheme="majorHAnsi" w:hAnsiTheme="majorHAnsi"/>
              </w:rPr>
              <w:t xml:space="preserve"> l’abus physique</w:t>
            </w:r>
            <w:r w:rsidR="00946352">
              <w:rPr>
                <w:rFonts w:asciiTheme="majorHAnsi" w:hAnsiTheme="majorHAnsi"/>
              </w:rPr>
              <w:t xml:space="preserve"> des enfants</w:t>
            </w:r>
            <w:r w:rsidRPr="00B45C7B">
              <w:rPr>
                <w:rFonts w:asciiTheme="majorHAnsi" w:hAnsiTheme="majorHAnsi"/>
              </w:rPr>
              <w:t xml:space="preserve">. Par exemple, </w:t>
            </w:r>
            <w:r w:rsidRPr="00B45C7B">
              <w:rPr>
                <w:rFonts w:asciiTheme="majorHAnsi" w:hAnsiTheme="majorHAnsi" w:cs="Times New Roman"/>
              </w:rPr>
              <w:t xml:space="preserve">lorsqu’il y a présence de </w:t>
            </w:r>
            <w:r w:rsidRPr="00B45C7B">
              <w:rPr>
                <w:rFonts w:asciiTheme="majorHAnsi" w:hAnsiTheme="majorHAnsi" w:cs="Times New Roman"/>
                <w:b/>
              </w:rPr>
              <w:t>coercition dans les interactions</w:t>
            </w:r>
            <w:r w:rsidRPr="00B45C7B">
              <w:rPr>
                <w:rFonts w:asciiTheme="majorHAnsi" w:hAnsiTheme="majorHAnsi" w:cs="Times New Roman"/>
              </w:rPr>
              <w:t xml:space="preserve"> </w:t>
            </w:r>
            <w:r w:rsidRPr="0077025A">
              <w:rPr>
                <w:rFonts w:asciiTheme="majorHAnsi" w:hAnsiTheme="majorHAnsi" w:cs="Times New Roman"/>
                <w:b/>
              </w:rPr>
              <w:t>entre parents</w:t>
            </w:r>
            <w:r w:rsidRPr="00B45C7B">
              <w:rPr>
                <w:rFonts w:asciiTheme="majorHAnsi" w:hAnsiTheme="majorHAnsi" w:cs="Times New Roman"/>
              </w:rPr>
              <w:t>, il y a plus de risque que ceux-ci se montrent également coercitifs envers leurs enfants (Guterman et Lee, 2005).</w:t>
            </w:r>
          </w:p>
        </w:tc>
      </w:tr>
      <w:tr w:rsidR="00A55400" w14:paraId="7C19C9E9" w14:textId="77777777" w:rsidTr="007737DB">
        <w:tc>
          <w:tcPr>
            <w:tcW w:w="2570" w:type="dxa"/>
          </w:tcPr>
          <w:p w14:paraId="4157B093" w14:textId="77777777" w:rsidR="00A55400" w:rsidRPr="00A55400" w:rsidRDefault="00A55400" w:rsidP="00011F96">
            <w:pPr>
              <w:spacing w:before="40" w:after="60"/>
              <w:rPr>
                <w:rFonts w:asciiTheme="majorHAnsi" w:hAnsiTheme="majorHAnsi"/>
              </w:rPr>
            </w:pPr>
            <w:r>
              <w:rPr>
                <w:rFonts w:asciiTheme="majorHAnsi" w:hAnsiTheme="majorHAnsi"/>
              </w:rPr>
              <w:t>Conflits conjugaux.</w:t>
            </w:r>
          </w:p>
        </w:tc>
        <w:tc>
          <w:tcPr>
            <w:tcW w:w="7006" w:type="dxa"/>
          </w:tcPr>
          <w:p w14:paraId="5C1DBE48" w14:textId="77777777" w:rsidR="00A55400" w:rsidRPr="00A55400" w:rsidRDefault="00772B1E" w:rsidP="00011F96">
            <w:pPr>
              <w:spacing w:before="40" w:after="60"/>
              <w:rPr>
                <w:rFonts w:asciiTheme="majorHAnsi" w:hAnsiTheme="majorHAnsi"/>
              </w:rPr>
            </w:pPr>
            <w:r>
              <w:rPr>
                <w:rFonts w:asciiTheme="majorHAnsi" w:hAnsiTheme="majorHAnsi"/>
              </w:rPr>
              <w:t xml:space="preserve">Il existe une corrélation entre l’abus physique et la </w:t>
            </w:r>
            <w:r w:rsidRPr="0077025A">
              <w:rPr>
                <w:rFonts w:asciiTheme="majorHAnsi" w:hAnsiTheme="majorHAnsi"/>
                <w:b/>
              </w:rPr>
              <w:t>présence de</w:t>
            </w:r>
            <w:r>
              <w:rPr>
                <w:rFonts w:asciiTheme="majorHAnsi" w:hAnsiTheme="majorHAnsi"/>
              </w:rPr>
              <w:t xml:space="preserve"> </w:t>
            </w:r>
            <w:r w:rsidRPr="00F41858">
              <w:rPr>
                <w:rFonts w:asciiTheme="majorHAnsi" w:hAnsiTheme="majorHAnsi"/>
                <w:b/>
              </w:rPr>
              <w:t>conflits conjugaux</w:t>
            </w:r>
            <w:r>
              <w:rPr>
                <w:rFonts w:asciiTheme="majorHAnsi" w:hAnsiTheme="majorHAnsi"/>
              </w:rPr>
              <w:t xml:space="preserve"> (</w:t>
            </w:r>
            <w:r w:rsidR="007E3D1F">
              <w:rPr>
                <w:rFonts w:asciiTheme="majorHAnsi" w:hAnsiTheme="majorHAnsi"/>
              </w:rPr>
              <w:t>Annerbäck</w:t>
            </w:r>
            <w:r w:rsidR="00CE3712">
              <w:rPr>
                <w:rFonts w:asciiTheme="majorHAnsi" w:hAnsiTheme="majorHAnsi"/>
              </w:rPr>
              <w:t>, Svedin</w:t>
            </w:r>
            <w:r w:rsidR="007E3D1F">
              <w:rPr>
                <w:rFonts w:asciiTheme="majorHAnsi" w:hAnsiTheme="majorHAnsi"/>
              </w:rPr>
              <w:t xml:space="preserve"> </w:t>
            </w:r>
            <w:r w:rsidR="00A7493C" w:rsidRPr="009E54F8">
              <w:rPr>
                <w:rFonts w:asciiTheme="majorHAnsi" w:hAnsiTheme="majorHAnsi"/>
              </w:rPr>
              <w:t>et al</w:t>
            </w:r>
            <w:r w:rsidR="007E3D1F" w:rsidRPr="00395532">
              <w:rPr>
                <w:rFonts w:asciiTheme="majorHAnsi" w:hAnsiTheme="majorHAnsi"/>
                <w:i/>
              </w:rPr>
              <w:t>.,</w:t>
            </w:r>
            <w:r w:rsidR="007E3D1F">
              <w:rPr>
                <w:rFonts w:asciiTheme="majorHAnsi" w:hAnsiTheme="majorHAnsi"/>
              </w:rPr>
              <w:t xml:space="preserve"> 2010; </w:t>
            </w:r>
            <w:r>
              <w:rPr>
                <w:rFonts w:asciiTheme="majorHAnsi" w:hAnsiTheme="majorHAnsi"/>
              </w:rPr>
              <w:t xml:space="preserve">Herrenkohl </w:t>
            </w:r>
            <w:r w:rsidR="00A7493C" w:rsidRPr="009E54F8">
              <w:rPr>
                <w:rFonts w:asciiTheme="majorHAnsi" w:hAnsiTheme="majorHAnsi"/>
              </w:rPr>
              <w:t>et al</w:t>
            </w:r>
            <w:r w:rsidRPr="00772B1E">
              <w:rPr>
                <w:rFonts w:asciiTheme="majorHAnsi" w:hAnsiTheme="majorHAnsi"/>
                <w:i/>
              </w:rPr>
              <w:t>.,</w:t>
            </w:r>
            <w:r>
              <w:rPr>
                <w:rFonts w:asciiTheme="majorHAnsi" w:hAnsiTheme="majorHAnsi"/>
              </w:rPr>
              <w:t xml:space="preserve"> 2008</w:t>
            </w:r>
            <w:r w:rsidR="007E3D1F">
              <w:rPr>
                <w:rFonts w:asciiTheme="majorHAnsi" w:hAnsiTheme="majorHAnsi"/>
              </w:rPr>
              <w:t>; Slep et Heyman, 2001</w:t>
            </w:r>
            <w:r>
              <w:rPr>
                <w:rFonts w:asciiTheme="majorHAnsi" w:hAnsiTheme="majorHAnsi"/>
              </w:rPr>
              <w:t>).</w:t>
            </w:r>
          </w:p>
        </w:tc>
      </w:tr>
      <w:tr w:rsidR="00A55400" w14:paraId="7A7693F2" w14:textId="77777777" w:rsidTr="007737DB">
        <w:tc>
          <w:tcPr>
            <w:tcW w:w="2570" w:type="dxa"/>
          </w:tcPr>
          <w:p w14:paraId="0463F638" w14:textId="77777777" w:rsidR="00A55400" w:rsidRPr="00A55400" w:rsidRDefault="00A55400" w:rsidP="00011F96">
            <w:pPr>
              <w:spacing w:before="40" w:after="60"/>
              <w:rPr>
                <w:rFonts w:asciiTheme="majorHAnsi" w:hAnsiTheme="majorHAnsi"/>
              </w:rPr>
            </w:pPr>
            <w:r>
              <w:rPr>
                <w:rFonts w:asciiTheme="majorHAnsi" w:hAnsiTheme="majorHAnsi"/>
              </w:rPr>
              <w:t>Violence conjugale.</w:t>
            </w:r>
          </w:p>
        </w:tc>
        <w:tc>
          <w:tcPr>
            <w:tcW w:w="7006" w:type="dxa"/>
          </w:tcPr>
          <w:p w14:paraId="09E97E84" w14:textId="77777777" w:rsidR="009A6E38" w:rsidRDefault="007E3D1F" w:rsidP="00011F96">
            <w:pPr>
              <w:spacing w:before="40" w:after="60"/>
              <w:rPr>
                <w:rFonts w:asciiTheme="majorHAnsi" w:hAnsiTheme="majorHAnsi"/>
              </w:rPr>
            </w:pPr>
            <w:r>
              <w:rPr>
                <w:rFonts w:asciiTheme="majorHAnsi" w:hAnsiTheme="majorHAnsi"/>
              </w:rPr>
              <w:t xml:space="preserve">La </w:t>
            </w:r>
            <w:r w:rsidRPr="00F41858">
              <w:rPr>
                <w:rFonts w:asciiTheme="majorHAnsi" w:hAnsiTheme="majorHAnsi"/>
                <w:b/>
              </w:rPr>
              <w:t>violence entre les parents</w:t>
            </w:r>
            <w:r>
              <w:rPr>
                <w:rFonts w:asciiTheme="majorHAnsi" w:hAnsiTheme="majorHAnsi"/>
              </w:rPr>
              <w:t xml:space="preserve"> constitue un facteur de risque </w:t>
            </w:r>
            <w:r w:rsidR="00BC6666">
              <w:rPr>
                <w:rFonts w:asciiTheme="majorHAnsi" w:hAnsiTheme="majorHAnsi"/>
              </w:rPr>
              <w:t>d</w:t>
            </w:r>
            <w:r>
              <w:rPr>
                <w:rFonts w:asciiTheme="majorHAnsi" w:hAnsiTheme="majorHAnsi"/>
              </w:rPr>
              <w:t>’abus physique</w:t>
            </w:r>
            <w:r w:rsidR="00946352">
              <w:rPr>
                <w:rFonts w:asciiTheme="majorHAnsi" w:hAnsiTheme="majorHAnsi"/>
              </w:rPr>
              <w:t xml:space="preserve"> des enfants</w:t>
            </w:r>
            <w:r>
              <w:rPr>
                <w:rFonts w:asciiTheme="majorHAnsi" w:hAnsiTheme="majorHAnsi"/>
              </w:rPr>
              <w:t xml:space="preserve"> (Annerbäck</w:t>
            </w:r>
            <w:r w:rsidR="00CE3712">
              <w:rPr>
                <w:rFonts w:asciiTheme="majorHAnsi" w:hAnsiTheme="majorHAnsi"/>
              </w:rPr>
              <w:t>, Svedin</w:t>
            </w:r>
            <w:r>
              <w:rPr>
                <w:rFonts w:asciiTheme="majorHAnsi" w:hAnsiTheme="majorHAnsi"/>
              </w:rPr>
              <w:t xml:space="preserve"> </w:t>
            </w:r>
            <w:r w:rsidR="00A7493C" w:rsidRPr="009E54F8">
              <w:rPr>
                <w:rFonts w:asciiTheme="majorHAnsi" w:hAnsiTheme="majorHAnsi"/>
              </w:rPr>
              <w:t>et al</w:t>
            </w:r>
            <w:r w:rsidRPr="00395532">
              <w:rPr>
                <w:rFonts w:asciiTheme="majorHAnsi" w:hAnsiTheme="majorHAnsi"/>
                <w:i/>
              </w:rPr>
              <w:t>.,</w:t>
            </w:r>
            <w:r>
              <w:rPr>
                <w:rFonts w:asciiTheme="majorHAnsi" w:hAnsiTheme="majorHAnsi"/>
              </w:rPr>
              <w:t xml:space="preserve"> 2010;</w:t>
            </w:r>
            <w:r w:rsidR="00031F38">
              <w:rPr>
                <w:rFonts w:asciiTheme="majorHAnsi" w:hAnsiTheme="majorHAnsi"/>
              </w:rPr>
              <w:t xml:space="preserve"> Berger, 2005; </w:t>
            </w:r>
            <w:r w:rsidR="00BC4FF8">
              <w:rPr>
                <w:rFonts w:asciiTheme="majorHAnsi" w:hAnsiTheme="majorHAnsi"/>
              </w:rPr>
              <w:t xml:space="preserve"> Guterman et Lee, 2005; </w:t>
            </w:r>
            <w:r w:rsidR="002115B1">
              <w:rPr>
                <w:rFonts w:asciiTheme="majorHAnsi" w:hAnsiTheme="majorHAnsi"/>
              </w:rPr>
              <w:t xml:space="preserve">Palusci </w:t>
            </w:r>
            <w:r w:rsidR="00A7493C" w:rsidRPr="009E54F8">
              <w:rPr>
                <w:rFonts w:asciiTheme="majorHAnsi" w:hAnsiTheme="majorHAnsi"/>
              </w:rPr>
              <w:t>et al</w:t>
            </w:r>
            <w:r w:rsidR="002115B1" w:rsidRPr="002115B1">
              <w:rPr>
                <w:rFonts w:asciiTheme="majorHAnsi" w:hAnsiTheme="majorHAnsi"/>
                <w:i/>
              </w:rPr>
              <w:t>.,</w:t>
            </w:r>
            <w:r w:rsidR="002115B1">
              <w:rPr>
                <w:rFonts w:asciiTheme="majorHAnsi" w:hAnsiTheme="majorHAnsi"/>
              </w:rPr>
              <w:t xml:space="preserve"> 2005; </w:t>
            </w:r>
            <w:r w:rsidR="00D04187">
              <w:rPr>
                <w:rFonts w:asciiTheme="majorHAnsi" w:hAnsiTheme="majorHAnsi"/>
              </w:rPr>
              <w:t xml:space="preserve">Springer </w:t>
            </w:r>
            <w:r w:rsidR="00A7493C" w:rsidRPr="009E54F8">
              <w:rPr>
                <w:rFonts w:asciiTheme="majorHAnsi" w:hAnsiTheme="majorHAnsi"/>
              </w:rPr>
              <w:t>et al</w:t>
            </w:r>
            <w:r w:rsidR="00D04187" w:rsidRPr="00D04187">
              <w:rPr>
                <w:rFonts w:asciiTheme="majorHAnsi" w:hAnsiTheme="majorHAnsi"/>
                <w:i/>
              </w:rPr>
              <w:t>.,</w:t>
            </w:r>
            <w:r w:rsidR="00D04187">
              <w:rPr>
                <w:rFonts w:asciiTheme="majorHAnsi" w:hAnsiTheme="majorHAnsi"/>
              </w:rPr>
              <w:t xml:space="preserve"> 2007; </w:t>
            </w:r>
            <w:r w:rsidR="001A1E5C">
              <w:rPr>
                <w:rFonts w:asciiTheme="majorHAnsi" w:hAnsiTheme="majorHAnsi"/>
              </w:rPr>
              <w:t xml:space="preserve">Tajima, 2002). </w:t>
            </w:r>
            <w:r w:rsidR="00D04187">
              <w:rPr>
                <w:rFonts w:asciiTheme="majorHAnsi" w:hAnsiTheme="majorHAnsi"/>
              </w:rPr>
              <w:t xml:space="preserve">Les </w:t>
            </w:r>
            <w:r w:rsidR="00D04187" w:rsidRPr="00F41858">
              <w:rPr>
                <w:rFonts w:asciiTheme="majorHAnsi" w:hAnsiTheme="majorHAnsi"/>
                <w:b/>
              </w:rPr>
              <w:t>agressions physiques</w:t>
            </w:r>
            <w:r w:rsidR="00D04187">
              <w:rPr>
                <w:rFonts w:asciiTheme="majorHAnsi" w:hAnsiTheme="majorHAnsi"/>
              </w:rPr>
              <w:t xml:space="preserve"> entre les parents sont un prédicteur significatif des agressions physiques sévères d’un parent envers son enfant (Black</w:t>
            </w:r>
            <w:r w:rsidR="00D04187" w:rsidRPr="00A20889">
              <w:rPr>
                <w:rFonts w:asciiTheme="majorHAnsi" w:hAnsiTheme="majorHAnsi"/>
                <w:i/>
              </w:rPr>
              <w:t xml:space="preserve"> </w:t>
            </w:r>
            <w:r w:rsidR="00A7493C" w:rsidRPr="009E54F8">
              <w:rPr>
                <w:rFonts w:asciiTheme="majorHAnsi" w:hAnsiTheme="majorHAnsi"/>
              </w:rPr>
              <w:t>et al</w:t>
            </w:r>
            <w:r w:rsidR="00D04187" w:rsidRPr="00A20889">
              <w:rPr>
                <w:rFonts w:asciiTheme="majorHAnsi" w:hAnsiTheme="majorHAnsi"/>
                <w:i/>
              </w:rPr>
              <w:t>.,</w:t>
            </w:r>
            <w:r w:rsidR="00D04187">
              <w:rPr>
                <w:rFonts w:asciiTheme="majorHAnsi" w:hAnsiTheme="majorHAnsi"/>
              </w:rPr>
              <w:t xml:space="preserve"> 2001).</w:t>
            </w:r>
            <w:r w:rsidR="001A1E5C">
              <w:rPr>
                <w:rFonts w:asciiTheme="majorHAnsi" w:hAnsiTheme="majorHAnsi"/>
              </w:rPr>
              <w:t xml:space="preserve"> </w:t>
            </w:r>
          </w:p>
          <w:p w14:paraId="5DA73BF5" w14:textId="77777777" w:rsidR="00A20889" w:rsidRPr="00011F96" w:rsidRDefault="00BC6666" w:rsidP="00011F96">
            <w:pPr>
              <w:spacing w:before="40" w:after="60"/>
              <w:rPr>
                <w:rFonts w:asciiTheme="majorHAnsi" w:hAnsiTheme="majorHAnsi"/>
                <w:spacing w:val="-6"/>
              </w:rPr>
            </w:pPr>
            <w:r w:rsidRPr="00011F96">
              <w:rPr>
                <w:rFonts w:asciiTheme="majorHAnsi" w:hAnsiTheme="majorHAnsi"/>
                <w:spacing w:val="-6"/>
              </w:rPr>
              <w:t>L</w:t>
            </w:r>
            <w:r w:rsidR="00A20889" w:rsidRPr="00011F96">
              <w:rPr>
                <w:rFonts w:asciiTheme="majorHAnsi" w:hAnsiTheme="majorHAnsi"/>
                <w:spacing w:val="-6"/>
              </w:rPr>
              <w:t xml:space="preserve">es parents </w:t>
            </w:r>
            <w:r w:rsidRPr="00011F96">
              <w:rPr>
                <w:rFonts w:asciiTheme="majorHAnsi" w:hAnsiTheme="majorHAnsi"/>
                <w:spacing w:val="-6"/>
              </w:rPr>
              <w:t xml:space="preserve"> verbalement agressifs</w:t>
            </w:r>
            <w:r w:rsidR="00A20889" w:rsidRPr="00011F96">
              <w:rPr>
                <w:rFonts w:asciiTheme="majorHAnsi" w:hAnsiTheme="majorHAnsi"/>
                <w:spacing w:val="-6"/>
              </w:rPr>
              <w:t xml:space="preserve"> sont </w:t>
            </w:r>
            <w:r w:rsidR="001A1E5C" w:rsidRPr="00011F96">
              <w:rPr>
                <w:rFonts w:asciiTheme="majorHAnsi" w:hAnsiTheme="majorHAnsi"/>
                <w:spacing w:val="-6"/>
              </w:rPr>
              <w:t xml:space="preserve">également </w:t>
            </w:r>
            <w:r w:rsidR="00A20889" w:rsidRPr="00011F96">
              <w:rPr>
                <w:rFonts w:asciiTheme="majorHAnsi" w:hAnsiTheme="majorHAnsi"/>
                <w:spacing w:val="-6"/>
              </w:rPr>
              <w:t>plus susceptibles de perpétrer des agressions physiques envers leurs enfants (</w:t>
            </w:r>
            <w:r w:rsidR="00A20889" w:rsidRPr="00011F96">
              <w:rPr>
                <w:rFonts w:asciiTheme="majorHAnsi" w:hAnsiTheme="majorHAnsi"/>
                <w:i/>
                <w:spacing w:val="-6"/>
              </w:rPr>
              <w:t xml:space="preserve">Black </w:t>
            </w:r>
            <w:r w:rsidR="00A7493C" w:rsidRPr="00011F96">
              <w:rPr>
                <w:rFonts w:asciiTheme="majorHAnsi" w:hAnsiTheme="majorHAnsi"/>
                <w:spacing w:val="-6"/>
              </w:rPr>
              <w:t>et al</w:t>
            </w:r>
            <w:r w:rsidR="00A20889" w:rsidRPr="00011F96">
              <w:rPr>
                <w:rFonts w:asciiTheme="majorHAnsi" w:hAnsiTheme="majorHAnsi"/>
                <w:i/>
                <w:spacing w:val="-6"/>
              </w:rPr>
              <w:t>.,</w:t>
            </w:r>
            <w:r w:rsidR="00A20889" w:rsidRPr="00011F96">
              <w:rPr>
                <w:rFonts w:asciiTheme="majorHAnsi" w:hAnsiTheme="majorHAnsi"/>
                <w:spacing w:val="-6"/>
              </w:rPr>
              <w:t xml:space="preserve"> 2001).</w:t>
            </w:r>
          </w:p>
          <w:p w14:paraId="73B41412" w14:textId="77777777" w:rsidR="00E91B79" w:rsidRPr="00011F96" w:rsidRDefault="00E91B79" w:rsidP="00011F96">
            <w:pPr>
              <w:spacing w:before="40" w:after="60"/>
              <w:rPr>
                <w:rFonts w:asciiTheme="majorHAnsi" w:hAnsiTheme="majorHAnsi"/>
              </w:rPr>
            </w:pPr>
            <w:r w:rsidRPr="00011F96">
              <w:rPr>
                <w:rFonts w:asciiTheme="majorHAnsi" w:hAnsiTheme="majorHAnsi"/>
              </w:rPr>
              <w:t xml:space="preserve">22,8 % des </w:t>
            </w:r>
            <w:r w:rsidRPr="00011F96">
              <w:rPr>
                <w:rFonts w:asciiTheme="majorHAnsi" w:hAnsiTheme="majorHAnsi"/>
                <w:b/>
              </w:rPr>
              <w:t>pères</w:t>
            </w:r>
            <w:r w:rsidRPr="00011F96">
              <w:rPr>
                <w:rFonts w:asciiTheme="majorHAnsi" w:hAnsiTheme="majorHAnsi"/>
              </w:rPr>
              <w:t xml:space="preserve"> ayant commis </w:t>
            </w:r>
            <w:r w:rsidR="0034002A" w:rsidRPr="00011F96">
              <w:rPr>
                <w:rFonts w:asciiTheme="majorHAnsi" w:hAnsiTheme="majorHAnsi"/>
              </w:rPr>
              <w:t>un acte de</w:t>
            </w:r>
            <w:r w:rsidRPr="00011F96">
              <w:rPr>
                <w:rFonts w:asciiTheme="majorHAnsi" w:hAnsiTheme="majorHAnsi"/>
              </w:rPr>
              <w:t xml:space="preserve"> </w:t>
            </w:r>
            <w:r w:rsidRPr="00011F96">
              <w:rPr>
                <w:rFonts w:asciiTheme="majorHAnsi" w:hAnsiTheme="majorHAnsi"/>
                <w:b/>
              </w:rPr>
              <w:t>violence conjugale</w:t>
            </w:r>
            <w:r w:rsidRPr="00011F96">
              <w:rPr>
                <w:rFonts w:asciiTheme="majorHAnsi" w:hAnsiTheme="majorHAnsi"/>
              </w:rPr>
              <w:t xml:space="preserve"> aurai</w:t>
            </w:r>
            <w:r w:rsidR="0034002A" w:rsidRPr="00011F96">
              <w:rPr>
                <w:rFonts w:asciiTheme="majorHAnsi" w:hAnsiTheme="majorHAnsi"/>
              </w:rPr>
              <w:t>en</w:t>
            </w:r>
            <w:r w:rsidRPr="00011F96">
              <w:rPr>
                <w:rFonts w:asciiTheme="majorHAnsi" w:hAnsiTheme="majorHAnsi"/>
              </w:rPr>
              <w:t>t également commis un geste d’abus physique envers un enfant (Tajima, 2002).</w:t>
            </w:r>
          </w:p>
          <w:p w14:paraId="5BE8B0F5" w14:textId="77777777" w:rsidR="00855786" w:rsidRDefault="00E91B79" w:rsidP="00011F96">
            <w:pPr>
              <w:spacing w:before="40" w:after="60"/>
              <w:rPr>
                <w:rFonts w:asciiTheme="majorHAnsi" w:hAnsiTheme="majorHAnsi"/>
              </w:rPr>
            </w:pPr>
            <w:r>
              <w:rPr>
                <w:rFonts w:asciiTheme="majorHAnsi" w:hAnsiTheme="majorHAnsi"/>
              </w:rPr>
              <w:t xml:space="preserve">Une </w:t>
            </w:r>
            <w:r w:rsidRPr="00E91B79">
              <w:rPr>
                <w:rFonts w:asciiTheme="majorHAnsi" w:hAnsiTheme="majorHAnsi"/>
                <w:b/>
              </w:rPr>
              <w:t>mère</w:t>
            </w:r>
            <w:r>
              <w:rPr>
                <w:rFonts w:asciiTheme="majorHAnsi" w:hAnsiTheme="majorHAnsi"/>
              </w:rPr>
              <w:t xml:space="preserve"> vivant ou ayant vécu de la </w:t>
            </w:r>
            <w:r w:rsidRPr="00A61A76">
              <w:rPr>
                <w:rFonts w:asciiTheme="majorHAnsi" w:hAnsiTheme="majorHAnsi"/>
                <w:b/>
              </w:rPr>
              <w:t>violence conjugale</w:t>
            </w:r>
            <w:r>
              <w:rPr>
                <w:rFonts w:asciiTheme="majorHAnsi" w:hAnsiTheme="majorHAnsi"/>
              </w:rPr>
              <w:t xml:space="preserve"> est plus susceptible d’adopter des comportements abusifs envers son enfant (Black </w:t>
            </w:r>
            <w:r w:rsidR="00A7493C" w:rsidRPr="009E54F8">
              <w:rPr>
                <w:rFonts w:asciiTheme="majorHAnsi" w:hAnsiTheme="majorHAnsi"/>
              </w:rPr>
              <w:t>et al</w:t>
            </w:r>
            <w:r w:rsidRPr="00A61A76">
              <w:rPr>
                <w:rFonts w:asciiTheme="majorHAnsi" w:hAnsiTheme="majorHAnsi"/>
                <w:i/>
              </w:rPr>
              <w:t>.,</w:t>
            </w:r>
            <w:r>
              <w:rPr>
                <w:rFonts w:asciiTheme="majorHAnsi" w:hAnsiTheme="majorHAnsi"/>
              </w:rPr>
              <w:t xml:space="preserve"> 2001).</w:t>
            </w:r>
          </w:p>
          <w:p w14:paraId="5E72F039" w14:textId="08D99FCB" w:rsidR="00C53202" w:rsidRPr="00A55400" w:rsidRDefault="00C53202" w:rsidP="00011F96">
            <w:pPr>
              <w:spacing w:before="40" w:after="60"/>
              <w:rPr>
                <w:rFonts w:asciiTheme="majorHAnsi" w:hAnsiTheme="majorHAnsi"/>
              </w:rPr>
            </w:pPr>
            <w:r w:rsidRPr="00B214AE">
              <w:rPr>
                <w:rFonts w:asciiTheme="majorHAnsi" w:hAnsiTheme="majorHAnsi"/>
              </w:rPr>
              <w:t xml:space="preserve">La violence conjugale et les conflits familiaux seraient étroitement liés et ils contribueraient tous les deux à augmenter le risque d’abus physique envers l’enfant </w:t>
            </w:r>
            <w:r w:rsidRPr="00B214AE">
              <w:rPr>
                <w:rFonts w:asciiTheme="majorHAnsi" w:hAnsiTheme="majorHAnsi"/>
              </w:rPr>
              <w:fldChar w:fldCharType="begin">
                <w:fldData xml:space="preserve">PEVuZE5vdGU+PENpdGU+PEF1dGhvcj5Bbm5lcmLDpGNrPC9BdXRob3I+PFllYXI+MjAxMDwvWWVh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</w:fldData>
              </w:fldChar>
            </w:r>
            <w:r w:rsidRPr="00B214AE">
              <w:rPr>
                <w:rFonts w:asciiTheme="majorHAnsi" w:hAnsiTheme="majorHAnsi"/>
              </w:rPr>
              <w:instrText xml:space="preserve"> ADDIN EN.CITE </w:instrText>
            </w:r>
            <w:r w:rsidRPr="00B214AE">
              <w:rPr>
                <w:rFonts w:asciiTheme="majorHAnsi" w:hAnsiTheme="majorHAnsi"/>
              </w:rPr>
              <w:fldChar w:fldCharType="begin">
                <w:fldData xml:space="preserve">PEVuZE5vdGU+PENpdGU+PEF1dGhvcj5Bbm5lcmLDpGNrPC9BdXRob3I+PFllYXI+MjAxMDwvWWVh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</w:fldData>
              </w:fldChar>
            </w:r>
            <w:r w:rsidRPr="00B214AE">
              <w:rPr>
                <w:rFonts w:asciiTheme="majorHAnsi" w:hAnsiTheme="majorHAnsi"/>
              </w:rPr>
              <w:instrText xml:space="preserve"> ADDIN EN.CITE.DATA </w:instrText>
            </w:r>
            <w:r w:rsidRPr="00B214AE">
              <w:rPr>
                <w:rFonts w:asciiTheme="majorHAnsi" w:hAnsiTheme="majorHAnsi"/>
              </w:rPr>
            </w:r>
            <w:r w:rsidRPr="00B214AE">
              <w:rPr>
                <w:rFonts w:asciiTheme="majorHAnsi" w:hAnsiTheme="majorHAnsi"/>
              </w:rPr>
              <w:fldChar w:fldCharType="end"/>
            </w:r>
            <w:r w:rsidRPr="00B214AE">
              <w:rPr>
                <w:rFonts w:asciiTheme="majorHAnsi" w:hAnsiTheme="majorHAnsi"/>
              </w:rPr>
            </w:r>
            <w:r w:rsidRPr="00B214AE">
              <w:rPr>
                <w:rFonts w:asciiTheme="majorHAnsi" w:hAnsiTheme="majorHAnsi"/>
              </w:rPr>
              <w:fldChar w:fldCharType="separate"/>
            </w:r>
            <w:r w:rsidRPr="00B214AE">
              <w:rPr>
                <w:rFonts w:asciiTheme="majorHAnsi" w:hAnsiTheme="majorHAnsi"/>
                <w:noProof/>
              </w:rPr>
              <w:t>(</w:t>
            </w:r>
            <w:hyperlink w:anchor="_ENREF_10" w:tooltip="Annerbäck, 2010 #3396" w:history="1">
              <w:r w:rsidRPr="00B214AE">
                <w:rPr>
                  <w:rFonts w:asciiTheme="majorHAnsi" w:hAnsiTheme="majorHAnsi"/>
                  <w:noProof/>
                </w:rPr>
                <w:t>Annerbäck</w:t>
              </w:r>
              <w:r w:rsidRPr="00B214AE">
                <w:rPr>
                  <w:rFonts w:asciiTheme="majorHAnsi" w:hAnsiTheme="majorHAnsi"/>
                  <w:i/>
                  <w:noProof/>
                </w:rPr>
                <w:t xml:space="preserve"> et al.</w:t>
              </w:r>
              <w:r w:rsidRPr="00B214AE">
                <w:rPr>
                  <w:rFonts w:asciiTheme="majorHAnsi" w:hAnsiTheme="majorHAnsi"/>
                  <w:noProof/>
                </w:rPr>
                <w:t>, 2010a</w:t>
              </w:r>
            </w:hyperlink>
            <w:r w:rsidRPr="00B214AE">
              <w:rPr>
                <w:rFonts w:asciiTheme="majorHAnsi" w:hAnsiTheme="majorHAnsi"/>
                <w:noProof/>
              </w:rPr>
              <w:t xml:space="preserve">; </w:t>
            </w:r>
            <w:hyperlink w:anchor="_ENREF_11" w:tooltip="Annerbäck, 2010 #3394" w:history="1">
              <w:r w:rsidRPr="00B214AE">
                <w:rPr>
                  <w:rFonts w:asciiTheme="majorHAnsi" w:hAnsiTheme="majorHAnsi"/>
                  <w:noProof/>
                </w:rPr>
                <w:t>Annerbäck</w:t>
              </w:r>
              <w:r w:rsidRPr="00B214AE">
                <w:rPr>
                  <w:rFonts w:asciiTheme="majorHAnsi" w:hAnsiTheme="majorHAnsi"/>
                  <w:i/>
                  <w:noProof/>
                </w:rPr>
                <w:t xml:space="preserve"> et al.</w:t>
              </w:r>
              <w:r w:rsidRPr="00B214AE">
                <w:rPr>
                  <w:rFonts w:asciiTheme="majorHAnsi" w:hAnsiTheme="majorHAnsi"/>
                  <w:noProof/>
                </w:rPr>
                <w:t>, 2010b</w:t>
              </w:r>
            </w:hyperlink>
            <w:r w:rsidRPr="00B214AE">
              <w:rPr>
                <w:rFonts w:asciiTheme="majorHAnsi" w:hAnsiTheme="majorHAnsi"/>
                <w:noProof/>
              </w:rPr>
              <w:t xml:space="preserve">; </w:t>
            </w:r>
            <w:hyperlink w:anchor="_ENREF_210" w:tooltip="Stith, 2009 #3383" w:history="1">
              <w:r w:rsidRPr="00B214AE">
                <w:rPr>
                  <w:rFonts w:asciiTheme="majorHAnsi" w:hAnsiTheme="majorHAnsi"/>
                  <w:noProof/>
                </w:rPr>
                <w:t>Stith</w:t>
              </w:r>
              <w:r w:rsidRPr="00B214AE">
                <w:rPr>
                  <w:rFonts w:asciiTheme="majorHAnsi" w:hAnsiTheme="majorHAnsi"/>
                  <w:i/>
                  <w:noProof/>
                </w:rPr>
                <w:t xml:space="preserve"> et al.</w:t>
              </w:r>
              <w:r w:rsidRPr="00B214AE">
                <w:rPr>
                  <w:rFonts w:asciiTheme="majorHAnsi" w:hAnsiTheme="majorHAnsi"/>
                  <w:noProof/>
                </w:rPr>
                <w:t>, 2009</w:t>
              </w:r>
            </w:hyperlink>
            <w:r w:rsidRPr="00B214AE">
              <w:rPr>
                <w:rFonts w:asciiTheme="majorHAnsi" w:hAnsiTheme="majorHAnsi"/>
                <w:noProof/>
              </w:rPr>
              <w:t xml:space="preserve">; </w:t>
            </w:r>
            <w:hyperlink w:anchor="_ENREF_223" w:tooltip="Tucker, 2014 #3398" w:history="1">
              <w:r w:rsidRPr="00B214AE">
                <w:rPr>
                  <w:rFonts w:asciiTheme="majorHAnsi" w:hAnsiTheme="majorHAnsi"/>
                  <w:noProof/>
                </w:rPr>
                <w:t>Tucker et Rodriguez, 2014</w:t>
              </w:r>
            </w:hyperlink>
            <w:r w:rsidRPr="00B214AE">
              <w:rPr>
                <w:rFonts w:asciiTheme="majorHAnsi" w:hAnsiTheme="majorHAnsi"/>
                <w:noProof/>
              </w:rPr>
              <w:t>)</w:t>
            </w:r>
            <w:r w:rsidRPr="00B214AE">
              <w:rPr>
                <w:rFonts w:asciiTheme="majorHAnsi" w:hAnsiTheme="majorHAnsi"/>
              </w:rPr>
              <w:fldChar w:fldCharType="end"/>
            </w:r>
            <w:r w:rsidRPr="00B214AE">
              <w:rPr>
                <w:rFonts w:asciiTheme="majorHAnsi" w:hAnsiTheme="majorHAnsi"/>
              </w:rPr>
              <w:t>.</w:t>
            </w:r>
          </w:p>
        </w:tc>
      </w:tr>
    </w:tbl>
    <w:p w14:paraId="32169191" w14:textId="77777777" w:rsidR="003A7CC8" w:rsidRDefault="003A7CC8">
      <w:r>
        <w:br w:type="page"/>
      </w:r>
    </w:p>
    <w:p w14:paraId="450A1853" w14:textId="77777777" w:rsidR="009A6E38" w:rsidRPr="007B20A4" w:rsidRDefault="009A6E38" w:rsidP="009D63B2">
      <w:pPr>
        <w:spacing w:after="0"/>
        <w:rPr>
          <w:color w:val="FFFFFF" w:themeColor="background1"/>
        </w:rPr>
      </w:pPr>
    </w:p>
    <w:tbl>
      <w:tblPr>
        <w:tblStyle w:val="Grille"/>
        <w:tblW w:w="0" w:type="auto"/>
        <w:tblLook w:val="04A0" w:firstRow="1" w:lastRow="0" w:firstColumn="1" w:lastColumn="0" w:noHBand="0" w:noVBand="1"/>
      </w:tblPr>
      <w:tblGrid>
        <w:gridCol w:w="2672"/>
        <w:gridCol w:w="6904"/>
      </w:tblGrid>
      <w:tr w:rsidR="007B20A4" w:rsidRPr="007B20A4" w14:paraId="43DA8A96" w14:textId="77777777" w:rsidTr="007737DB">
        <w:tc>
          <w:tcPr>
            <w:tcW w:w="9576" w:type="dxa"/>
            <w:gridSpan w:val="2"/>
            <w:shd w:val="clear" w:color="auto" w:fill="4F81BD" w:themeFill="accent1"/>
          </w:tcPr>
          <w:p w14:paraId="2F53FB40" w14:textId="77777777" w:rsidR="006A77D8" w:rsidRPr="007B20A4" w:rsidRDefault="006A77D8" w:rsidP="00664F97">
            <w:pPr>
              <w:spacing w:before="60" w:after="60"/>
              <w:rPr>
                <w:rFonts w:asciiTheme="majorHAnsi" w:hAnsiTheme="majorHAnsi"/>
                <w:b/>
                <w:color w:val="FFFFFF" w:themeColor="background1"/>
              </w:rPr>
            </w:pPr>
            <w:r w:rsidRPr="007B20A4">
              <w:rPr>
                <w:rFonts w:asciiTheme="majorHAnsi" w:hAnsiTheme="majorHAnsi"/>
                <w:b/>
                <w:color w:val="FFFFFF" w:themeColor="background1"/>
              </w:rPr>
              <w:t>Isolement social</w:t>
            </w:r>
          </w:p>
        </w:tc>
      </w:tr>
      <w:tr w:rsidR="006A77D8" w14:paraId="4AEB69DB" w14:textId="77777777" w:rsidTr="007737DB">
        <w:tc>
          <w:tcPr>
            <w:tcW w:w="2672" w:type="dxa"/>
          </w:tcPr>
          <w:p w14:paraId="32036925" w14:textId="77777777" w:rsidR="006A77D8" w:rsidRPr="00530C22" w:rsidRDefault="006A77D8" w:rsidP="004007E0">
            <w:pPr>
              <w:spacing w:before="40" w:after="60"/>
              <w:rPr>
                <w:rFonts w:asciiTheme="majorHAnsi" w:hAnsiTheme="majorHAnsi"/>
              </w:rPr>
            </w:pPr>
            <w:r>
              <w:rPr>
                <w:rFonts w:asciiTheme="majorHAnsi" w:hAnsiTheme="majorHAnsi"/>
              </w:rPr>
              <w:t xml:space="preserve">Isolement </w:t>
            </w:r>
            <w:r w:rsidR="003803C7">
              <w:rPr>
                <w:rFonts w:asciiTheme="majorHAnsi" w:hAnsiTheme="majorHAnsi"/>
              </w:rPr>
              <w:t>social </w:t>
            </w:r>
          </w:p>
        </w:tc>
        <w:tc>
          <w:tcPr>
            <w:tcW w:w="6904" w:type="dxa"/>
          </w:tcPr>
          <w:p w14:paraId="47E58350" w14:textId="77777777" w:rsidR="00E91B79" w:rsidRPr="002E7519" w:rsidRDefault="006A77D8" w:rsidP="00EE4C22">
            <w:pPr>
              <w:spacing w:before="40" w:after="60"/>
              <w:rPr>
                <w:rFonts w:asciiTheme="majorHAnsi" w:hAnsiTheme="majorHAnsi"/>
                <w:spacing w:val="4"/>
              </w:rPr>
            </w:pPr>
            <w:r w:rsidRPr="002E7519">
              <w:rPr>
                <w:rFonts w:asciiTheme="majorHAnsi" w:hAnsiTheme="majorHAnsi"/>
                <w:spacing w:val="4"/>
              </w:rPr>
              <w:t>L’</w:t>
            </w:r>
            <w:r w:rsidRPr="002E7519">
              <w:rPr>
                <w:rFonts w:asciiTheme="majorHAnsi" w:hAnsiTheme="majorHAnsi"/>
                <w:b/>
                <w:spacing w:val="4"/>
              </w:rPr>
              <w:t xml:space="preserve">isolement social </w:t>
            </w:r>
            <w:r w:rsidRPr="002E7519">
              <w:rPr>
                <w:rFonts w:asciiTheme="majorHAnsi" w:hAnsiTheme="majorHAnsi"/>
                <w:spacing w:val="4"/>
              </w:rPr>
              <w:t>des parents est un facteur lié aux abus physique</w:t>
            </w:r>
            <w:r w:rsidR="00C04A0E">
              <w:rPr>
                <w:rFonts w:asciiTheme="majorHAnsi" w:hAnsiTheme="majorHAnsi"/>
                <w:spacing w:val="4"/>
              </w:rPr>
              <w:t>s</w:t>
            </w:r>
            <w:r w:rsidRPr="002E7519">
              <w:rPr>
                <w:rFonts w:asciiTheme="majorHAnsi" w:hAnsiTheme="majorHAnsi"/>
                <w:spacing w:val="4"/>
              </w:rPr>
              <w:t xml:space="preserve"> (Annerbäck</w:t>
            </w:r>
            <w:r w:rsidR="00CE3712">
              <w:rPr>
                <w:rFonts w:asciiTheme="majorHAnsi" w:hAnsiTheme="majorHAnsi"/>
                <w:spacing w:val="4"/>
              </w:rPr>
              <w:t>, Svedin</w:t>
            </w:r>
            <w:r w:rsidRPr="002E7519">
              <w:rPr>
                <w:rFonts w:asciiTheme="majorHAnsi" w:hAnsiTheme="majorHAnsi"/>
                <w:spacing w:val="4"/>
              </w:rPr>
              <w:t xml:space="preserve"> </w:t>
            </w:r>
            <w:r w:rsidR="00A7493C" w:rsidRPr="009E54F8">
              <w:rPr>
                <w:rFonts w:asciiTheme="majorHAnsi" w:hAnsiTheme="majorHAnsi"/>
                <w:spacing w:val="4"/>
              </w:rPr>
              <w:t>et al</w:t>
            </w:r>
            <w:r w:rsidRPr="002E7519">
              <w:rPr>
                <w:rFonts w:asciiTheme="majorHAnsi" w:hAnsiTheme="majorHAnsi"/>
                <w:i/>
                <w:spacing w:val="4"/>
              </w:rPr>
              <w:t>.,</w:t>
            </w:r>
            <w:r w:rsidRPr="002E7519">
              <w:rPr>
                <w:rFonts w:asciiTheme="majorHAnsi" w:hAnsiTheme="majorHAnsi"/>
                <w:spacing w:val="4"/>
              </w:rPr>
              <w:t xml:space="preserve"> 2010; Dufour </w:t>
            </w:r>
            <w:r w:rsidR="00A7493C" w:rsidRPr="009E54F8">
              <w:rPr>
                <w:rFonts w:asciiTheme="majorHAnsi" w:hAnsiTheme="majorHAnsi"/>
                <w:spacing w:val="4"/>
              </w:rPr>
              <w:t>et al</w:t>
            </w:r>
            <w:r w:rsidRPr="002E7519">
              <w:rPr>
                <w:rFonts w:asciiTheme="majorHAnsi" w:hAnsiTheme="majorHAnsi"/>
                <w:i/>
                <w:spacing w:val="4"/>
              </w:rPr>
              <w:t>.,</w:t>
            </w:r>
            <w:r w:rsidRPr="002E7519">
              <w:rPr>
                <w:rFonts w:asciiTheme="majorHAnsi" w:hAnsiTheme="majorHAnsi"/>
                <w:spacing w:val="4"/>
              </w:rPr>
              <w:t xml:space="preserve"> 2011; Stith </w:t>
            </w:r>
            <w:r w:rsidR="00A7493C" w:rsidRPr="009E54F8">
              <w:rPr>
                <w:rFonts w:asciiTheme="majorHAnsi" w:hAnsiTheme="majorHAnsi"/>
                <w:spacing w:val="4"/>
              </w:rPr>
              <w:t>et al</w:t>
            </w:r>
            <w:r w:rsidRPr="002E7519">
              <w:rPr>
                <w:rFonts w:asciiTheme="majorHAnsi" w:hAnsiTheme="majorHAnsi"/>
                <w:i/>
                <w:spacing w:val="4"/>
              </w:rPr>
              <w:t>.,</w:t>
            </w:r>
            <w:r w:rsidRPr="002E7519">
              <w:rPr>
                <w:rFonts w:asciiTheme="majorHAnsi" w:hAnsiTheme="majorHAnsi"/>
                <w:spacing w:val="4"/>
              </w:rPr>
              <w:t xml:space="preserve"> 2009; Tucker et Rodriguez, 2014). L’isolement peut, entre autres, résulter de </w:t>
            </w:r>
            <w:r w:rsidRPr="004007E0">
              <w:rPr>
                <w:rFonts w:asciiTheme="majorHAnsi" w:hAnsiTheme="majorHAnsi"/>
                <w:b/>
                <w:spacing w:val="4"/>
              </w:rPr>
              <w:t>problèmes dans le réseau familial</w:t>
            </w:r>
            <w:r w:rsidRPr="002E7519">
              <w:rPr>
                <w:rFonts w:asciiTheme="majorHAnsi" w:hAnsiTheme="majorHAnsi"/>
                <w:spacing w:val="4"/>
              </w:rPr>
              <w:t xml:space="preserve"> (ex. perte de contact en raison de conflits ou de </w:t>
            </w:r>
            <w:r w:rsidRPr="004007E0">
              <w:rPr>
                <w:rFonts w:asciiTheme="majorHAnsi" w:hAnsiTheme="majorHAnsi"/>
                <w:b/>
                <w:spacing w:val="4"/>
              </w:rPr>
              <w:t>l’éloignement géographique</w:t>
            </w:r>
            <w:r w:rsidRPr="002E7519">
              <w:rPr>
                <w:rFonts w:asciiTheme="majorHAnsi" w:hAnsiTheme="majorHAnsi"/>
                <w:spacing w:val="4"/>
              </w:rPr>
              <w:t>) (Annerbäck</w:t>
            </w:r>
            <w:r w:rsidR="00CE3712">
              <w:rPr>
                <w:rFonts w:asciiTheme="majorHAnsi" w:hAnsiTheme="majorHAnsi"/>
                <w:spacing w:val="4"/>
              </w:rPr>
              <w:t>, Svedin</w:t>
            </w:r>
            <w:r w:rsidRPr="002E7519">
              <w:rPr>
                <w:rFonts w:asciiTheme="majorHAnsi" w:hAnsiTheme="majorHAnsi"/>
                <w:spacing w:val="4"/>
              </w:rPr>
              <w:t xml:space="preserve"> </w:t>
            </w:r>
            <w:r w:rsidR="00A7493C" w:rsidRPr="009E54F8">
              <w:rPr>
                <w:rFonts w:asciiTheme="majorHAnsi" w:hAnsiTheme="majorHAnsi"/>
                <w:spacing w:val="4"/>
              </w:rPr>
              <w:t>et al</w:t>
            </w:r>
            <w:r w:rsidRPr="002E7519">
              <w:rPr>
                <w:rFonts w:asciiTheme="majorHAnsi" w:hAnsiTheme="majorHAnsi"/>
                <w:i/>
                <w:spacing w:val="4"/>
              </w:rPr>
              <w:t>.,</w:t>
            </w:r>
            <w:r w:rsidRPr="002E7519">
              <w:rPr>
                <w:rFonts w:asciiTheme="majorHAnsi" w:hAnsiTheme="majorHAnsi"/>
                <w:spacing w:val="4"/>
              </w:rPr>
              <w:t xml:space="preserve"> 2010).</w:t>
            </w:r>
          </w:p>
        </w:tc>
      </w:tr>
      <w:tr w:rsidR="006A77D8" w14:paraId="76338B5C" w14:textId="77777777" w:rsidTr="007737DB">
        <w:tc>
          <w:tcPr>
            <w:tcW w:w="2672" w:type="dxa"/>
          </w:tcPr>
          <w:p w14:paraId="4448CF93" w14:textId="77777777" w:rsidR="006A77D8" w:rsidRDefault="00E91B79" w:rsidP="004007E0">
            <w:pPr>
              <w:spacing w:before="40" w:after="60"/>
              <w:rPr>
                <w:rFonts w:asciiTheme="majorHAnsi" w:hAnsiTheme="majorHAnsi"/>
              </w:rPr>
            </w:pPr>
            <w:r>
              <w:rPr>
                <w:rFonts w:asciiTheme="majorHAnsi" w:hAnsiTheme="majorHAnsi"/>
              </w:rPr>
              <w:t>Faible soutien social / familial</w:t>
            </w:r>
            <w:r w:rsidR="005D6B88">
              <w:rPr>
                <w:rFonts w:asciiTheme="majorHAnsi" w:hAnsiTheme="majorHAnsi"/>
              </w:rPr>
              <w:t>.</w:t>
            </w:r>
          </w:p>
        </w:tc>
        <w:tc>
          <w:tcPr>
            <w:tcW w:w="6904" w:type="dxa"/>
          </w:tcPr>
          <w:p w14:paraId="38500C26" w14:textId="77777777" w:rsidR="00E91B79" w:rsidRDefault="00E91B79" w:rsidP="00EE4C22">
            <w:pPr>
              <w:spacing w:before="40" w:after="60"/>
              <w:rPr>
                <w:rFonts w:asciiTheme="majorHAnsi" w:hAnsiTheme="majorHAnsi"/>
              </w:rPr>
            </w:pPr>
            <w:r>
              <w:rPr>
                <w:rFonts w:asciiTheme="majorHAnsi" w:hAnsiTheme="majorHAnsi"/>
              </w:rPr>
              <w:t xml:space="preserve">Les parents abuseurs tendent également à percevoir </w:t>
            </w:r>
            <w:r w:rsidR="00C04A0E">
              <w:rPr>
                <w:rFonts w:asciiTheme="majorHAnsi" w:hAnsiTheme="majorHAnsi"/>
              </w:rPr>
              <w:t xml:space="preserve">leur soutien social faible, </w:t>
            </w:r>
            <w:r>
              <w:rPr>
                <w:rFonts w:asciiTheme="majorHAnsi" w:hAnsiTheme="majorHAnsi"/>
              </w:rPr>
              <w:t xml:space="preserve">à recevoir </w:t>
            </w:r>
            <w:r w:rsidR="00C04A0E">
              <w:rPr>
                <w:rFonts w:asciiTheme="majorHAnsi" w:hAnsiTheme="majorHAnsi"/>
              </w:rPr>
              <w:t>peu de</w:t>
            </w:r>
            <w:r w:rsidRPr="0026004A">
              <w:rPr>
                <w:rFonts w:asciiTheme="majorHAnsi" w:hAnsiTheme="majorHAnsi"/>
                <w:b/>
              </w:rPr>
              <w:t xml:space="preserve"> soutien social</w:t>
            </w:r>
            <w:r>
              <w:rPr>
                <w:rFonts w:asciiTheme="majorHAnsi" w:hAnsiTheme="majorHAnsi"/>
              </w:rPr>
              <w:t xml:space="preserve"> (Bérgamo et Bazon, 2011; Crouch </w:t>
            </w:r>
            <w:r w:rsidR="00A7493C" w:rsidRPr="009E54F8">
              <w:rPr>
                <w:rFonts w:asciiTheme="majorHAnsi" w:hAnsiTheme="majorHAnsi"/>
              </w:rPr>
              <w:t>et al</w:t>
            </w:r>
            <w:r w:rsidRPr="00BB2AC1">
              <w:rPr>
                <w:rFonts w:asciiTheme="majorHAnsi" w:hAnsiTheme="majorHAnsi"/>
                <w:i/>
              </w:rPr>
              <w:t>.,</w:t>
            </w:r>
            <w:r>
              <w:rPr>
                <w:rFonts w:asciiTheme="majorHAnsi" w:hAnsiTheme="majorHAnsi"/>
              </w:rPr>
              <w:t xml:space="preserve"> 2010; </w:t>
            </w:r>
            <w:r w:rsidRPr="0026004A">
              <w:rPr>
                <w:rFonts w:asciiTheme="majorHAnsi" w:hAnsiTheme="majorHAnsi"/>
              </w:rPr>
              <w:t>Jakupčvić et Ajduković</w:t>
            </w:r>
            <w:r>
              <w:rPr>
                <w:rFonts w:asciiTheme="majorHAnsi" w:hAnsiTheme="majorHAnsi"/>
              </w:rPr>
              <w:t xml:space="preserve">, 2011) et à éprouver un sentiment de </w:t>
            </w:r>
            <w:r w:rsidRPr="00BB2AC1">
              <w:rPr>
                <w:rFonts w:asciiTheme="majorHAnsi" w:hAnsiTheme="majorHAnsi"/>
                <w:b/>
              </w:rPr>
              <w:t>solitude</w:t>
            </w:r>
            <w:r>
              <w:rPr>
                <w:rFonts w:asciiTheme="majorHAnsi" w:hAnsiTheme="majorHAnsi"/>
              </w:rPr>
              <w:t xml:space="preserve"> (Black </w:t>
            </w:r>
            <w:r w:rsidR="00A7493C" w:rsidRPr="009E54F8">
              <w:rPr>
                <w:rFonts w:asciiTheme="majorHAnsi" w:hAnsiTheme="majorHAnsi"/>
              </w:rPr>
              <w:t>et al</w:t>
            </w:r>
            <w:r w:rsidRPr="00BB2AC1">
              <w:rPr>
                <w:rFonts w:asciiTheme="majorHAnsi" w:hAnsiTheme="majorHAnsi"/>
                <w:i/>
              </w:rPr>
              <w:t>.,</w:t>
            </w:r>
            <w:r>
              <w:rPr>
                <w:rFonts w:asciiTheme="majorHAnsi" w:hAnsiTheme="majorHAnsi"/>
              </w:rPr>
              <w:t xml:space="preserve"> 2001; Crouch </w:t>
            </w:r>
            <w:r w:rsidR="00A7493C" w:rsidRPr="009E54F8">
              <w:rPr>
                <w:rFonts w:asciiTheme="majorHAnsi" w:hAnsiTheme="majorHAnsi"/>
              </w:rPr>
              <w:t>et al</w:t>
            </w:r>
            <w:r w:rsidRPr="00BB2AC1">
              <w:rPr>
                <w:rFonts w:asciiTheme="majorHAnsi" w:hAnsiTheme="majorHAnsi"/>
                <w:i/>
              </w:rPr>
              <w:t>.,</w:t>
            </w:r>
            <w:r>
              <w:rPr>
                <w:rFonts w:asciiTheme="majorHAnsi" w:hAnsiTheme="majorHAnsi"/>
              </w:rPr>
              <w:t xml:space="preserve"> 2010).</w:t>
            </w:r>
          </w:p>
          <w:p w14:paraId="71EEEE29" w14:textId="77777777" w:rsidR="006A77D8" w:rsidRDefault="00E91B79" w:rsidP="00C04A0E">
            <w:pPr>
              <w:spacing w:before="40" w:after="60"/>
              <w:rPr>
                <w:rFonts w:asciiTheme="majorHAnsi" w:hAnsiTheme="majorHAnsi"/>
              </w:rPr>
            </w:pPr>
            <w:r>
              <w:rPr>
                <w:rFonts w:asciiTheme="majorHAnsi" w:hAnsiTheme="majorHAnsi"/>
              </w:rPr>
              <w:t xml:space="preserve">Les mères abusives rapportent </w:t>
            </w:r>
            <w:r w:rsidR="00C04A0E">
              <w:rPr>
                <w:rFonts w:asciiTheme="majorHAnsi" w:hAnsiTheme="majorHAnsi"/>
              </w:rPr>
              <w:t xml:space="preserve">recevoir </w:t>
            </w:r>
            <w:r>
              <w:rPr>
                <w:rFonts w:asciiTheme="majorHAnsi" w:hAnsiTheme="majorHAnsi"/>
              </w:rPr>
              <w:t xml:space="preserve">un </w:t>
            </w:r>
            <w:r w:rsidRPr="002C3AB6">
              <w:rPr>
                <w:rFonts w:asciiTheme="majorHAnsi" w:hAnsiTheme="majorHAnsi"/>
                <w:b/>
              </w:rPr>
              <w:t>faible niveau de soutien social.</w:t>
            </w:r>
            <w:r>
              <w:rPr>
                <w:rFonts w:asciiTheme="majorHAnsi" w:hAnsiTheme="majorHAnsi"/>
              </w:rPr>
              <w:t xml:space="preserve"> La </w:t>
            </w:r>
            <w:r w:rsidRPr="002C3AB6">
              <w:rPr>
                <w:rFonts w:asciiTheme="majorHAnsi" w:hAnsiTheme="majorHAnsi"/>
                <w:b/>
              </w:rPr>
              <w:t>qualité du soutien émotionnel</w:t>
            </w:r>
            <w:r>
              <w:rPr>
                <w:rFonts w:asciiTheme="majorHAnsi" w:hAnsiTheme="majorHAnsi"/>
              </w:rPr>
              <w:t xml:space="preserve"> qu’elles reçoivent peut également être défaillante. Enfin, elles rapportent </w:t>
            </w:r>
            <w:r w:rsidRPr="002C3AB6">
              <w:rPr>
                <w:rFonts w:asciiTheme="majorHAnsi" w:hAnsiTheme="majorHAnsi"/>
                <w:b/>
              </w:rPr>
              <w:t>moins de soutien familial</w:t>
            </w:r>
            <w:r>
              <w:rPr>
                <w:rFonts w:asciiTheme="majorHAnsi" w:hAnsiTheme="majorHAnsi"/>
              </w:rPr>
              <w:t xml:space="preserve"> (Black </w:t>
            </w:r>
            <w:r w:rsidR="00A7493C" w:rsidRPr="009E54F8">
              <w:rPr>
                <w:rFonts w:asciiTheme="majorHAnsi" w:hAnsiTheme="majorHAnsi"/>
              </w:rPr>
              <w:t>et al.</w:t>
            </w:r>
            <w:r w:rsidRPr="002C3AB6">
              <w:rPr>
                <w:rFonts w:asciiTheme="majorHAnsi" w:hAnsiTheme="majorHAnsi"/>
                <w:i/>
              </w:rPr>
              <w:t>,</w:t>
            </w:r>
            <w:r>
              <w:rPr>
                <w:rFonts w:asciiTheme="majorHAnsi" w:hAnsiTheme="majorHAnsi"/>
              </w:rPr>
              <w:t xml:space="preserve"> 2001).</w:t>
            </w:r>
          </w:p>
        </w:tc>
      </w:tr>
      <w:tr w:rsidR="005D6B88" w14:paraId="31A54A45" w14:textId="77777777" w:rsidTr="007737DB">
        <w:tc>
          <w:tcPr>
            <w:tcW w:w="2672" w:type="dxa"/>
          </w:tcPr>
          <w:p w14:paraId="32763AFD" w14:textId="5DD10448" w:rsidR="005D6B88" w:rsidRDefault="00AD225E" w:rsidP="00AD225E">
            <w:pPr>
              <w:spacing w:before="40" w:after="60"/>
              <w:rPr>
                <w:rFonts w:asciiTheme="majorHAnsi" w:hAnsiTheme="majorHAnsi"/>
              </w:rPr>
            </w:pPr>
            <w:r>
              <w:rPr>
                <w:rFonts w:asciiTheme="majorHAnsi" w:hAnsiTheme="majorHAnsi"/>
              </w:rPr>
              <w:t>Mère seule</w:t>
            </w:r>
            <w:r w:rsidR="005D6B88">
              <w:rPr>
                <w:rFonts w:asciiTheme="majorHAnsi" w:hAnsiTheme="majorHAnsi"/>
              </w:rPr>
              <w:t>.</w:t>
            </w:r>
            <w:r w:rsidR="00664212">
              <w:rPr>
                <w:rFonts w:asciiTheme="majorHAnsi" w:hAnsiTheme="majorHAnsi"/>
              </w:rPr>
              <w:t xml:space="preserve"> </w:t>
            </w:r>
          </w:p>
        </w:tc>
        <w:tc>
          <w:tcPr>
            <w:tcW w:w="6904" w:type="dxa"/>
          </w:tcPr>
          <w:p w14:paraId="7CC1CB68" w14:textId="77777777" w:rsidR="005D6B88" w:rsidRPr="004007E0" w:rsidRDefault="005D6B88" w:rsidP="000610F2">
            <w:pPr>
              <w:spacing w:before="40" w:after="60"/>
              <w:rPr>
                <w:rFonts w:asciiTheme="majorHAnsi" w:hAnsiTheme="majorHAnsi"/>
              </w:rPr>
            </w:pPr>
            <w:r w:rsidRPr="004007E0">
              <w:rPr>
                <w:rFonts w:asciiTheme="majorHAnsi" w:hAnsiTheme="majorHAnsi"/>
                <w:b/>
              </w:rPr>
              <w:t>L’absence du père</w:t>
            </w:r>
            <w:r w:rsidRPr="004007E0">
              <w:rPr>
                <w:rFonts w:asciiTheme="majorHAnsi" w:hAnsiTheme="majorHAnsi"/>
              </w:rPr>
              <w:t xml:space="preserve"> est associée à un faible niveau de revenu familial et de soutien émotionnel, ce qui peut affecter la capacité de la mère à prendre soin de ses enfants et augmenter la probabilité qu’elle </w:t>
            </w:r>
            <w:r w:rsidRPr="004007E0">
              <w:rPr>
                <w:rFonts w:asciiTheme="majorHAnsi" w:hAnsiTheme="majorHAnsi"/>
                <w:b/>
              </w:rPr>
              <w:t>agisse de manière coercitive et abusive</w:t>
            </w:r>
            <w:r w:rsidRPr="004007E0">
              <w:rPr>
                <w:rFonts w:asciiTheme="majorHAnsi" w:hAnsiTheme="majorHAnsi"/>
              </w:rPr>
              <w:t xml:space="preserve">. </w:t>
            </w:r>
            <w:r w:rsidRPr="00011F96">
              <w:rPr>
                <w:rFonts w:asciiTheme="majorHAnsi" w:hAnsiTheme="majorHAnsi"/>
                <w:spacing w:val="-4"/>
              </w:rPr>
              <w:t xml:space="preserve">Toutefois, l’absence du père au domicile ne </w:t>
            </w:r>
            <w:r w:rsidR="00C04A0E" w:rsidRPr="00011F96">
              <w:rPr>
                <w:rFonts w:asciiTheme="majorHAnsi" w:hAnsiTheme="majorHAnsi"/>
                <w:spacing w:val="-4"/>
              </w:rPr>
              <w:t>signifie pas</w:t>
            </w:r>
            <w:r w:rsidRPr="00011F96">
              <w:rPr>
                <w:rFonts w:asciiTheme="majorHAnsi" w:hAnsiTheme="majorHAnsi"/>
                <w:spacing w:val="-4"/>
              </w:rPr>
              <w:t xml:space="preserve"> que celui-ci n’est pas impliqué dans la vie des enfants et de la famille. D’autres </w:t>
            </w:r>
            <w:r w:rsidR="000610F2" w:rsidRPr="00011F96">
              <w:rPr>
                <w:rFonts w:asciiTheme="majorHAnsi" w:hAnsiTheme="majorHAnsi"/>
                <w:spacing w:val="-4"/>
              </w:rPr>
              <w:t xml:space="preserve">aspects </w:t>
            </w:r>
            <w:r w:rsidRPr="00011F96">
              <w:rPr>
                <w:rFonts w:asciiTheme="majorHAnsi" w:hAnsiTheme="majorHAnsi"/>
                <w:spacing w:val="-4"/>
              </w:rPr>
              <w:t>doivent être pris en considération</w:t>
            </w:r>
            <w:r w:rsidR="000610F2" w:rsidRPr="00011F96">
              <w:rPr>
                <w:rFonts w:asciiTheme="majorHAnsi" w:hAnsiTheme="majorHAnsi"/>
                <w:spacing w:val="-4"/>
              </w:rPr>
              <w:t xml:space="preserve"> comme</w:t>
            </w:r>
            <w:r w:rsidR="00F235AE" w:rsidRPr="00011F96">
              <w:rPr>
                <w:rFonts w:asciiTheme="majorHAnsi" w:hAnsiTheme="majorHAnsi"/>
                <w:spacing w:val="-4"/>
              </w:rPr>
              <w:t xml:space="preserve"> son </w:t>
            </w:r>
            <w:r w:rsidRPr="00011F96">
              <w:rPr>
                <w:rFonts w:asciiTheme="majorHAnsi" w:hAnsiTheme="majorHAnsi"/>
                <w:spacing w:val="-4"/>
              </w:rPr>
              <w:t>statut d’emploi, son âge, les caractéristiques de sa relation avec la mère, l’abus de substances, etc. (Guterman et Lee, 2005).</w:t>
            </w:r>
          </w:p>
        </w:tc>
      </w:tr>
    </w:tbl>
    <w:p w14:paraId="2D1F0BB7" w14:textId="77777777" w:rsidR="002761C9" w:rsidRDefault="002761C9" w:rsidP="00C61B98">
      <w:pPr>
        <w:spacing w:after="0"/>
      </w:pPr>
    </w:p>
    <w:tbl>
      <w:tblPr>
        <w:tblStyle w:val="Grille"/>
        <w:tblW w:w="0" w:type="auto"/>
        <w:tblLook w:val="04A0" w:firstRow="1" w:lastRow="0" w:firstColumn="1" w:lastColumn="0" w:noHBand="0" w:noVBand="1"/>
      </w:tblPr>
      <w:tblGrid>
        <w:gridCol w:w="2649"/>
        <w:gridCol w:w="6927"/>
      </w:tblGrid>
      <w:tr w:rsidR="0090355F" w:rsidRPr="0090355F" w14:paraId="7CDFF786" w14:textId="77777777" w:rsidTr="009D63B2">
        <w:tc>
          <w:tcPr>
            <w:tcW w:w="13100" w:type="dxa"/>
            <w:gridSpan w:val="2"/>
            <w:shd w:val="clear" w:color="auto" w:fill="4F81BD" w:themeFill="accent1"/>
          </w:tcPr>
          <w:p w14:paraId="1B112C5F" w14:textId="77777777" w:rsidR="00561479" w:rsidRPr="0090355F" w:rsidRDefault="005E4623" w:rsidP="00E175E2">
            <w:pPr>
              <w:spacing w:before="60" w:after="60"/>
              <w:rPr>
                <w:rFonts w:asciiTheme="majorHAnsi" w:hAnsiTheme="majorHAnsi"/>
                <w:b/>
              </w:rPr>
            </w:pPr>
            <w:r w:rsidRPr="007B20A4">
              <w:rPr>
                <w:rFonts w:asciiTheme="majorHAnsi" w:hAnsiTheme="majorHAnsi"/>
                <w:b/>
                <w:color w:val="FFFFFF" w:themeColor="background1"/>
              </w:rPr>
              <w:t>Ressources économiques lacunaires</w:t>
            </w:r>
          </w:p>
        </w:tc>
      </w:tr>
      <w:tr w:rsidR="00561479" w14:paraId="5D0FA251" w14:textId="77777777" w:rsidTr="00524AFD">
        <w:tc>
          <w:tcPr>
            <w:tcW w:w="3227" w:type="dxa"/>
          </w:tcPr>
          <w:p w14:paraId="3727C6AB" w14:textId="77777777" w:rsidR="00561479" w:rsidRDefault="00894AE6" w:rsidP="007B20A4">
            <w:pPr>
              <w:spacing w:before="40" w:after="60"/>
              <w:rPr>
                <w:rFonts w:asciiTheme="majorHAnsi" w:hAnsiTheme="majorHAnsi"/>
              </w:rPr>
            </w:pPr>
            <w:r>
              <w:rPr>
                <w:rFonts w:asciiTheme="majorHAnsi" w:hAnsiTheme="majorHAnsi"/>
              </w:rPr>
              <w:t>Pauvreté.</w:t>
            </w:r>
          </w:p>
          <w:p w14:paraId="0BFD52AF" w14:textId="77777777" w:rsidR="00664212" w:rsidRDefault="00664212" w:rsidP="007B20A4">
            <w:pPr>
              <w:spacing w:before="40" w:after="60"/>
              <w:rPr>
                <w:rFonts w:asciiTheme="majorHAnsi" w:hAnsiTheme="majorHAnsi"/>
              </w:rPr>
            </w:pPr>
          </w:p>
          <w:p w14:paraId="1059BEC5" w14:textId="3B4F73D7" w:rsidR="00664212" w:rsidRPr="00A55400" w:rsidRDefault="00664212" w:rsidP="007B20A4">
            <w:pPr>
              <w:spacing w:before="40" w:after="60"/>
              <w:rPr>
                <w:rFonts w:asciiTheme="majorHAnsi" w:hAnsiTheme="majorHAnsi"/>
              </w:rPr>
            </w:pPr>
          </w:p>
        </w:tc>
        <w:tc>
          <w:tcPr>
            <w:tcW w:w="9873" w:type="dxa"/>
          </w:tcPr>
          <w:p w14:paraId="5DF85213" w14:textId="5F389E5B" w:rsidR="00411596" w:rsidRPr="007C0E31" w:rsidRDefault="00031F38" w:rsidP="00EE4C22">
            <w:pPr>
              <w:spacing w:before="40" w:after="60"/>
              <w:rPr>
                <w:rFonts w:asciiTheme="majorHAnsi" w:hAnsiTheme="majorHAnsi"/>
                <w:spacing w:val="-4"/>
              </w:rPr>
            </w:pPr>
            <w:r w:rsidRPr="007C0E31">
              <w:rPr>
                <w:rFonts w:asciiTheme="majorHAnsi" w:hAnsiTheme="majorHAnsi"/>
                <w:spacing w:val="-4"/>
              </w:rPr>
              <w:t>Les familles au sein desquel</w:t>
            </w:r>
            <w:r w:rsidR="00D112EF" w:rsidRPr="007C0E31">
              <w:rPr>
                <w:rFonts w:asciiTheme="majorHAnsi" w:hAnsiTheme="majorHAnsi"/>
                <w:spacing w:val="-4"/>
              </w:rPr>
              <w:t>le</w:t>
            </w:r>
            <w:r w:rsidRPr="007C0E31">
              <w:rPr>
                <w:rFonts w:asciiTheme="majorHAnsi" w:hAnsiTheme="majorHAnsi"/>
                <w:spacing w:val="-4"/>
              </w:rPr>
              <w:t xml:space="preserve">s il y a de l’abus physique ont souvent un plus </w:t>
            </w:r>
            <w:r w:rsidRPr="007C0E31">
              <w:rPr>
                <w:rFonts w:asciiTheme="majorHAnsi" w:hAnsiTheme="majorHAnsi"/>
                <w:b/>
                <w:spacing w:val="-4"/>
              </w:rPr>
              <w:t>faible statut socioéconomique</w:t>
            </w:r>
            <w:r w:rsidRPr="007C0E31">
              <w:rPr>
                <w:rFonts w:asciiTheme="majorHAnsi" w:hAnsiTheme="majorHAnsi"/>
                <w:spacing w:val="-4"/>
              </w:rPr>
              <w:t xml:space="preserve"> (</w:t>
            </w:r>
            <w:r w:rsidR="00AD225E">
              <w:rPr>
                <w:rFonts w:asciiTheme="majorHAnsi" w:hAnsiTheme="majorHAnsi"/>
                <w:spacing w:val="-4"/>
              </w:rPr>
              <w:t xml:space="preserve">Aislinnand et al., 2015; </w:t>
            </w:r>
            <w:r w:rsidR="00411596" w:rsidRPr="007C0E31">
              <w:rPr>
                <w:rFonts w:asciiTheme="majorHAnsi" w:hAnsiTheme="majorHAnsi"/>
                <w:spacing w:val="-4"/>
              </w:rPr>
              <w:t>Annerbäck</w:t>
            </w:r>
            <w:r w:rsidR="00CE3712">
              <w:rPr>
                <w:rFonts w:asciiTheme="majorHAnsi" w:hAnsiTheme="majorHAnsi"/>
                <w:spacing w:val="-4"/>
              </w:rPr>
              <w:t>, Wingren</w:t>
            </w:r>
            <w:r w:rsidR="00411596" w:rsidRPr="007C0E31">
              <w:rPr>
                <w:rFonts w:asciiTheme="majorHAnsi" w:hAnsiTheme="majorHAnsi"/>
                <w:spacing w:val="-4"/>
              </w:rPr>
              <w:t xml:space="preserve"> </w:t>
            </w:r>
            <w:r w:rsidR="00A7493C" w:rsidRPr="009E54F8">
              <w:rPr>
                <w:rFonts w:asciiTheme="majorHAnsi" w:hAnsiTheme="majorHAnsi"/>
                <w:spacing w:val="-4"/>
              </w:rPr>
              <w:t>et al</w:t>
            </w:r>
            <w:r w:rsidR="00411596" w:rsidRPr="007C0E31">
              <w:rPr>
                <w:rFonts w:asciiTheme="majorHAnsi" w:hAnsiTheme="majorHAnsi"/>
                <w:i/>
                <w:spacing w:val="-4"/>
              </w:rPr>
              <w:t>.,</w:t>
            </w:r>
            <w:r w:rsidR="00411596" w:rsidRPr="007C0E31">
              <w:rPr>
                <w:rFonts w:asciiTheme="majorHAnsi" w:hAnsiTheme="majorHAnsi"/>
                <w:spacing w:val="-4"/>
              </w:rPr>
              <w:t xml:space="preserve"> 2010; </w:t>
            </w:r>
            <w:r w:rsidRPr="007C0E31">
              <w:rPr>
                <w:rFonts w:asciiTheme="majorHAnsi" w:hAnsiTheme="majorHAnsi"/>
                <w:spacing w:val="-4"/>
              </w:rPr>
              <w:t xml:space="preserve">Berger, 2005; </w:t>
            </w:r>
            <w:r w:rsidR="00D04187" w:rsidRPr="007C0E31">
              <w:rPr>
                <w:rFonts w:asciiTheme="majorHAnsi" w:hAnsiTheme="majorHAnsi"/>
                <w:spacing w:val="-4"/>
              </w:rPr>
              <w:t xml:space="preserve">Black </w:t>
            </w:r>
            <w:r w:rsidR="00A7493C" w:rsidRPr="009E54F8">
              <w:rPr>
                <w:rFonts w:asciiTheme="majorHAnsi" w:hAnsiTheme="majorHAnsi"/>
                <w:spacing w:val="-4"/>
              </w:rPr>
              <w:t>et al</w:t>
            </w:r>
            <w:r w:rsidR="00D04187" w:rsidRPr="007C0E31">
              <w:rPr>
                <w:rFonts w:asciiTheme="majorHAnsi" w:hAnsiTheme="majorHAnsi"/>
                <w:i/>
                <w:spacing w:val="-4"/>
              </w:rPr>
              <w:t>.,</w:t>
            </w:r>
            <w:r w:rsidR="00D04187" w:rsidRPr="007C0E31">
              <w:rPr>
                <w:rFonts w:asciiTheme="majorHAnsi" w:hAnsiTheme="majorHAnsi"/>
                <w:spacing w:val="-4"/>
              </w:rPr>
              <w:t xml:space="preserve"> 2001;</w:t>
            </w:r>
            <w:r w:rsidR="00411596" w:rsidRPr="007C0E31">
              <w:rPr>
                <w:rFonts w:asciiTheme="majorHAnsi" w:hAnsiTheme="majorHAnsi"/>
                <w:spacing w:val="-4"/>
              </w:rPr>
              <w:t xml:space="preserve"> Dufour </w:t>
            </w:r>
            <w:r w:rsidR="00A7493C" w:rsidRPr="009E54F8">
              <w:rPr>
                <w:rFonts w:asciiTheme="majorHAnsi" w:hAnsiTheme="majorHAnsi"/>
                <w:spacing w:val="-4"/>
              </w:rPr>
              <w:t>et al</w:t>
            </w:r>
            <w:r w:rsidR="00411596" w:rsidRPr="007C0E31">
              <w:rPr>
                <w:rFonts w:asciiTheme="majorHAnsi" w:hAnsiTheme="majorHAnsi"/>
                <w:i/>
                <w:spacing w:val="-4"/>
              </w:rPr>
              <w:t>.,</w:t>
            </w:r>
            <w:r w:rsidR="00411596" w:rsidRPr="007C0E31">
              <w:rPr>
                <w:rFonts w:asciiTheme="majorHAnsi" w:hAnsiTheme="majorHAnsi"/>
                <w:spacing w:val="-4"/>
              </w:rPr>
              <w:t xml:space="preserve"> 2011; </w:t>
            </w:r>
            <w:r w:rsidR="00D04187" w:rsidRPr="007C0E31">
              <w:rPr>
                <w:rFonts w:asciiTheme="majorHAnsi" w:hAnsiTheme="majorHAnsi"/>
                <w:spacing w:val="-4"/>
              </w:rPr>
              <w:t xml:space="preserve"> </w:t>
            </w:r>
            <w:r w:rsidRPr="007C0E31">
              <w:rPr>
                <w:rFonts w:asciiTheme="majorHAnsi" w:hAnsiTheme="majorHAnsi"/>
                <w:spacing w:val="-4"/>
              </w:rPr>
              <w:t>Guterman et Lee, 2005; Herrenkohl</w:t>
            </w:r>
            <w:r w:rsidR="00CC1737">
              <w:rPr>
                <w:rFonts w:asciiTheme="majorHAnsi" w:hAnsiTheme="majorHAnsi"/>
                <w:spacing w:val="-4"/>
              </w:rPr>
              <w:t xml:space="preserve">, Huang, Tajima et Whitney, </w:t>
            </w:r>
            <w:r w:rsidRPr="007C0E31">
              <w:rPr>
                <w:rFonts w:asciiTheme="majorHAnsi" w:hAnsiTheme="majorHAnsi"/>
                <w:spacing w:val="-4"/>
              </w:rPr>
              <w:t xml:space="preserve">2003; </w:t>
            </w:r>
            <w:r w:rsidR="00D04187" w:rsidRPr="007C0E31">
              <w:rPr>
                <w:rFonts w:asciiTheme="majorHAnsi" w:hAnsiTheme="majorHAnsi"/>
                <w:spacing w:val="-4"/>
              </w:rPr>
              <w:t xml:space="preserve">MacMillan </w:t>
            </w:r>
            <w:r w:rsidR="00A7493C" w:rsidRPr="009E54F8">
              <w:rPr>
                <w:rFonts w:asciiTheme="majorHAnsi" w:hAnsiTheme="majorHAnsi"/>
                <w:spacing w:val="-4"/>
              </w:rPr>
              <w:t>et al</w:t>
            </w:r>
            <w:r w:rsidR="00D04187" w:rsidRPr="007C0E31">
              <w:rPr>
                <w:rFonts w:asciiTheme="majorHAnsi" w:hAnsiTheme="majorHAnsi"/>
                <w:i/>
                <w:spacing w:val="-4"/>
              </w:rPr>
              <w:t>.,</w:t>
            </w:r>
            <w:r w:rsidR="00D04187" w:rsidRPr="007C0E31">
              <w:rPr>
                <w:rFonts w:asciiTheme="majorHAnsi" w:hAnsiTheme="majorHAnsi"/>
                <w:spacing w:val="-4"/>
              </w:rPr>
              <w:t xml:space="preserve"> 2013; </w:t>
            </w:r>
            <w:r w:rsidRPr="007C0E31">
              <w:rPr>
                <w:rFonts w:asciiTheme="majorHAnsi" w:hAnsiTheme="majorHAnsi"/>
                <w:spacing w:val="-4"/>
              </w:rPr>
              <w:t xml:space="preserve">Tajima, 2002; Tanaka </w:t>
            </w:r>
            <w:r w:rsidR="00A7493C" w:rsidRPr="009E54F8">
              <w:rPr>
                <w:rFonts w:asciiTheme="majorHAnsi" w:hAnsiTheme="majorHAnsi"/>
                <w:spacing w:val="-4"/>
              </w:rPr>
              <w:t>et al</w:t>
            </w:r>
            <w:r w:rsidRPr="007C0E31">
              <w:rPr>
                <w:rFonts w:asciiTheme="majorHAnsi" w:hAnsiTheme="majorHAnsi"/>
                <w:i/>
                <w:spacing w:val="-4"/>
              </w:rPr>
              <w:t>.,</w:t>
            </w:r>
            <w:r w:rsidRPr="007C0E31">
              <w:rPr>
                <w:rFonts w:asciiTheme="majorHAnsi" w:hAnsiTheme="majorHAnsi"/>
                <w:spacing w:val="-4"/>
              </w:rPr>
              <w:t xml:space="preserve"> 2014</w:t>
            </w:r>
            <w:r w:rsidR="00D04187" w:rsidRPr="007C0E31">
              <w:rPr>
                <w:rFonts w:asciiTheme="majorHAnsi" w:hAnsiTheme="majorHAnsi"/>
                <w:spacing w:val="-4"/>
              </w:rPr>
              <w:t>; Tucker et Rodriguez, 2014</w:t>
            </w:r>
            <w:r w:rsidRPr="007C0E31">
              <w:rPr>
                <w:rFonts w:asciiTheme="majorHAnsi" w:hAnsiTheme="majorHAnsi"/>
                <w:spacing w:val="-4"/>
              </w:rPr>
              <w:t>).</w:t>
            </w:r>
            <w:r w:rsidR="00A86564" w:rsidRPr="007C0E31">
              <w:rPr>
                <w:rFonts w:asciiTheme="majorHAnsi" w:hAnsiTheme="majorHAnsi"/>
                <w:spacing w:val="-4"/>
              </w:rPr>
              <w:t xml:space="preserve"> </w:t>
            </w:r>
            <w:r w:rsidR="00411596" w:rsidRPr="007C0E31">
              <w:rPr>
                <w:rFonts w:asciiTheme="majorHAnsi" w:hAnsiTheme="majorHAnsi"/>
                <w:spacing w:val="-4"/>
              </w:rPr>
              <w:t xml:space="preserve">Éprouver des </w:t>
            </w:r>
            <w:r w:rsidR="00411596" w:rsidRPr="007C0E31">
              <w:rPr>
                <w:rFonts w:asciiTheme="majorHAnsi" w:hAnsiTheme="majorHAnsi"/>
                <w:b/>
                <w:spacing w:val="-4"/>
              </w:rPr>
              <w:t>difficultés économiques</w:t>
            </w:r>
            <w:r w:rsidR="00411596" w:rsidRPr="007C0E31">
              <w:rPr>
                <w:rFonts w:asciiTheme="majorHAnsi" w:hAnsiTheme="majorHAnsi"/>
                <w:spacing w:val="-4"/>
              </w:rPr>
              <w:t xml:space="preserve"> constitue un facteur de risque </w:t>
            </w:r>
            <w:r w:rsidR="00F235AE">
              <w:rPr>
                <w:rFonts w:asciiTheme="majorHAnsi" w:hAnsiTheme="majorHAnsi"/>
                <w:spacing w:val="-4"/>
              </w:rPr>
              <w:t>d</w:t>
            </w:r>
            <w:r w:rsidR="00411596" w:rsidRPr="007C0E31">
              <w:rPr>
                <w:rFonts w:asciiTheme="majorHAnsi" w:hAnsiTheme="majorHAnsi"/>
                <w:spacing w:val="-4"/>
              </w:rPr>
              <w:t>’abus (Annerbäck</w:t>
            </w:r>
            <w:r w:rsidR="00CE3712">
              <w:rPr>
                <w:rFonts w:asciiTheme="majorHAnsi" w:hAnsiTheme="majorHAnsi"/>
                <w:spacing w:val="-4"/>
              </w:rPr>
              <w:t>, Wingren</w:t>
            </w:r>
            <w:r w:rsidR="00411596" w:rsidRPr="007C0E31">
              <w:rPr>
                <w:rFonts w:asciiTheme="majorHAnsi" w:hAnsiTheme="majorHAnsi"/>
                <w:spacing w:val="-4"/>
              </w:rPr>
              <w:t xml:space="preserve"> </w:t>
            </w:r>
            <w:r w:rsidR="00A7493C" w:rsidRPr="009E54F8">
              <w:rPr>
                <w:rFonts w:asciiTheme="majorHAnsi" w:hAnsiTheme="majorHAnsi"/>
                <w:spacing w:val="-4"/>
              </w:rPr>
              <w:t>et al.,</w:t>
            </w:r>
            <w:r w:rsidR="00A86564" w:rsidRPr="007C0E31">
              <w:rPr>
                <w:rFonts w:asciiTheme="majorHAnsi" w:hAnsiTheme="majorHAnsi"/>
                <w:spacing w:val="-4"/>
              </w:rPr>
              <w:t xml:space="preserve"> 2010) tout comme l</w:t>
            </w:r>
            <w:r w:rsidR="00411596" w:rsidRPr="007C0E31">
              <w:rPr>
                <w:rFonts w:asciiTheme="majorHAnsi" w:hAnsiTheme="majorHAnsi"/>
                <w:spacing w:val="-4"/>
              </w:rPr>
              <w:t xml:space="preserve">e fait de </w:t>
            </w:r>
            <w:r w:rsidR="00411596" w:rsidRPr="007C0E31">
              <w:rPr>
                <w:rFonts w:asciiTheme="majorHAnsi" w:hAnsiTheme="majorHAnsi"/>
                <w:b/>
                <w:spacing w:val="-4"/>
              </w:rPr>
              <w:t xml:space="preserve">se percevoir </w:t>
            </w:r>
            <w:r w:rsidR="00A86564" w:rsidRPr="007C0E31">
              <w:rPr>
                <w:rFonts w:asciiTheme="majorHAnsi" w:hAnsiTheme="majorHAnsi"/>
                <w:b/>
                <w:spacing w:val="-4"/>
              </w:rPr>
              <w:t xml:space="preserve">comme étant pauvre </w:t>
            </w:r>
            <w:r w:rsidR="00411596" w:rsidRPr="007C0E31">
              <w:rPr>
                <w:rFonts w:asciiTheme="majorHAnsi" w:hAnsiTheme="majorHAnsi"/>
                <w:spacing w:val="-4"/>
              </w:rPr>
              <w:t xml:space="preserve">(Dufour </w:t>
            </w:r>
            <w:r w:rsidR="00A7493C" w:rsidRPr="009E54F8">
              <w:rPr>
                <w:rFonts w:asciiTheme="majorHAnsi" w:hAnsiTheme="majorHAnsi"/>
                <w:spacing w:val="-4"/>
              </w:rPr>
              <w:t>et al</w:t>
            </w:r>
            <w:r w:rsidR="00411596" w:rsidRPr="007C0E31">
              <w:rPr>
                <w:rFonts w:asciiTheme="majorHAnsi" w:hAnsiTheme="majorHAnsi"/>
                <w:i/>
                <w:spacing w:val="-4"/>
              </w:rPr>
              <w:t>.,</w:t>
            </w:r>
            <w:r w:rsidR="00411596" w:rsidRPr="007C0E31">
              <w:rPr>
                <w:rFonts w:asciiTheme="majorHAnsi" w:hAnsiTheme="majorHAnsi"/>
                <w:spacing w:val="-4"/>
              </w:rPr>
              <w:t xml:space="preserve"> 2011).</w:t>
            </w:r>
          </w:p>
          <w:p w14:paraId="1A7179D2" w14:textId="721BDE1D" w:rsidR="00D04187" w:rsidRDefault="00D04187" w:rsidP="00EE4C22">
            <w:pPr>
              <w:spacing w:before="40" w:after="60"/>
              <w:rPr>
                <w:rFonts w:asciiTheme="majorHAnsi" w:hAnsiTheme="majorHAnsi"/>
              </w:rPr>
            </w:pPr>
            <w:r>
              <w:rPr>
                <w:rFonts w:asciiTheme="majorHAnsi" w:hAnsiTheme="majorHAnsi"/>
              </w:rPr>
              <w:t xml:space="preserve">L’abus physique serait </w:t>
            </w:r>
            <w:r w:rsidRPr="007B20A4">
              <w:rPr>
                <w:rFonts w:asciiTheme="majorHAnsi" w:hAnsiTheme="majorHAnsi"/>
                <w:b/>
              </w:rPr>
              <w:t>5 fois plus</w:t>
            </w:r>
            <w:r>
              <w:rPr>
                <w:rFonts w:asciiTheme="majorHAnsi" w:hAnsiTheme="majorHAnsi"/>
              </w:rPr>
              <w:t xml:space="preserve"> fréquent chez les familles les plus pauvres (Drake et Pandey, 1996).</w:t>
            </w:r>
            <w:r w:rsidR="00664212">
              <w:rPr>
                <w:rFonts w:asciiTheme="majorHAnsi" w:hAnsiTheme="majorHAnsi"/>
              </w:rPr>
              <w:t xml:space="preserve"> </w:t>
            </w:r>
          </w:p>
          <w:p w14:paraId="0E5B3BBE" w14:textId="77777777" w:rsidR="0056738E" w:rsidRPr="00B45C7B" w:rsidRDefault="0056738E" w:rsidP="00EE4C22">
            <w:pPr>
              <w:spacing w:before="40" w:after="60"/>
              <w:rPr>
                <w:rFonts w:asciiTheme="majorHAnsi" w:hAnsiTheme="majorHAnsi"/>
              </w:rPr>
            </w:pPr>
            <w:r w:rsidRPr="00B45C7B">
              <w:rPr>
                <w:rFonts w:asciiTheme="majorHAnsi" w:hAnsiTheme="majorHAnsi"/>
              </w:rPr>
              <w:t xml:space="preserve">Un faible statut socioéconomique est lié à l’utilisation de </w:t>
            </w:r>
            <w:r w:rsidRPr="00B45C7B">
              <w:rPr>
                <w:rFonts w:asciiTheme="majorHAnsi" w:hAnsiTheme="majorHAnsi" w:cs="Times New Roman"/>
              </w:rPr>
              <w:t xml:space="preserve">pratiques parentales mettant l’accent sur un style parental autoritaire et contrôlant, </w:t>
            </w:r>
            <w:r w:rsidR="00A86564">
              <w:rPr>
                <w:rFonts w:asciiTheme="majorHAnsi" w:hAnsiTheme="majorHAnsi" w:cs="Times New Roman"/>
              </w:rPr>
              <w:t xml:space="preserve">sur </w:t>
            </w:r>
            <w:r w:rsidRPr="00B45C7B">
              <w:rPr>
                <w:rFonts w:asciiTheme="majorHAnsi" w:hAnsiTheme="majorHAnsi" w:cs="Times New Roman"/>
              </w:rPr>
              <w:t xml:space="preserve">l’encouragement à la conformité et </w:t>
            </w:r>
            <w:r w:rsidR="00A86564">
              <w:rPr>
                <w:rFonts w:asciiTheme="majorHAnsi" w:hAnsiTheme="majorHAnsi" w:cs="Times New Roman"/>
              </w:rPr>
              <w:t xml:space="preserve">sur </w:t>
            </w:r>
            <w:r w:rsidRPr="00B45C7B">
              <w:rPr>
                <w:rFonts w:asciiTheme="majorHAnsi" w:hAnsiTheme="majorHAnsi" w:cs="Times New Roman"/>
              </w:rPr>
              <w:t>les techniques disciplinaires punitives (Drake et Pandey, 1996).</w:t>
            </w:r>
          </w:p>
        </w:tc>
      </w:tr>
      <w:tr w:rsidR="005E4623" w14:paraId="685AB2FD" w14:textId="77777777" w:rsidTr="00524AFD">
        <w:tc>
          <w:tcPr>
            <w:tcW w:w="3227" w:type="dxa"/>
          </w:tcPr>
          <w:p w14:paraId="3BD2E367" w14:textId="77777777" w:rsidR="005E4623" w:rsidRDefault="00E91B79" w:rsidP="007B20A4">
            <w:pPr>
              <w:spacing w:before="40" w:after="60"/>
              <w:rPr>
                <w:rFonts w:asciiTheme="majorHAnsi" w:hAnsiTheme="majorHAnsi"/>
              </w:rPr>
            </w:pPr>
            <w:r>
              <w:rPr>
                <w:rFonts w:asciiTheme="majorHAnsi" w:hAnsiTheme="majorHAnsi"/>
              </w:rPr>
              <w:t>Sans emploi / pertes financières</w:t>
            </w:r>
          </w:p>
        </w:tc>
        <w:tc>
          <w:tcPr>
            <w:tcW w:w="9873" w:type="dxa"/>
          </w:tcPr>
          <w:p w14:paraId="246AC86D" w14:textId="77777777" w:rsidR="005E4623" w:rsidRDefault="005E4623" w:rsidP="00EE4C22">
            <w:pPr>
              <w:spacing w:before="40" w:after="60"/>
              <w:rPr>
                <w:rFonts w:asciiTheme="majorHAnsi" w:hAnsiTheme="majorHAnsi"/>
              </w:rPr>
            </w:pPr>
            <w:r>
              <w:rPr>
                <w:rFonts w:asciiTheme="majorHAnsi" w:hAnsiTheme="majorHAnsi"/>
              </w:rPr>
              <w:t xml:space="preserve">Le risque d’abus physique est </w:t>
            </w:r>
            <w:r w:rsidR="00F235AE">
              <w:rPr>
                <w:rFonts w:asciiTheme="majorHAnsi" w:hAnsiTheme="majorHAnsi"/>
              </w:rPr>
              <w:t xml:space="preserve">plus </w:t>
            </w:r>
            <w:r>
              <w:rPr>
                <w:rFonts w:asciiTheme="majorHAnsi" w:hAnsiTheme="majorHAnsi"/>
              </w:rPr>
              <w:t xml:space="preserve">présent quand les parents sont </w:t>
            </w:r>
            <w:r w:rsidRPr="001E74A0">
              <w:rPr>
                <w:rFonts w:asciiTheme="majorHAnsi" w:hAnsiTheme="majorHAnsi"/>
                <w:b/>
              </w:rPr>
              <w:t>sans emploi</w:t>
            </w:r>
            <w:r>
              <w:rPr>
                <w:rFonts w:asciiTheme="majorHAnsi" w:hAnsiTheme="majorHAnsi"/>
              </w:rPr>
              <w:t xml:space="preserve"> (Coohey, 2006; Fuller-Thomson </w:t>
            </w:r>
            <w:r w:rsidR="00A7493C" w:rsidRPr="009E54F8">
              <w:rPr>
                <w:rFonts w:asciiTheme="majorHAnsi" w:hAnsiTheme="majorHAnsi"/>
              </w:rPr>
              <w:t>et al</w:t>
            </w:r>
            <w:r w:rsidRPr="001E74A0">
              <w:rPr>
                <w:rFonts w:asciiTheme="majorHAnsi" w:hAnsiTheme="majorHAnsi"/>
                <w:i/>
              </w:rPr>
              <w:t>.,</w:t>
            </w:r>
            <w:r>
              <w:rPr>
                <w:rFonts w:asciiTheme="majorHAnsi" w:hAnsiTheme="majorHAnsi"/>
              </w:rPr>
              <w:t xml:space="preserve"> 2012; Fuller-Thomson et Sawyer, 201</w:t>
            </w:r>
            <w:r w:rsidR="00F4705D">
              <w:rPr>
                <w:rFonts w:asciiTheme="majorHAnsi" w:hAnsiTheme="majorHAnsi"/>
              </w:rPr>
              <w:t>4</w:t>
            </w:r>
            <w:r>
              <w:rPr>
                <w:rFonts w:asciiTheme="majorHAnsi" w:hAnsiTheme="majorHAnsi"/>
              </w:rPr>
              <w:t xml:space="preserve">). Lorsqu’un </w:t>
            </w:r>
            <w:r w:rsidRPr="007B20A4">
              <w:rPr>
                <w:rFonts w:asciiTheme="majorHAnsi" w:hAnsiTheme="majorHAnsi"/>
                <w:b/>
              </w:rPr>
              <w:t>seul parent est sans emploi, le risque serait 1,9 fois plus élevé</w:t>
            </w:r>
            <w:r>
              <w:rPr>
                <w:rFonts w:asciiTheme="majorHAnsi" w:hAnsiTheme="majorHAnsi"/>
              </w:rPr>
              <w:t xml:space="preserve">, alors que lorsque ce sont les </w:t>
            </w:r>
            <w:r w:rsidRPr="007B20A4">
              <w:rPr>
                <w:rFonts w:asciiTheme="majorHAnsi" w:hAnsiTheme="majorHAnsi"/>
                <w:b/>
              </w:rPr>
              <w:t>deux parents qui sont sans emploi, le risque serait 3,7 fois plus élevé</w:t>
            </w:r>
            <w:r>
              <w:rPr>
                <w:rFonts w:asciiTheme="majorHAnsi" w:hAnsiTheme="majorHAnsi"/>
              </w:rPr>
              <w:t xml:space="preserve"> (Annerbäck</w:t>
            </w:r>
            <w:r w:rsidR="00CE3712">
              <w:rPr>
                <w:rFonts w:asciiTheme="majorHAnsi" w:hAnsiTheme="majorHAnsi"/>
              </w:rPr>
              <w:t>, Wingren</w:t>
            </w:r>
            <w:r>
              <w:rPr>
                <w:rFonts w:asciiTheme="majorHAnsi" w:hAnsiTheme="majorHAnsi"/>
              </w:rPr>
              <w:t xml:space="preserve"> </w:t>
            </w:r>
            <w:r w:rsidR="00A7493C" w:rsidRPr="009E54F8">
              <w:rPr>
                <w:rFonts w:asciiTheme="majorHAnsi" w:hAnsiTheme="majorHAnsi"/>
              </w:rPr>
              <w:t>et al</w:t>
            </w:r>
            <w:r w:rsidRPr="001E74A0">
              <w:rPr>
                <w:rFonts w:asciiTheme="majorHAnsi" w:hAnsiTheme="majorHAnsi"/>
                <w:i/>
              </w:rPr>
              <w:t>.,</w:t>
            </w:r>
            <w:r>
              <w:rPr>
                <w:rFonts w:asciiTheme="majorHAnsi" w:hAnsiTheme="majorHAnsi"/>
              </w:rPr>
              <w:t xml:space="preserve"> 2010).</w:t>
            </w:r>
          </w:p>
          <w:p w14:paraId="2F97C78E" w14:textId="77777777" w:rsidR="00E91B79" w:rsidRPr="002E7519" w:rsidRDefault="00F235AE" w:rsidP="00EE4C22">
            <w:pPr>
              <w:spacing w:before="40" w:after="60"/>
              <w:rPr>
                <w:rFonts w:asciiTheme="majorHAnsi" w:hAnsiTheme="majorHAnsi"/>
                <w:spacing w:val="-4"/>
              </w:rPr>
            </w:pPr>
            <w:r>
              <w:rPr>
                <w:rFonts w:asciiTheme="majorHAnsi" w:hAnsiTheme="majorHAnsi"/>
                <w:spacing w:val="-4"/>
              </w:rPr>
              <w:t>L</w:t>
            </w:r>
            <w:r w:rsidRPr="002E7519">
              <w:rPr>
                <w:rFonts w:asciiTheme="majorHAnsi" w:hAnsiTheme="majorHAnsi"/>
                <w:spacing w:val="-4"/>
              </w:rPr>
              <w:t xml:space="preserve">es </w:t>
            </w:r>
            <w:r w:rsidR="00E91B79" w:rsidRPr="002E7519">
              <w:rPr>
                <w:rFonts w:asciiTheme="majorHAnsi" w:hAnsiTheme="majorHAnsi"/>
                <w:b/>
                <w:spacing w:val="-4"/>
              </w:rPr>
              <w:t>mères</w:t>
            </w:r>
            <w:r w:rsidR="00E91B79" w:rsidRPr="002E7519">
              <w:rPr>
                <w:rFonts w:asciiTheme="majorHAnsi" w:hAnsiTheme="majorHAnsi"/>
                <w:spacing w:val="-4"/>
              </w:rPr>
              <w:t xml:space="preserve"> </w:t>
            </w:r>
            <w:r w:rsidR="00E91B79" w:rsidRPr="002E7519">
              <w:rPr>
                <w:rFonts w:asciiTheme="majorHAnsi" w:hAnsiTheme="majorHAnsi"/>
                <w:b/>
                <w:spacing w:val="-4"/>
              </w:rPr>
              <w:t>sans emploi,</w:t>
            </w:r>
            <w:r w:rsidR="00E91B79" w:rsidRPr="002E7519">
              <w:rPr>
                <w:rFonts w:asciiTheme="majorHAnsi" w:hAnsiTheme="majorHAnsi"/>
                <w:spacing w:val="-4"/>
              </w:rPr>
              <w:t xml:space="preserve"> ou avec un </w:t>
            </w:r>
            <w:r w:rsidR="00E91B79" w:rsidRPr="002E7519">
              <w:rPr>
                <w:rFonts w:asciiTheme="majorHAnsi" w:hAnsiTheme="majorHAnsi"/>
                <w:b/>
                <w:spacing w:val="-4"/>
              </w:rPr>
              <w:t>emploi à temps partiel,</w:t>
            </w:r>
            <w:r w:rsidR="00E91B79" w:rsidRPr="002E7519">
              <w:rPr>
                <w:rFonts w:asciiTheme="majorHAnsi" w:hAnsiTheme="majorHAnsi"/>
                <w:spacing w:val="-4"/>
              </w:rPr>
              <w:t xml:space="preserve"> sont davantage susceptibles d’abuser physiquement de leur enfant </w:t>
            </w:r>
            <w:r>
              <w:rPr>
                <w:rFonts w:asciiTheme="majorHAnsi" w:hAnsiTheme="majorHAnsi"/>
                <w:spacing w:val="-4"/>
              </w:rPr>
              <w:t>que les</w:t>
            </w:r>
            <w:r w:rsidRPr="002E7519">
              <w:rPr>
                <w:rFonts w:asciiTheme="majorHAnsi" w:hAnsiTheme="majorHAnsi"/>
                <w:spacing w:val="-4"/>
              </w:rPr>
              <w:t xml:space="preserve"> </w:t>
            </w:r>
            <w:r>
              <w:rPr>
                <w:rFonts w:asciiTheme="majorHAnsi" w:hAnsiTheme="majorHAnsi"/>
                <w:spacing w:val="-4"/>
              </w:rPr>
              <w:t>mères travaillant à temps plein</w:t>
            </w:r>
            <w:r w:rsidRPr="002E7519">
              <w:rPr>
                <w:rFonts w:asciiTheme="majorHAnsi" w:hAnsiTheme="majorHAnsi"/>
                <w:spacing w:val="-4"/>
              </w:rPr>
              <w:t xml:space="preserve"> </w:t>
            </w:r>
            <w:r w:rsidR="00E91B79" w:rsidRPr="002E7519">
              <w:rPr>
                <w:rFonts w:asciiTheme="majorHAnsi" w:hAnsiTheme="majorHAnsi"/>
                <w:spacing w:val="-4"/>
              </w:rPr>
              <w:t xml:space="preserve">(Black </w:t>
            </w:r>
            <w:r w:rsidR="00A7493C" w:rsidRPr="009E54F8">
              <w:rPr>
                <w:rFonts w:asciiTheme="majorHAnsi" w:hAnsiTheme="majorHAnsi"/>
                <w:spacing w:val="-4"/>
              </w:rPr>
              <w:t>et al</w:t>
            </w:r>
            <w:r w:rsidR="00E91B79" w:rsidRPr="002E7519">
              <w:rPr>
                <w:rFonts w:asciiTheme="majorHAnsi" w:hAnsiTheme="majorHAnsi"/>
                <w:i/>
                <w:spacing w:val="-4"/>
              </w:rPr>
              <w:t>.,</w:t>
            </w:r>
            <w:r w:rsidR="00E91B79" w:rsidRPr="002E7519">
              <w:rPr>
                <w:rFonts w:asciiTheme="majorHAnsi" w:hAnsiTheme="majorHAnsi"/>
                <w:spacing w:val="-4"/>
              </w:rPr>
              <w:t xml:space="preserve"> 2001).</w:t>
            </w:r>
          </w:p>
          <w:p w14:paraId="6CCF50C6" w14:textId="77777777" w:rsidR="00E91B79" w:rsidRDefault="00E91B79" w:rsidP="008C0E2B">
            <w:pPr>
              <w:spacing w:before="40" w:after="60"/>
              <w:rPr>
                <w:rFonts w:asciiTheme="majorHAnsi" w:hAnsiTheme="majorHAnsi"/>
              </w:rPr>
            </w:pPr>
            <w:r w:rsidRPr="002E7519">
              <w:rPr>
                <w:rFonts w:asciiTheme="majorHAnsi" w:hAnsiTheme="majorHAnsi"/>
                <w:spacing w:val="-4"/>
              </w:rPr>
              <w:t xml:space="preserve">Les </w:t>
            </w:r>
            <w:r w:rsidRPr="002E7519">
              <w:rPr>
                <w:rFonts w:asciiTheme="majorHAnsi" w:hAnsiTheme="majorHAnsi"/>
                <w:b/>
                <w:spacing w:val="-4"/>
              </w:rPr>
              <w:t>pères sans emploi</w:t>
            </w:r>
            <w:r w:rsidRPr="002E7519">
              <w:rPr>
                <w:rFonts w:asciiTheme="majorHAnsi" w:hAnsiTheme="majorHAnsi"/>
                <w:spacing w:val="-4"/>
              </w:rPr>
              <w:t xml:space="preserve">, ou rencontrant des </w:t>
            </w:r>
            <w:r w:rsidRPr="002E7519">
              <w:rPr>
                <w:rFonts w:asciiTheme="majorHAnsi" w:hAnsiTheme="majorHAnsi"/>
                <w:b/>
                <w:spacing w:val="-4"/>
              </w:rPr>
              <w:t xml:space="preserve">pertes </w:t>
            </w:r>
            <w:r w:rsidR="008C0E2B">
              <w:rPr>
                <w:rFonts w:asciiTheme="majorHAnsi" w:hAnsiTheme="majorHAnsi"/>
                <w:b/>
                <w:spacing w:val="-4"/>
              </w:rPr>
              <w:t>sur le</w:t>
            </w:r>
            <w:r w:rsidR="008C0E2B" w:rsidRPr="002E7519">
              <w:rPr>
                <w:rFonts w:asciiTheme="majorHAnsi" w:hAnsiTheme="majorHAnsi"/>
                <w:b/>
                <w:spacing w:val="-4"/>
              </w:rPr>
              <w:t xml:space="preserve"> </w:t>
            </w:r>
            <w:r w:rsidRPr="002E7519">
              <w:rPr>
                <w:rFonts w:asciiTheme="majorHAnsi" w:hAnsiTheme="majorHAnsi"/>
                <w:b/>
                <w:spacing w:val="-4"/>
              </w:rPr>
              <w:t>plan financier</w:t>
            </w:r>
            <w:r w:rsidRPr="002E7519">
              <w:rPr>
                <w:rFonts w:asciiTheme="majorHAnsi" w:hAnsiTheme="majorHAnsi"/>
                <w:spacing w:val="-4"/>
              </w:rPr>
              <w:t>, sont plus à risque de commettre un abus physique envers l</w:t>
            </w:r>
            <w:r w:rsidR="008C0E2B">
              <w:rPr>
                <w:rFonts w:asciiTheme="majorHAnsi" w:hAnsiTheme="majorHAnsi"/>
                <w:spacing w:val="-4"/>
              </w:rPr>
              <w:t xml:space="preserve">eur </w:t>
            </w:r>
            <w:r w:rsidRPr="002E7519">
              <w:rPr>
                <w:rFonts w:asciiTheme="majorHAnsi" w:hAnsiTheme="majorHAnsi"/>
                <w:spacing w:val="-4"/>
              </w:rPr>
              <w:t xml:space="preserve">enfant. Cette situation peut rendre les pères davantage irritables, tendus et explosifs, ce qui peut augmenter leur tendance à agir de manière punitive envers l’enfant (Guterman et Lee, 2005; Springer </w:t>
            </w:r>
            <w:r w:rsidR="00A7493C" w:rsidRPr="009E54F8">
              <w:rPr>
                <w:rFonts w:asciiTheme="majorHAnsi" w:hAnsiTheme="majorHAnsi"/>
                <w:spacing w:val="-4"/>
              </w:rPr>
              <w:t>et al</w:t>
            </w:r>
            <w:r w:rsidRPr="002E7519">
              <w:rPr>
                <w:rFonts w:asciiTheme="majorHAnsi" w:hAnsiTheme="majorHAnsi"/>
                <w:i/>
                <w:spacing w:val="-4"/>
              </w:rPr>
              <w:t>.,</w:t>
            </w:r>
            <w:r w:rsidRPr="002E7519">
              <w:rPr>
                <w:rFonts w:asciiTheme="majorHAnsi" w:hAnsiTheme="majorHAnsi"/>
                <w:spacing w:val="-4"/>
              </w:rPr>
              <w:t xml:space="preserve"> 2007).</w:t>
            </w:r>
          </w:p>
        </w:tc>
      </w:tr>
      <w:tr w:rsidR="00E91B79" w14:paraId="73FF41A3" w14:textId="77777777" w:rsidTr="00524AFD">
        <w:tc>
          <w:tcPr>
            <w:tcW w:w="3227" w:type="dxa"/>
          </w:tcPr>
          <w:p w14:paraId="7A9185DF" w14:textId="77777777" w:rsidR="00E91B79" w:rsidRDefault="00E91B79" w:rsidP="007B20A4">
            <w:pPr>
              <w:spacing w:before="40" w:after="60"/>
              <w:rPr>
                <w:rFonts w:asciiTheme="majorHAnsi" w:hAnsiTheme="majorHAnsi"/>
              </w:rPr>
            </w:pPr>
            <w:r>
              <w:rPr>
                <w:rFonts w:asciiTheme="majorHAnsi" w:hAnsiTheme="majorHAnsi"/>
              </w:rPr>
              <w:t>Faible niveau de scolarité.</w:t>
            </w:r>
          </w:p>
        </w:tc>
        <w:tc>
          <w:tcPr>
            <w:tcW w:w="9873" w:type="dxa"/>
          </w:tcPr>
          <w:p w14:paraId="3BC9C6C8" w14:textId="77777777" w:rsidR="00E91B79" w:rsidRDefault="00E91B79" w:rsidP="00EE4C22">
            <w:pPr>
              <w:spacing w:before="40" w:after="60"/>
              <w:rPr>
                <w:rFonts w:asciiTheme="majorHAnsi" w:hAnsiTheme="majorHAnsi"/>
              </w:rPr>
            </w:pPr>
            <w:r>
              <w:rPr>
                <w:rFonts w:asciiTheme="majorHAnsi" w:hAnsiTheme="majorHAnsi"/>
              </w:rPr>
              <w:t xml:space="preserve">Le risque d’abus augmente lorsque </w:t>
            </w:r>
            <w:r w:rsidRPr="00E16461">
              <w:rPr>
                <w:rFonts w:asciiTheme="majorHAnsi" w:hAnsiTheme="majorHAnsi"/>
              </w:rPr>
              <w:t>la mère</w:t>
            </w:r>
            <w:r>
              <w:rPr>
                <w:rFonts w:asciiTheme="majorHAnsi" w:hAnsiTheme="majorHAnsi"/>
              </w:rPr>
              <w:t xml:space="preserve"> a un </w:t>
            </w:r>
            <w:r w:rsidRPr="00E16461">
              <w:rPr>
                <w:rFonts w:asciiTheme="majorHAnsi" w:hAnsiTheme="majorHAnsi"/>
                <w:b/>
              </w:rPr>
              <w:t>faible niveau de scolarisation</w:t>
            </w:r>
            <w:r>
              <w:rPr>
                <w:rFonts w:asciiTheme="majorHAnsi" w:hAnsiTheme="majorHAnsi"/>
              </w:rPr>
              <w:t xml:space="preserve"> (Palusci </w:t>
            </w:r>
            <w:r w:rsidR="00A7493C" w:rsidRPr="009E54F8">
              <w:rPr>
                <w:rFonts w:asciiTheme="majorHAnsi" w:hAnsiTheme="majorHAnsi"/>
              </w:rPr>
              <w:t>et al</w:t>
            </w:r>
            <w:r w:rsidRPr="00397C2C">
              <w:rPr>
                <w:rFonts w:asciiTheme="majorHAnsi" w:hAnsiTheme="majorHAnsi"/>
                <w:i/>
              </w:rPr>
              <w:t>.,</w:t>
            </w:r>
            <w:r>
              <w:rPr>
                <w:rFonts w:asciiTheme="majorHAnsi" w:hAnsiTheme="majorHAnsi"/>
              </w:rPr>
              <w:t xml:space="preserve"> 2005).</w:t>
            </w:r>
          </w:p>
          <w:p w14:paraId="46DBA96B" w14:textId="77777777" w:rsidR="00E91B79" w:rsidRDefault="00E91B79" w:rsidP="00EE4C22">
            <w:pPr>
              <w:spacing w:before="40" w:after="60"/>
              <w:rPr>
                <w:rFonts w:asciiTheme="majorHAnsi" w:hAnsiTheme="majorHAnsi"/>
              </w:rPr>
            </w:pPr>
            <w:r>
              <w:rPr>
                <w:rFonts w:asciiTheme="majorHAnsi" w:hAnsiTheme="majorHAnsi"/>
              </w:rPr>
              <w:t xml:space="preserve">Les </w:t>
            </w:r>
            <w:r w:rsidRPr="00E91B79">
              <w:rPr>
                <w:rFonts w:asciiTheme="majorHAnsi" w:hAnsiTheme="majorHAnsi"/>
                <w:b/>
              </w:rPr>
              <w:t>pères</w:t>
            </w:r>
            <w:r>
              <w:rPr>
                <w:rFonts w:asciiTheme="majorHAnsi" w:hAnsiTheme="majorHAnsi"/>
              </w:rPr>
              <w:t xml:space="preserve"> ne possédant </w:t>
            </w:r>
            <w:r w:rsidRPr="009A0DBF">
              <w:rPr>
                <w:rFonts w:asciiTheme="majorHAnsi" w:hAnsiTheme="majorHAnsi"/>
                <w:b/>
              </w:rPr>
              <w:t>pas de diplôme d’études secondaires</w:t>
            </w:r>
            <w:r>
              <w:rPr>
                <w:rFonts w:asciiTheme="majorHAnsi" w:hAnsiTheme="majorHAnsi"/>
              </w:rPr>
              <w:t xml:space="preserve"> seraient plus à risque que ceux possédant un diplôme (Black </w:t>
            </w:r>
            <w:r w:rsidR="00A7493C" w:rsidRPr="009E54F8">
              <w:rPr>
                <w:rFonts w:asciiTheme="majorHAnsi" w:hAnsiTheme="majorHAnsi"/>
              </w:rPr>
              <w:t>et al</w:t>
            </w:r>
            <w:r w:rsidRPr="005727EA">
              <w:rPr>
                <w:rFonts w:asciiTheme="majorHAnsi" w:hAnsiTheme="majorHAnsi"/>
                <w:i/>
              </w:rPr>
              <w:t>.,</w:t>
            </w:r>
            <w:r>
              <w:rPr>
                <w:rFonts w:asciiTheme="majorHAnsi" w:hAnsiTheme="majorHAnsi"/>
              </w:rPr>
              <w:t xml:space="preserve"> 2001; Tajima, 2002).</w:t>
            </w:r>
          </w:p>
        </w:tc>
      </w:tr>
    </w:tbl>
    <w:p w14:paraId="22860D44" w14:textId="77777777" w:rsidR="00C61B98" w:rsidRDefault="00C61B98" w:rsidP="00CA19D9">
      <w:pPr>
        <w:spacing w:after="0"/>
        <w:rPr>
          <w:rFonts w:asciiTheme="majorHAnsi" w:hAnsiTheme="majorHAnsi"/>
          <w:color w:val="C0504D" w:themeColor="accent2"/>
        </w:rPr>
      </w:pPr>
    </w:p>
    <w:tbl>
      <w:tblPr>
        <w:tblStyle w:val="Grille"/>
        <w:tblW w:w="0" w:type="auto"/>
        <w:tblLook w:val="04A0" w:firstRow="1" w:lastRow="0" w:firstColumn="1" w:lastColumn="0" w:noHBand="0" w:noVBand="1"/>
      </w:tblPr>
      <w:tblGrid>
        <w:gridCol w:w="2683"/>
        <w:gridCol w:w="6893"/>
      </w:tblGrid>
      <w:tr w:rsidR="0090355F" w:rsidRPr="0090355F" w14:paraId="220F519B" w14:textId="77777777" w:rsidTr="009D63B2">
        <w:tc>
          <w:tcPr>
            <w:tcW w:w="13100" w:type="dxa"/>
            <w:gridSpan w:val="2"/>
            <w:shd w:val="clear" w:color="auto" w:fill="4F81BD" w:themeFill="accent1"/>
          </w:tcPr>
          <w:p w14:paraId="0BB7B7B5" w14:textId="77777777" w:rsidR="004D56EF" w:rsidRPr="0090355F" w:rsidRDefault="004D56EF" w:rsidP="007B20A4">
            <w:pPr>
              <w:spacing w:before="60" w:after="60"/>
              <w:rPr>
                <w:rFonts w:asciiTheme="majorHAnsi" w:hAnsiTheme="majorHAnsi"/>
                <w:b/>
              </w:rPr>
            </w:pPr>
            <w:r w:rsidRPr="007B20A4">
              <w:rPr>
                <w:rFonts w:asciiTheme="majorHAnsi" w:hAnsiTheme="majorHAnsi"/>
                <w:b/>
                <w:color w:val="FFFFFF" w:themeColor="background1"/>
              </w:rPr>
              <w:t>Caractéristique</w:t>
            </w:r>
            <w:r w:rsidR="00B232C8" w:rsidRPr="007B20A4">
              <w:rPr>
                <w:rFonts w:asciiTheme="majorHAnsi" w:hAnsiTheme="majorHAnsi"/>
                <w:b/>
                <w:color w:val="FFFFFF" w:themeColor="background1"/>
              </w:rPr>
              <w:t>s</w:t>
            </w:r>
            <w:r w:rsidRPr="007B20A4">
              <w:rPr>
                <w:rFonts w:asciiTheme="majorHAnsi" w:hAnsiTheme="majorHAnsi"/>
                <w:b/>
                <w:color w:val="FFFFFF" w:themeColor="background1"/>
              </w:rPr>
              <w:t xml:space="preserve"> de l’environnement</w:t>
            </w:r>
          </w:p>
        </w:tc>
      </w:tr>
      <w:tr w:rsidR="004D56EF" w14:paraId="48A2F3E0" w14:textId="77777777" w:rsidTr="00524AFD">
        <w:tc>
          <w:tcPr>
            <w:tcW w:w="3227" w:type="dxa"/>
          </w:tcPr>
          <w:p w14:paraId="40BA5949" w14:textId="77777777" w:rsidR="004D56EF" w:rsidRPr="00A55400" w:rsidRDefault="00865F95" w:rsidP="007B20A4">
            <w:pPr>
              <w:spacing w:before="40" w:after="60"/>
              <w:rPr>
                <w:rFonts w:asciiTheme="majorHAnsi" w:hAnsiTheme="majorHAnsi"/>
              </w:rPr>
            </w:pPr>
            <w:r>
              <w:rPr>
                <w:rFonts w:asciiTheme="majorHAnsi" w:hAnsiTheme="majorHAnsi"/>
              </w:rPr>
              <w:t>Communauté urbaine.</w:t>
            </w:r>
          </w:p>
        </w:tc>
        <w:tc>
          <w:tcPr>
            <w:tcW w:w="9873" w:type="dxa"/>
          </w:tcPr>
          <w:p w14:paraId="48002547" w14:textId="7C3A409E" w:rsidR="00E51F1B" w:rsidRPr="00A55400" w:rsidRDefault="00865F95" w:rsidP="00AD225E">
            <w:pPr>
              <w:spacing w:before="40" w:after="60"/>
              <w:rPr>
                <w:rFonts w:asciiTheme="majorHAnsi" w:hAnsiTheme="majorHAnsi"/>
              </w:rPr>
            </w:pPr>
            <w:r>
              <w:rPr>
                <w:rFonts w:asciiTheme="majorHAnsi" w:hAnsiTheme="majorHAnsi"/>
              </w:rPr>
              <w:t xml:space="preserve">L’abus physique est plus souvent observé dans les </w:t>
            </w:r>
            <w:r w:rsidRPr="00E51F1B">
              <w:rPr>
                <w:rFonts w:asciiTheme="majorHAnsi" w:hAnsiTheme="majorHAnsi"/>
                <w:b/>
              </w:rPr>
              <w:t>milieux urbains</w:t>
            </w:r>
            <w:r>
              <w:rPr>
                <w:rFonts w:asciiTheme="majorHAnsi" w:hAnsiTheme="majorHAnsi"/>
              </w:rPr>
              <w:t xml:space="preserve"> (</w:t>
            </w:r>
            <w:r w:rsidR="00EB65D3">
              <w:rPr>
                <w:rFonts w:asciiTheme="majorHAnsi" w:hAnsiTheme="majorHAnsi"/>
              </w:rPr>
              <w:t xml:space="preserve">Berger, 2005; </w:t>
            </w:r>
            <w:r w:rsidR="00556C79">
              <w:rPr>
                <w:rFonts w:asciiTheme="majorHAnsi" w:hAnsiTheme="majorHAnsi"/>
              </w:rPr>
              <w:t xml:space="preserve">MacMillan </w:t>
            </w:r>
            <w:r w:rsidR="00A7493C" w:rsidRPr="009E54F8">
              <w:rPr>
                <w:rFonts w:asciiTheme="majorHAnsi" w:hAnsiTheme="majorHAnsi"/>
              </w:rPr>
              <w:t>et al</w:t>
            </w:r>
            <w:r w:rsidR="00556C79" w:rsidRPr="00556C79">
              <w:rPr>
                <w:rFonts w:asciiTheme="majorHAnsi" w:hAnsiTheme="majorHAnsi"/>
                <w:i/>
              </w:rPr>
              <w:t>.,</w:t>
            </w:r>
            <w:r w:rsidR="00556C79">
              <w:rPr>
                <w:rFonts w:asciiTheme="majorHAnsi" w:hAnsiTheme="majorHAnsi"/>
              </w:rPr>
              <w:t xml:space="preserve"> 2013; Tanaka </w:t>
            </w:r>
            <w:r w:rsidR="00A7493C" w:rsidRPr="009E54F8">
              <w:rPr>
                <w:rFonts w:asciiTheme="majorHAnsi" w:hAnsiTheme="majorHAnsi"/>
              </w:rPr>
              <w:t>et al</w:t>
            </w:r>
            <w:r w:rsidR="00556C79" w:rsidRPr="00556C79">
              <w:rPr>
                <w:rFonts w:asciiTheme="majorHAnsi" w:hAnsiTheme="majorHAnsi"/>
                <w:i/>
              </w:rPr>
              <w:t xml:space="preserve">., </w:t>
            </w:r>
            <w:r w:rsidR="00556C79">
              <w:rPr>
                <w:rFonts w:asciiTheme="majorHAnsi" w:hAnsiTheme="majorHAnsi"/>
              </w:rPr>
              <w:t>2014).</w:t>
            </w:r>
            <w:r w:rsidR="00C14C4B">
              <w:rPr>
                <w:rFonts w:asciiTheme="majorHAnsi" w:hAnsiTheme="majorHAnsi"/>
              </w:rPr>
              <w:t xml:space="preserve"> </w:t>
            </w:r>
          </w:p>
        </w:tc>
      </w:tr>
      <w:tr w:rsidR="004D56EF" w14:paraId="3A2E62F5" w14:textId="77777777" w:rsidTr="004D56EF">
        <w:tc>
          <w:tcPr>
            <w:tcW w:w="3227" w:type="dxa"/>
          </w:tcPr>
          <w:p w14:paraId="2E72C579" w14:textId="77777777" w:rsidR="004D56EF" w:rsidRPr="00A55400" w:rsidRDefault="00865F95" w:rsidP="007B20A4">
            <w:pPr>
              <w:spacing w:before="40" w:after="60"/>
              <w:rPr>
                <w:rFonts w:asciiTheme="majorHAnsi" w:hAnsiTheme="majorHAnsi"/>
              </w:rPr>
            </w:pPr>
            <w:r>
              <w:rPr>
                <w:rFonts w:asciiTheme="majorHAnsi" w:hAnsiTheme="majorHAnsi"/>
              </w:rPr>
              <w:t>Taux de chômage.</w:t>
            </w:r>
          </w:p>
        </w:tc>
        <w:tc>
          <w:tcPr>
            <w:tcW w:w="9873" w:type="dxa"/>
          </w:tcPr>
          <w:p w14:paraId="040E786B" w14:textId="77777777" w:rsidR="004D56EF" w:rsidRPr="00A55400" w:rsidRDefault="00EB65D3" w:rsidP="00EE4C22">
            <w:pPr>
              <w:spacing w:before="40" w:after="60"/>
              <w:rPr>
                <w:rFonts w:asciiTheme="majorHAnsi" w:hAnsiTheme="majorHAnsi"/>
              </w:rPr>
            </w:pPr>
            <w:r>
              <w:rPr>
                <w:rFonts w:asciiTheme="majorHAnsi" w:hAnsiTheme="majorHAnsi"/>
              </w:rPr>
              <w:t xml:space="preserve">Le risque d’abus est plus grand lorsque la famille habite une communauté où le </w:t>
            </w:r>
            <w:r w:rsidRPr="00E51F1B">
              <w:rPr>
                <w:rFonts w:asciiTheme="majorHAnsi" w:hAnsiTheme="majorHAnsi"/>
                <w:b/>
              </w:rPr>
              <w:t>taux de chômage</w:t>
            </w:r>
            <w:r>
              <w:rPr>
                <w:rFonts w:asciiTheme="majorHAnsi" w:hAnsiTheme="majorHAnsi"/>
              </w:rPr>
              <w:t xml:space="preserve"> </w:t>
            </w:r>
            <w:r w:rsidRPr="007B20A4">
              <w:rPr>
                <w:rFonts w:asciiTheme="majorHAnsi" w:hAnsiTheme="majorHAnsi"/>
                <w:b/>
              </w:rPr>
              <w:t>est élevé</w:t>
            </w:r>
            <w:r>
              <w:rPr>
                <w:rFonts w:asciiTheme="majorHAnsi" w:hAnsiTheme="majorHAnsi"/>
              </w:rPr>
              <w:t xml:space="preserve"> (Berger, 2005; Tajima, 2002).</w:t>
            </w:r>
          </w:p>
        </w:tc>
      </w:tr>
      <w:tr w:rsidR="00EB65D3" w14:paraId="5F7680E0" w14:textId="77777777" w:rsidTr="004D56EF">
        <w:tc>
          <w:tcPr>
            <w:tcW w:w="3227" w:type="dxa"/>
          </w:tcPr>
          <w:p w14:paraId="209732CA" w14:textId="77777777" w:rsidR="00EB65D3" w:rsidRDefault="00EB65D3" w:rsidP="007B20A4">
            <w:pPr>
              <w:spacing w:before="40" w:after="60"/>
              <w:rPr>
                <w:rFonts w:asciiTheme="majorHAnsi" w:hAnsiTheme="majorHAnsi"/>
              </w:rPr>
            </w:pPr>
            <w:r>
              <w:rPr>
                <w:rFonts w:asciiTheme="majorHAnsi" w:hAnsiTheme="majorHAnsi"/>
              </w:rPr>
              <w:t>Foyers monoparentaux.</w:t>
            </w:r>
          </w:p>
        </w:tc>
        <w:tc>
          <w:tcPr>
            <w:tcW w:w="9873" w:type="dxa"/>
          </w:tcPr>
          <w:p w14:paraId="6384246E" w14:textId="77777777" w:rsidR="00EB65D3" w:rsidRDefault="00EB65D3" w:rsidP="00EE4C22">
            <w:pPr>
              <w:spacing w:before="40" w:after="60"/>
              <w:rPr>
                <w:rFonts w:asciiTheme="majorHAnsi" w:hAnsiTheme="majorHAnsi"/>
              </w:rPr>
            </w:pPr>
            <w:r>
              <w:rPr>
                <w:rFonts w:asciiTheme="majorHAnsi" w:hAnsiTheme="majorHAnsi"/>
              </w:rPr>
              <w:t xml:space="preserve">Le </w:t>
            </w:r>
            <w:r w:rsidRPr="00E51F1B">
              <w:rPr>
                <w:rFonts w:asciiTheme="majorHAnsi" w:hAnsiTheme="majorHAnsi"/>
                <w:b/>
              </w:rPr>
              <w:t>taux de foyers monoparentaux</w:t>
            </w:r>
            <w:r>
              <w:rPr>
                <w:rFonts w:asciiTheme="majorHAnsi" w:hAnsiTheme="majorHAnsi"/>
              </w:rPr>
              <w:t xml:space="preserve"> dans la communauté est un prédicteur de l’abus physique (Drake et Pandey, 1996; Larrivée </w:t>
            </w:r>
            <w:r w:rsidR="00A7493C" w:rsidRPr="009E54F8">
              <w:rPr>
                <w:rFonts w:asciiTheme="majorHAnsi" w:hAnsiTheme="majorHAnsi"/>
              </w:rPr>
              <w:t>et al</w:t>
            </w:r>
            <w:r w:rsidRPr="00556C79">
              <w:rPr>
                <w:rFonts w:asciiTheme="majorHAnsi" w:hAnsiTheme="majorHAnsi"/>
                <w:i/>
              </w:rPr>
              <w:t>.,</w:t>
            </w:r>
            <w:r>
              <w:rPr>
                <w:rFonts w:asciiTheme="majorHAnsi" w:hAnsiTheme="majorHAnsi"/>
              </w:rPr>
              <w:t xml:space="preserve"> 2007; Tajima, 2002).</w:t>
            </w:r>
          </w:p>
        </w:tc>
      </w:tr>
      <w:tr w:rsidR="00865F95" w14:paraId="063547B7" w14:textId="77777777" w:rsidTr="00865F95">
        <w:tc>
          <w:tcPr>
            <w:tcW w:w="3227" w:type="dxa"/>
          </w:tcPr>
          <w:p w14:paraId="603B074F" w14:textId="77777777" w:rsidR="00865F95" w:rsidRPr="00A55400" w:rsidRDefault="00865F95" w:rsidP="007B20A4">
            <w:pPr>
              <w:spacing w:before="40" w:after="60"/>
              <w:rPr>
                <w:rFonts w:asciiTheme="majorHAnsi" w:hAnsiTheme="majorHAnsi"/>
              </w:rPr>
            </w:pPr>
            <w:r>
              <w:rPr>
                <w:rFonts w:asciiTheme="majorHAnsi" w:hAnsiTheme="majorHAnsi"/>
              </w:rPr>
              <w:t>Niveau de pauvreté.</w:t>
            </w:r>
          </w:p>
        </w:tc>
        <w:tc>
          <w:tcPr>
            <w:tcW w:w="9873" w:type="dxa"/>
          </w:tcPr>
          <w:p w14:paraId="53945E27" w14:textId="77777777" w:rsidR="00865F95" w:rsidRDefault="00556C79" w:rsidP="00EE4C22">
            <w:pPr>
              <w:spacing w:before="40" w:after="60"/>
              <w:rPr>
                <w:rFonts w:asciiTheme="majorHAnsi" w:hAnsiTheme="majorHAnsi"/>
              </w:rPr>
            </w:pPr>
            <w:r>
              <w:rPr>
                <w:rFonts w:asciiTheme="majorHAnsi" w:hAnsiTheme="majorHAnsi"/>
              </w:rPr>
              <w:t xml:space="preserve">Les enfants vivant dans un milieu où il y a une grande </w:t>
            </w:r>
            <w:r w:rsidRPr="00E51F1B">
              <w:rPr>
                <w:rFonts w:asciiTheme="majorHAnsi" w:hAnsiTheme="majorHAnsi"/>
                <w:b/>
              </w:rPr>
              <w:t>proportion de</w:t>
            </w:r>
            <w:r>
              <w:rPr>
                <w:rFonts w:asciiTheme="majorHAnsi" w:hAnsiTheme="majorHAnsi"/>
              </w:rPr>
              <w:t xml:space="preserve"> </w:t>
            </w:r>
            <w:r w:rsidRPr="00E51F1B">
              <w:rPr>
                <w:rFonts w:asciiTheme="majorHAnsi" w:hAnsiTheme="majorHAnsi"/>
                <w:b/>
              </w:rPr>
              <w:t>familles à faible revenu</w:t>
            </w:r>
            <w:r>
              <w:rPr>
                <w:rFonts w:asciiTheme="majorHAnsi" w:hAnsiTheme="majorHAnsi"/>
              </w:rPr>
              <w:t xml:space="preserve"> peuvent être davantage à risque d’abus physique (</w:t>
            </w:r>
            <w:r w:rsidR="00EB65D3">
              <w:rPr>
                <w:rFonts w:asciiTheme="majorHAnsi" w:hAnsiTheme="majorHAnsi"/>
              </w:rPr>
              <w:t xml:space="preserve">Drake et Pandey, 1996; </w:t>
            </w:r>
            <w:r>
              <w:rPr>
                <w:rFonts w:asciiTheme="majorHAnsi" w:hAnsiTheme="majorHAnsi"/>
              </w:rPr>
              <w:t xml:space="preserve">Larrivée </w:t>
            </w:r>
            <w:r w:rsidR="00A7493C" w:rsidRPr="009E54F8">
              <w:rPr>
                <w:rFonts w:asciiTheme="majorHAnsi" w:hAnsiTheme="majorHAnsi"/>
              </w:rPr>
              <w:t>et al</w:t>
            </w:r>
            <w:r w:rsidRPr="00556C79">
              <w:rPr>
                <w:rFonts w:asciiTheme="majorHAnsi" w:hAnsiTheme="majorHAnsi"/>
                <w:i/>
              </w:rPr>
              <w:t>.,</w:t>
            </w:r>
            <w:r>
              <w:rPr>
                <w:rFonts w:asciiTheme="majorHAnsi" w:hAnsiTheme="majorHAnsi"/>
              </w:rPr>
              <w:t xml:space="preserve"> 2007).</w:t>
            </w:r>
          </w:p>
          <w:p w14:paraId="7DECF30D" w14:textId="77777777" w:rsidR="00556C79" w:rsidRPr="00A55400" w:rsidRDefault="00556C79" w:rsidP="008C0E2B">
            <w:pPr>
              <w:spacing w:before="40" w:after="60"/>
              <w:rPr>
                <w:rFonts w:asciiTheme="majorHAnsi" w:hAnsiTheme="majorHAnsi"/>
              </w:rPr>
            </w:pPr>
            <w:r>
              <w:rPr>
                <w:rFonts w:asciiTheme="majorHAnsi" w:hAnsiTheme="majorHAnsi"/>
              </w:rPr>
              <w:t xml:space="preserve">Vivre dans un </w:t>
            </w:r>
            <w:r w:rsidRPr="00E51F1B">
              <w:rPr>
                <w:rFonts w:asciiTheme="majorHAnsi" w:hAnsiTheme="majorHAnsi"/>
                <w:b/>
              </w:rPr>
              <w:t>quartier défavorisé</w:t>
            </w:r>
            <w:r>
              <w:rPr>
                <w:rFonts w:asciiTheme="majorHAnsi" w:hAnsiTheme="majorHAnsi"/>
              </w:rPr>
              <w:t xml:space="preserve"> constitue un facteur de risque </w:t>
            </w:r>
            <w:r w:rsidR="008C0E2B">
              <w:rPr>
                <w:rFonts w:asciiTheme="majorHAnsi" w:hAnsiTheme="majorHAnsi"/>
              </w:rPr>
              <w:t>d</w:t>
            </w:r>
            <w:r>
              <w:rPr>
                <w:rFonts w:asciiTheme="majorHAnsi" w:hAnsiTheme="majorHAnsi"/>
              </w:rPr>
              <w:t>’abus (Drake et Pandey, 1996).</w:t>
            </w:r>
          </w:p>
        </w:tc>
      </w:tr>
    </w:tbl>
    <w:p w14:paraId="450CF30C" w14:textId="77777777" w:rsidR="00BC7D54" w:rsidRDefault="00BC7D54" w:rsidP="00C61B98">
      <w:pPr>
        <w:spacing w:after="240" w:line="240" w:lineRule="auto"/>
        <w:rPr>
          <w:rFonts w:asciiTheme="majorHAnsi" w:hAnsiTheme="majorHAnsi"/>
          <w:b/>
          <w:sz w:val="24"/>
        </w:rPr>
      </w:pPr>
    </w:p>
    <w:p w14:paraId="1AB6DA40" w14:textId="77777777" w:rsidR="00193690" w:rsidRPr="0090355F" w:rsidRDefault="00193690" w:rsidP="00E175E2">
      <w:pPr>
        <w:spacing w:after="120" w:line="240" w:lineRule="auto"/>
        <w:rPr>
          <w:rFonts w:asciiTheme="majorHAnsi" w:hAnsiTheme="majorHAnsi"/>
          <w:b/>
          <w:sz w:val="24"/>
        </w:rPr>
      </w:pPr>
      <w:r w:rsidRPr="0090355F">
        <w:rPr>
          <w:rFonts w:asciiTheme="majorHAnsi" w:hAnsiTheme="majorHAnsi"/>
          <w:b/>
          <w:sz w:val="24"/>
        </w:rPr>
        <w:t>Facteurs de protection</w:t>
      </w:r>
    </w:p>
    <w:tbl>
      <w:tblPr>
        <w:tblStyle w:val="Grille"/>
        <w:tblW w:w="0" w:type="auto"/>
        <w:tblLook w:val="04A0" w:firstRow="1" w:lastRow="0" w:firstColumn="1" w:lastColumn="0" w:noHBand="0" w:noVBand="1"/>
      </w:tblPr>
      <w:tblGrid>
        <w:gridCol w:w="2521"/>
        <w:gridCol w:w="7055"/>
      </w:tblGrid>
      <w:tr w:rsidR="00193690" w14:paraId="617E4932" w14:textId="77777777" w:rsidTr="00603273">
        <w:tc>
          <w:tcPr>
            <w:tcW w:w="13100" w:type="dxa"/>
            <w:gridSpan w:val="2"/>
            <w:shd w:val="clear" w:color="auto" w:fill="008000"/>
          </w:tcPr>
          <w:p w14:paraId="73DF8856" w14:textId="77777777" w:rsidR="00193690" w:rsidRPr="003B5D69" w:rsidRDefault="00193690" w:rsidP="00603273">
            <w:pPr>
              <w:spacing w:before="60" w:after="60"/>
              <w:rPr>
                <w:rFonts w:asciiTheme="majorHAnsi" w:hAnsiTheme="majorHAnsi"/>
                <w:b/>
                <w:color w:val="C00000"/>
              </w:rPr>
            </w:pPr>
            <w:r>
              <w:rPr>
                <w:rFonts w:asciiTheme="majorHAnsi" w:hAnsiTheme="majorHAnsi"/>
                <w:b/>
                <w:color w:val="FFFFFF" w:themeColor="background1"/>
              </w:rPr>
              <w:t>Facteurs liés aux parents</w:t>
            </w:r>
          </w:p>
        </w:tc>
      </w:tr>
      <w:tr w:rsidR="00AA6AEC" w14:paraId="7AE0C8A2" w14:textId="77777777" w:rsidTr="00386658">
        <w:tc>
          <w:tcPr>
            <w:tcW w:w="3227" w:type="dxa"/>
          </w:tcPr>
          <w:p w14:paraId="44CAEA0A" w14:textId="1C2A65D0" w:rsidR="00AA6AEC" w:rsidRDefault="00441689" w:rsidP="00BC7D54">
            <w:pPr>
              <w:spacing w:before="40" w:after="80"/>
              <w:rPr>
                <w:rFonts w:asciiTheme="majorHAnsi" w:hAnsiTheme="majorHAnsi"/>
              </w:rPr>
            </w:pPr>
            <w:r>
              <w:rPr>
                <w:rFonts w:asciiTheme="majorHAnsi" w:hAnsiTheme="majorHAnsi"/>
              </w:rPr>
              <w:t>Maturité des parents</w:t>
            </w:r>
          </w:p>
        </w:tc>
        <w:tc>
          <w:tcPr>
            <w:tcW w:w="9873" w:type="dxa"/>
          </w:tcPr>
          <w:p w14:paraId="37816A89" w14:textId="77777777" w:rsidR="00AA6AEC" w:rsidRDefault="00AA6AEC" w:rsidP="00EE4C22">
            <w:pPr>
              <w:spacing w:before="40" w:after="80"/>
              <w:rPr>
                <w:rFonts w:asciiTheme="majorHAnsi" w:hAnsiTheme="majorHAnsi"/>
              </w:rPr>
            </w:pPr>
            <w:r>
              <w:rPr>
                <w:rFonts w:asciiTheme="majorHAnsi" w:hAnsiTheme="majorHAnsi"/>
              </w:rPr>
              <w:t xml:space="preserve">Les parents qui sont </w:t>
            </w:r>
            <w:r w:rsidRPr="00AA6AEC">
              <w:rPr>
                <w:rFonts w:asciiTheme="majorHAnsi" w:hAnsiTheme="majorHAnsi"/>
                <w:b/>
              </w:rPr>
              <w:t>plus âgés à la naissance de l’enfant</w:t>
            </w:r>
            <w:r>
              <w:rPr>
                <w:rFonts w:asciiTheme="majorHAnsi" w:hAnsiTheme="majorHAnsi"/>
              </w:rPr>
              <w:t xml:space="preserve"> sont moins à risque d’abus physique (Lee </w:t>
            </w:r>
            <w:r w:rsidR="00A7493C" w:rsidRPr="009E54F8">
              <w:rPr>
                <w:rFonts w:asciiTheme="majorHAnsi" w:hAnsiTheme="majorHAnsi"/>
              </w:rPr>
              <w:t>et al.,</w:t>
            </w:r>
            <w:r w:rsidRPr="00392FC4">
              <w:rPr>
                <w:rFonts w:asciiTheme="majorHAnsi" w:hAnsiTheme="majorHAnsi"/>
              </w:rPr>
              <w:t xml:space="preserve"> 2008</w:t>
            </w:r>
            <w:r>
              <w:rPr>
                <w:rFonts w:asciiTheme="majorHAnsi" w:hAnsiTheme="majorHAnsi"/>
              </w:rPr>
              <w:t>).</w:t>
            </w:r>
          </w:p>
        </w:tc>
      </w:tr>
      <w:tr w:rsidR="00AA6AEC" w14:paraId="34AC8465" w14:textId="77777777" w:rsidTr="00386658">
        <w:tc>
          <w:tcPr>
            <w:tcW w:w="3227" w:type="dxa"/>
          </w:tcPr>
          <w:p w14:paraId="1C7DD7E7" w14:textId="77CEF655" w:rsidR="00AA6AEC" w:rsidRDefault="00441689" w:rsidP="00BC7D54">
            <w:pPr>
              <w:spacing w:before="40" w:after="80"/>
              <w:rPr>
                <w:rFonts w:asciiTheme="majorHAnsi" w:hAnsiTheme="majorHAnsi"/>
              </w:rPr>
            </w:pPr>
            <w:r>
              <w:rPr>
                <w:rFonts w:asciiTheme="majorHAnsi" w:hAnsiTheme="majorHAnsi"/>
              </w:rPr>
              <w:t xml:space="preserve">Une bonne </w:t>
            </w:r>
            <w:r w:rsidR="00AA6AEC">
              <w:rPr>
                <w:rFonts w:asciiTheme="majorHAnsi" w:hAnsiTheme="majorHAnsi"/>
              </w:rPr>
              <w:t>santé.</w:t>
            </w:r>
          </w:p>
        </w:tc>
        <w:tc>
          <w:tcPr>
            <w:tcW w:w="9873" w:type="dxa"/>
          </w:tcPr>
          <w:p w14:paraId="22D085DF" w14:textId="77777777" w:rsidR="00AA6AEC" w:rsidRDefault="00AA6AEC" w:rsidP="00F95AE0">
            <w:pPr>
              <w:spacing w:before="40" w:after="80"/>
              <w:rPr>
                <w:rFonts w:asciiTheme="majorHAnsi" w:hAnsiTheme="majorHAnsi"/>
              </w:rPr>
            </w:pPr>
            <w:r>
              <w:rPr>
                <w:rFonts w:asciiTheme="majorHAnsi" w:hAnsiTheme="majorHAnsi"/>
              </w:rPr>
              <w:t xml:space="preserve">La </w:t>
            </w:r>
            <w:r w:rsidRPr="00AA6AEC">
              <w:rPr>
                <w:rFonts w:asciiTheme="majorHAnsi" w:hAnsiTheme="majorHAnsi"/>
                <w:b/>
              </w:rPr>
              <w:t xml:space="preserve">bonne santé </w:t>
            </w:r>
            <w:r w:rsidRPr="00AA6AEC">
              <w:rPr>
                <w:rFonts w:asciiTheme="majorHAnsi" w:hAnsiTheme="majorHAnsi"/>
              </w:rPr>
              <w:t>des parents constitue</w:t>
            </w:r>
            <w:r>
              <w:rPr>
                <w:rFonts w:asciiTheme="majorHAnsi" w:hAnsiTheme="majorHAnsi"/>
              </w:rPr>
              <w:t xml:space="preserve"> un facteur de protection </w:t>
            </w:r>
            <w:r w:rsidR="00F95AE0">
              <w:rPr>
                <w:rFonts w:asciiTheme="majorHAnsi" w:hAnsiTheme="majorHAnsi"/>
              </w:rPr>
              <w:t xml:space="preserve">de </w:t>
            </w:r>
            <w:r>
              <w:rPr>
                <w:rFonts w:asciiTheme="majorHAnsi" w:hAnsiTheme="majorHAnsi"/>
              </w:rPr>
              <w:t>l’abus physique (Tajima, 2002).</w:t>
            </w:r>
          </w:p>
        </w:tc>
      </w:tr>
      <w:tr w:rsidR="00193690" w14:paraId="2E47E2C7" w14:textId="77777777" w:rsidTr="00386658">
        <w:tc>
          <w:tcPr>
            <w:tcW w:w="3227" w:type="dxa"/>
          </w:tcPr>
          <w:p w14:paraId="595FDC00" w14:textId="7BBB25DA" w:rsidR="00193690" w:rsidRPr="00DC45BB" w:rsidRDefault="00DC45BB" w:rsidP="00C175B5">
            <w:pPr>
              <w:spacing w:before="40" w:after="80"/>
              <w:rPr>
                <w:rFonts w:asciiTheme="majorHAnsi" w:hAnsiTheme="majorHAnsi"/>
              </w:rPr>
            </w:pPr>
            <w:r>
              <w:rPr>
                <w:rFonts w:asciiTheme="majorHAnsi" w:hAnsiTheme="majorHAnsi"/>
              </w:rPr>
              <w:t xml:space="preserve">Pratiques parentales </w:t>
            </w:r>
            <w:r w:rsidR="00441689">
              <w:rPr>
                <w:rFonts w:asciiTheme="majorHAnsi" w:hAnsiTheme="majorHAnsi"/>
              </w:rPr>
              <w:t xml:space="preserve"> positives</w:t>
            </w:r>
          </w:p>
        </w:tc>
        <w:tc>
          <w:tcPr>
            <w:tcW w:w="9873" w:type="dxa"/>
          </w:tcPr>
          <w:p w14:paraId="4D87C683" w14:textId="77777777" w:rsidR="00DC45BB" w:rsidRDefault="00DC45BB" w:rsidP="00EE4C22">
            <w:pPr>
              <w:spacing w:before="40" w:after="80"/>
              <w:rPr>
                <w:rFonts w:asciiTheme="majorHAnsi" w:hAnsiTheme="majorHAnsi"/>
              </w:rPr>
            </w:pPr>
            <w:r>
              <w:rPr>
                <w:rFonts w:asciiTheme="majorHAnsi" w:hAnsiTheme="majorHAnsi"/>
              </w:rPr>
              <w:t>L’</w:t>
            </w:r>
            <w:r w:rsidRPr="00DC45BB">
              <w:rPr>
                <w:rFonts w:asciiTheme="majorHAnsi" w:hAnsiTheme="majorHAnsi"/>
                <w:b/>
              </w:rPr>
              <w:t xml:space="preserve">attitude des parents </w:t>
            </w:r>
            <w:r>
              <w:rPr>
                <w:rFonts w:asciiTheme="majorHAnsi" w:hAnsiTheme="majorHAnsi"/>
              </w:rPr>
              <w:t xml:space="preserve">à l’égard de la violence faite aux enfants et de l’utilisation de la punition corporelle a un impact sur les comportements adoptés par ces derniers. Un parent qui soutient que les gens ont tort de frapper leurs enfants, ou bien qu’il n’est pas nécessaire de recevoir une claque pour apprendre à se comporter convenablement, sera moins porté à abuser physiquement son enfant (Clément et </w:t>
            </w:r>
            <w:r w:rsidR="00E175E2">
              <w:rPr>
                <w:rFonts w:asciiTheme="majorHAnsi" w:hAnsiTheme="majorHAnsi"/>
              </w:rPr>
              <w:t>Chamberland</w:t>
            </w:r>
            <w:r>
              <w:rPr>
                <w:rFonts w:asciiTheme="majorHAnsi" w:hAnsiTheme="majorHAnsi"/>
              </w:rPr>
              <w:t>, 2007).</w:t>
            </w:r>
          </w:p>
          <w:p w14:paraId="6CD7799C" w14:textId="77777777" w:rsidR="00DC45BB" w:rsidRDefault="00DC45BB" w:rsidP="00EE4C22">
            <w:pPr>
              <w:spacing w:before="40" w:after="80"/>
              <w:rPr>
                <w:rFonts w:asciiTheme="majorHAnsi" w:hAnsiTheme="majorHAnsi"/>
              </w:rPr>
            </w:pPr>
            <w:r>
              <w:rPr>
                <w:rFonts w:asciiTheme="majorHAnsi" w:hAnsiTheme="majorHAnsi"/>
              </w:rPr>
              <w:t xml:space="preserve">Le niveau de </w:t>
            </w:r>
            <w:r w:rsidRPr="00DC45BB">
              <w:rPr>
                <w:rFonts w:asciiTheme="majorHAnsi" w:hAnsiTheme="majorHAnsi"/>
                <w:b/>
              </w:rPr>
              <w:t>connaissances des parents</w:t>
            </w:r>
            <w:r>
              <w:rPr>
                <w:rFonts w:asciiTheme="majorHAnsi" w:hAnsiTheme="majorHAnsi"/>
              </w:rPr>
              <w:t xml:space="preserve"> est également à prendre en considération. Notamment, un parent qui connaît les conséquences éventuelles de la punition corporelle sur un enfant pourrait avoir tendance à privilégier l’utilisation de punitions non violentes (</w:t>
            </w:r>
            <w:r w:rsidR="00914853">
              <w:rPr>
                <w:rFonts w:asciiTheme="majorHAnsi" w:hAnsiTheme="majorHAnsi"/>
              </w:rPr>
              <w:t>Clément et Chamb</w:t>
            </w:r>
            <w:r>
              <w:rPr>
                <w:rFonts w:asciiTheme="majorHAnsi" w:hAnsiTheme="majorHAnsi"/>
              </w:rPr>
              <w:t>erland, 2007).</w:t>
            </w:r>
          </w:p>
          <w:p w14:paraId="216156B3" w14:textId="77777777" w:rsidR="00DC45BB" w:rsidRPr="00DC45BB" w:rsidRDefault="00237E7F" w:rsidP="00EE4C22">
            <w:pPr>
              <w:spacing w:before="40" w:after="80"/>
              <w:rPr>
                <w:rFonts w:asciiTheme="majorHAnsi" w:hAnsiTheme="majorHAnsi"/>
              </w:rPr>
            </w:pPr>
            <w:r>
              <w:rPr>
                <w:rFonts w:asciiTheme="majorHAnsi" w:hAnsiTheme="majorHAnsi"/>
              </w:rPr>
              <w:t>L</w:t>
            </w:r>
            <w:r w:rsidR="00DC45BB">
              <w:rPr>
                <w:rFonts w:asciiTheme="majorHAnsi" w:hAnsiTheme="majorHAnsi"/>
              </w:rPr>
              <w:t xml:space="preserve">es parents qui, dans l’exercice de leurs pratiques parentales, font preuve d’un </w:t>
            </w:r>
            <w:r w:rsidR="00DC45BB" w:rsidRPr="00DC45BB">
              <w:rPr>
                <w:rFonts w:asciiTheme="majorHAnsi" w:hAnsiTheme="majorHAnsi"/>
                <w:b/>
              </w:rPr>
              <w:t>accueil chaleureux</w:t>
            </w:r>
            <w:r w:rsidR="00AA6AEC">
              <w:rPr>
                <w:rFonts w:asciiTheme="majorHAnsi" w:hAnsiTheme="majorHAnsi"/>
                <w:b/>
              </w:rPr>
              <w:t xml:space="preserve">, </w:t>
            </w:r>
            <w:r w:rsidR="00AA6AEC" w:rsidRPr="00AA6AEC">
              <w:rPr>
                <w:rFonts w:asciiTheme="majorHAnsi" w:hAnsiTheme="majorHAnsi"/>
              </w:rPr>
              <w:t>d’</w:t>
            </w:r>
            <w:r w:rsidR="00AA6AEC">
              <w:rPr>
                <w:rFonts w:asciiTheme="majorHAnsi" w:hAnsiTheme="majorHAnsi"/>
                <w:b/>
              </w:rPr>
              <w:t>engagement</w:t>
            </w:r>
            <w:r w:rsidR="00DC45BB">
              <w:rPr>
                <w:rFonts w:asciiTheme="majorHAnsi" w:hAnsiTheme="majorHAnsi"/>
              </w:rPr>
              <w:t xml:space="preserve"> et d</w:t>
            </w:r>
            <w:r w:rsidR="00AA6AEC">
              <w:rPr>
                <w:rFonts w:asciiTheme="majorHAnsi" w:hAnsiTheme="majorHAnsi"/>
              </w:rPr>
              <w:t xml:space="preserve">e </w:t>
            </w:r>
            <w:r w:rsidR="00DC45BB" w:rsidRPr="00DC45BB">
              <w:rPr>
                <w:rFonts w:asciiTheme="majorHAnsi" w:hAnsiTheme="majorHAnsi"/>
                <w:b/>
              </w:rPr>
              <w:t>sensibilité</w:t>
            </w:r>
            <w:r w:rsidR="00DC45BB">
              <w:rPr>
                <w:rFonts w:asciiTheme="majorHAnsi" w:hAnsiTheme="majorHAnsi"/>
              </w:rPr>
              <w:t xml:space="preserve"> à l’égard de leur enfant sont moins à risque de commettre un geste d’abus physique envers celui-ci (</w:t>
            </w:r>
            <w:r w:rsidR="00AA6AEC">
              <w:rPr>
                <w:rFonts w:asciiTheme="majorHAnsi" w:hAnsiTheme="majorHAnsi"/>
              </w:rPr>
              <w:t xml:space="preserve">Guterman </w:t>
            </w:r>
            <w:r w:rsidR="00A7493C" w:rsidRPr="009E54F8">
              <w:rPr>
                <w:rFonts w:asciiTheme="majorHAnsi" w:hAnsiTheme="majorHAnsi"/>
              </w:rPr>
              <w:t>et al.,</w:t>
            </w:r>
            <w:r w:rsidR="00AA6AEC">
              <w:rPr>
                <w:rFonts w:asciiTheme="majorHAnsi" w:hAnsiTheme="majorHAnsi"/>
              </w:rPr>
              <w:t xml:space="preserve"> 2009; </w:t>
            </w:r>
            <w:r w:rsidR="00DC45BB" w:rsidRPr="00392FC4">
              <w:rPr>
                <w:rFonts w:asciiTheme="majorHAnsi" w:hAnsiTheme="majorHAnsi"/>
              </w:rPr>
              <w:t xml:space="preserve">Haskett </w:t>
            </w:r>
            <w:r w:rsidR="00A7493C" w:rsidRPr="009E54F8">
              <w:rPr>
                <w:rFonts w:asciiTheme="majorHAnsi" w:hAnsiTheme="majorHAnsi"/>
              </w:rPr>
              <w:t>et al</w:t>
            </w:r>
            <w:r w:rsidR="00DC45BB" w:rsidRPr="00DC45BB">
              <w:rPr>
                <w:rFonts w:asciiTheme="majorHAnsi" w:hAnsiTheme="majorHAnsi"/>
                <w:i/>
              </w:rPr>
              <w:t>.,</w:t>
            </w:r>
            <w:r w:rsidR="00DC45BB">
              <w:rPr>
                <w:rFonts w:asciiTheme="majorHAnsi" w:hAnsiTheme="majorHAnsi"/>
              </w:rPr>
              <w:t xml:space="preserve"> 2008).</w:t>
            </w:r>
          </w:p>
        </w:tc>
      </w:tr>
      <w:tr w:rsidR="00193690" w14:paraId="05DA6C0B" w14:textId="77777777" w:rsidTr="00386658">
        <w:tc>
          <w:tcPr>
            <w:tcW w:w="3227" w:type="dxa"/>
          </w:tcPr>
          <w:p w14:paraId="16D3A64A" w14:textId="40E3FBB2" w:rsidR="00193690" w:rsidRPr="00DC45BB" w:rsidRDefault="00C175B5" w:rsidP="00BC7D54">
            <w:pPr>
              <w:spacing w:before="40" w:after="80"/>
              <w:rPr>
                <w:rFonts w:asciiTheme="majorHAnsi" w:hAnsiTheme="majorHAnsi"/>
              </w:rPr>
            </w:pPr>
            <w:r>
              <w:rPr>
                <w:rFonts w:asciiTheme="majorHAnsi" w:hAnsiTheme="majorHAnsi"/>
              </w:rPr>
              <w:t>N</w:t>
            </w:r>
            <w:r w:rsidR="00AA6AEC">
              <w:rPr>
                <w:rFonts w:asciiTheme="majorHAnsi" w:hAnsiTheme="majorHAnsi"/>
              </w:rPr>
              <w:t>iveau de scolarité.</w:t>
            </w:r>
          </w:p>
        </w:tc>
        <w:tc>
          <w:tcPr>
            <w:tcW w:w="9873" w:type="dxa"/>
          </w:tcPr>
          <w:p w14:paraId="509F2EFC" w14:textId="77777777" w:rsidR="00193690" w:rsidRPr="00DC45BB" w:rsidRDefault="00AA6AEC" w:rsidP="00EE4C22">
            <w:pPr>
              <w:spacing w:before="40" w:after="80"/>
              <w:rPr>
                <w:rFonts w:asciiTheme="majorHAnsi" w:hAnsiTheme="majorHAnsi"/>
              </w:rPr>
            </w:pPr>
            <w:r>
              <w:rPr>
                <w:rFonts w:asciiTheme="majorHAnsi" w:hAnsiTheme="majorHAnsi"/>
              </w:rPr>
              <w:t xml:space="preserve">Les parents ayant un </w:t>
            </w:r>
            <w:r w:rsidRPr="00AA6AEC">
              <w:rPr>
                <w:rFonts w:asciiTheme="majorHAnsi" w:hAnsiTheme="majorHAnsi"/>
                <w:b/>
              </w:rPr>
              <w:t>haut niveau de scolarité</w:t>
            </w:r>
            <w:r>
              <w:rPr>
                <w:rFonts w:asciiTheme="majorHAnsi" w:hAnsiTheme="majorHAnsi"/>
              </w:rPr>
              <w:t xml:space="preserve"> sont moins à risque d’abus physique (Guterman </w:t>
            </w:r>
            <w:r w:rsidR="00A7493C" w:rsidRPr="009E54F8">
              <w:rPr>
                <w:rFonts w:asciiTheme="majorHAnsi" w:hAnsiTheme="majorHAnsi"/>
              </w:rPr>
              <w:t>et al</w:t>
            </w:r>
            <w:r w:rsidRPr="00AA6AEC">
              <w:rPr>
                <w:rFonts w:asciiTheme="majorHAnsi" w:hAnsiTheme="majorHAnsi"/>
                <w:i/>
              </w:rPr>
              <w:t>.,</w:t>
            </w:r>
            <w:r>
              <w:rPr>
                <w:rFonts w:asciiTheme="majorHAnsi" w:hAnsiTheme="majorHAnsi"/>
              </w:rPr>
              <w:t xml:space="preserve"> 2009).</w:t>
            </w:r>
          </w:p>
        </w:tc>
      </w:tr>
      <w:tr w:rsidR="005B3800" w14:paraId="2042473F" w14:textId="77777777" w:rsidTr="00386658">
        <w:tc>
          <w:tcPr>
            <w:tcW w:w="3227" w:type="dxa"/>
          </w:tcPr>
          <w:p w14:paraId="276F8417" w14:textId="59B3408F" w:rsidR="005B3800" w:rsidRPr="00DC45BB" w:rsidRDefault="005B3800" w:rsidP="002C31CF">
            <w:pPr>
              <w:spacing w:before="40" w:after="80"/>
              <w:jc w:val="both"/>
              <w:rPr>
                <w:rFonts w:asciiTheme="majorHAnsi" w:hAnsiTheme="majorHAnsi"/>
              </w:rPr>
            </w:pPr>
            <w:r>
              <w:rPr>
                <w:rFonts w:asciiTheme="majorHAnsi" w:hAnsiTheme="majorHAnsi"/>
              </w:rPr>
              <w:t>Soutien social.</w:t>
            </w:r>
            <w:r w:rsidR="00C175B5">
              <w:rPr>
                <w:rFonts w:asciiTheme="majorHAnsi" w:hAnsiTheme="majorHAnsi"/>
              </w:rPr>
              <w:t xml:space="preserve"> </w:t>
            </w:r>
          </w:p>
        </w:tc>
        <w:tc>
          <w:tcPr>
            <w:tcW w:w="9873" w:type="dxa"/>
          </w:tcPr>
          <w:p w14:paraId="4A3F6E55" w14:textId="77777777" w:rsidR="005B3800" w:rsidRDefault="005B3800" w:rsidP="005A3976">
            <w:pPr>
              <w:spacing w:before="40" w:after="80"/>
              <w:rPr>
                <w:rFonts w:asciiTheme="majorHAnsi" w:hAnsiTheme="majorHAnsi"/>
              </w:rPr>
            </w:pPr>
            <w:r>
              <w:rPr>
                <w:rFonts w:asciiTheme="majorHAnsi" w:hAnsiTheme="majorHAnsi"/>
              </w:rPr>
              <w:t xml:space="preserve">Le </w:t>
            </w:r>
            <w:r w:rsidRPr="005B3800">
              <w:rPr>
                <w:rFonts w:asciiTheme="majorHAnsi" w:hAnsiTheme="majorHAnsi"/>
                <w:b/>
              </w:rPr>
              <w:t>soutien social</w:t>
            </w:r>
            <w:r>
              <w:rPr>
                <w:rFonts w:asciiTheme="majorHAnsi" w:hAnsiTheme="majorHAnsi"/>
              </w:rPr>
              <w:t xml:space="preserve"> perçu et reçu diminue la probabilité de commettre un abus physique (Crouch </w:t>
            </w:r>
            <w:r w:rsidR="00A7493C" w:rsidRPr="009E54F8">
              <w:rPr>
                <w:rFonts w:asciiTheme="majorHAnsi" w:hAnsiTheme="majorHAnsi"/>
              </w:rPr>
              <w:t>et al.,</w:t>
            </w:r>
            <w:r>
              <w:rPr>
                <w:rFonts w:asciiTheme="majorHAnsi" w:hAnsiTheme="majorHAnsi"/>
              </w:rPr>
              <w:t xml:space="preserve"> 2001). Par exemple, les contacts entre le parent et les membres de son entourage offrent des occasions de recevoir des conseils et des rétroactions en provenance de personnes qui peuvent avoir des convictions différentes concernant les pratiques éducatives à </w:t>
            </w:r>
            <w:r w:rsidR="005A3976">
              <w:rPr>
                <w:rFonts w:asciiTheme="majorHAnsi" w:hAnsiTheme="majorHAnsi"/>
              </w:rPr>
              <w:t>adopter</w:t>
            </w:r>
            <w:r>
              <w:rPr>
                <w:rFonts w:asciiTheme="majorHAnsi" w:hAnsiTheme="majorHAnsi"/>
              </w:rPr>
              <w:t xml:space="preserve">. Un </w:t>
            </w:r>
            <w:r w:rsidRPr="005B3800">
              <w:rPr>
                <w:rFonts w:asciiTheme="majorHAnsi" w:hAnsiTheme="majorHAnsi"/>
                <w:b/>
              </w:rPr>
              <w:t>réseau social suffisant et de qualité</w:t>
            </w:r>
            <w:r>
              <w:rPr>
                <w:rFonts w:asciiTheme="majorHAnsi" w:hAnsiTheme="majorHAnsi"/>
              </w:rPr>
              <w:t xml:space="preserve"> peut également contribuer à diminuer le stress vécu par le parent et ainsi diminuer le risque d’abus physique (Tucker et Rodriguez, 2014). </w:t>
            </w:r>
          </w:p>
          <w:p w14:paraId="7E78934F" w14:textId="77777777" w:rsidR="00441689" w:rsidRDefault="00441689" w:rsidP="00441689">
            <w:pPr>
              <w:spacing w:before="40" w:after="80"/>
              <w:rPr>
                <w:sz w:val="24"/>
                <w:szCs w:val="24"/>
              </w:rPr>
            </w:pPr>
            <w:r w:rsidRPr="00B214AE">
              <w:rPr>
                <w:rFonts w:asciiTheme="majorHAnsi" w:hAnsiTheme="majorHAnsi"/>
              </w:rPr>
              <w:t>Les parents qui bénéficient d’un réseau social comprenant des personnes significatives, des individus qui peuvent leur offrir de l’argent ou des biens matériels sont moins à risque d’abuser physiquement de leur enfant</w:t>
            </w:r>
            <w:r w:rsidRPr="00441375">
              <w:rPr>
                <w:rFonts w:asciiTheme="majorHAnsi" w:hAnsiTheme="majorHAnsi"/>
              </w:rPr>
              <w:t xml:space="preserve"> (</w:t>
            </w:r>
            <w:r w:rsidRPr="00B214AE">
              <w:rPr>
                <w:rFonts w:asciiTheme="majorHAnsi" w:hAnsiTheme="majorHAnsi"/>
              </w:rPr>
              <w:t>Freisthler</w:t>
            </w:r>
            <w:r>
              <w:rPr>
                <w:rFonts w:asciiTheme="majorHAnsi" w:hAnsiTheme="majorHAnsi"/>
              </w:rPr>
              <w:t xml:space="preserve"> et al.</w:t>
            </w:r>
            <w:r w:rsidRPr="00B214AE">
              <w:rPr>
                <w:rFonts w:asciiTheme="majorHAnsi" w:hAnsiTheme="majorHAnsi"/>
              </w:rPr>
              <w:t xml:space="preserve">, </w:t>
            </w:r>
            <w:r w:rsidRPr="00B214AE">
              <w:rPr>
                <w:rFonts w:asciiTheme="majorHAnsi" w:hAnsiTheme="majorHAnsi"/>
              </w:rPr>
              <w:fldChar w:fldCharType="begin"/>
            </w:r>
            <w:r w:rsidRPr="00B214AE">
              <w:rPr>
                <w:rFonts w:asciiTheme="majorHAnsi" w:hAnsiTheme="majorHAnsi"/>
              </w:rPr>
              <w:instrText xml:space="preserve"> ADDIN EN.CITE &lt;EndNote&gt;&lt;Cite ExcludeAuth="1"&gt;&lt;Author&gt;Freisthler&lt;/Author&gt;&lt;Year&gt;2014&lt;/Year&gt;&lt;RecNum&gt;3393&lt;/RecNum&gt;&lt;DisplayText&gt;(2014)&lt;/DisplayText&gt;&lt;record&gt;&lt;rec-number&gt;3393&lt;/rec-number&gt;&lt;foreign-keys&gt;&lt;key app="EN" db-id="vaxrzs5ed9dd2oezw5epfvd5x0fdxxzv5ad0"&gt;3393&lt;/key&gt;&lt;/foreign-keys&gt;&lt;ref-type name="Journal Article"&gt;17&lt;/ref-type&gt;&lt;contributors&gt;&lt;authors&gt;&lt;author&gt;Bridget Freisthler&lt;/author&gt;&lt;author&gt;Megan R. Holmes&lt;/author&gt;&lt;author&gt;Jennifer Price Wolf&lt;/author&gt;&lt;/authors&gt;&lt;/contributors&gt;&lt;titles&gt;&lt;title&gt;The Dark Side of Social Support: Understanding the Role of Social Support, Drinking Behaviors and Alcohol Outlets for Child Physical Abuse&lt;/title&gt;&lt;secondary-title&gt;Child Abuse &amp;amp; Neglect&lt;/secondary-title&gt;&lt;/titles&gt;&lt;periodical&gt;&lt;full-title&gt;Child Abuse &amp;amp; Neglect&lt;/full-title&gt;&lt;/periodical&gt;&lt;pages&gt;1106–1119&lt;/pages&gt;&lt;volume&gt;38&lt;/volume&gt;&lt;number&gt;6&lt;/number&gt;&lt;dates&gt;&lt;year&gt;2014&lt;/year&gt;&lt;/dates&gt;&lt;urls&gt;&lt;/urls&gt;&lt;electronic-resource-num&gt;10.1016/j.chiabu.2014.03.011&lt;/electronic-resource-num&gt;&lt;/record&gt;&lt;/Cite&gt;&lt;/EndNote&gt;</w:instrText>
            </w:r>
            <w:r w:rsidRPr="00B214AE">
              <w:rPr>
                <w:rFonts w:asciiTheme="majorHAnsi" w:hAnsiTheme="majorHAnsi"/>
              </w:rPr>
              <w:fldChar w:fldCharType="separate"/>
            </w:r>
            <w:hyperlink w:anchor="_ENREF_100" w:tooltip="Freisthler, 2014 #3393" w:history="1">
              <w:r w:rsidRPr="00B214AE">
                <w:rPr>
                  <w:rFonts w:asciiTheme="majorHAnsi" w:hAnsiTheme="majorHAnsi"/>
                  <w:noProof/>
                </w:rPr>
                <w:t>2014</w:t>
              </w:r>
            </w:hyperlink>
            <w:r w:rsidRPr="00B214AE">
              <w:rPr>
                <w:rFonts w:asciiTheme="majorHAnsi" w:hAnsiTheme="majorHAnsi"/>
                <w:noProof/>
              </w:rPr>
              <w:t>)</w:t>
            </w:r>
            <w:r w:rsidRPr="00B214AE">
              <w:rPr>
                <w:rFonts w:asciiTheme="majorHAnsi" w:hAnsiTheme="majorHAnsi"/>
              </w:rPr>
              <w:fldChar w:fldCharType="end"/>
            </w:r>
            <w:r>
              <w:rPr>
                <w:rFonts w:asciiTheme="majorHAnsi" w:hAnsiTheme="majorHAnsi"/>
              </w:rPr>
              <w:t>.</w:t>
            </w:r>
          </w:p>
          <w:p w14:paraId="7C2B32A1" w14:textId="72B83522" w:rsidR="00441689" w:rsidRPr="00DC45BB" w:rsidRDefault="00441689" w:rsidP="00441689">
            <w:pPr>
              <w:spacing w:before="40" w:after="80"/>
              <w:rPr>
                <w:rFonts w:asciiTheme="majorHAnsi" w:hAnsiTheme="majorHAnsi"/>
              </w:rPr>
            </w:pPr>
            <w:r w:rsidRPr="00B214AE">
              <w:rPr>
                <w:rFonts w:asciiTheme="majorHAnsi" w:hAnsiTheme="majorHAnsi"/>
              </w:rPr>
              <w:t xml:space="preserve">Rodriguez et Tucker </w:t>
            </w:r>
            <w:r w:rsidRPr="00B214AE">
              <w:rPr>
                <w:rFonts w:asciiTheme="majorHAnsi" w:hAnsiTheme="majorHAnsi"/>
              </w:rPr>
              <w:fldChar w:fldCharType="begin"/>
            </w:r>
            <w:r w:rsidRPr="00B214AE">
              <w:rPr>
                <w:rFonts w:asciiTheme="majorHAnsi" w:hAnsiTheme="majorHAnsi"/>
              </w:rPr>
              <w:instrText xml:space="preserve"> ADDIN EN.CITE &lt;EndNote&gt;&lt;Cite ExcludeAuth="1"&gt;&lt;Author&gt;Rodriguez&lt;/Author&gt;&lt;Year&gt;2015&lt;/Year&gt;&lt;RecNum&gt;3399&lt;/RecNum&gt;&lt;DisplayText&gt;(2015)&lt;/DisplayText&gt;&lt;record&gt;&lt;rec-number&gt;3399&lt;/rec-number&gt;&lt;foreign-keys&gt;&lt;key app="EN" db-id="vaxrzs5ed9dd2oezw5epfvd5x0fdxxzv5ad0"&gt;3399&lt;/key&gt;&lt;/foreign-keys&gt;&lt;ref-type name="Journal Article"&gt;17&lt;/ref-type&gt;&lt;contributors&gt;&lt;authors&gt;&lt;author&gt;Christina M. Rodriguez&lt;/author&gt;&lt;author&gt;Meagan C. Tucker&lt;/author&gt;&lt;/authors&gt;&lt;/contributors&gt;&lt;titles&gt;&lt;title&gt;Predicting Maternal Physical Child Abuse Risk Beyond Distress and Social Support: Additive Role of Cognitive Processes&lt;/title&gt;&lt;secondary-title&gt;Journal of Child and Family Studies&lt;/secondary-title&gt;&lt;/titles&gt;&lt;periodical&gt;&lt;full-title&gt;Journal of Child and Family Studies&lt;/full-title&gt;&lt;/periodical&gt;&lt;pages&gt;1780–1790&lt;/pages&gt;&lt;volume&gt;24&lt;/volume&gt;&lt;number&gt;6&lt;/number&gt;&lt;dates&gt;&lt;year&gt;2015&lt;/year&gt;&lt;/dates&gt;&lt;urls&gt;&lt;/urls&gt;&lt;electronic-resource-num&gt;10.1007/s10826-014-9981-9&lt;/electronic-resource-num&gt;&lt;/record&gt;&lt;/Cite&gt;&lt;/EndNote&gt;</w:instrText>
            </w:r>
            <w:r w:rsidRPr="00B214AE">
              <w:rPr>
                <w:rFonts w:asciiTheme="majorHAnsi" w:hAnsiTheme="majorHAnsi"/>
              </w:rPr>
              <w:fldChar w:fldCharType="separate"/>
            </w:r>
            <w:r w:rsidRPr="00B214AE">
              <w:rPr>
                <w:rFonts w:asciiTheme="majorHAnsi" w:hAnsiTheme="majorHAnsi"/>
                <w:noProof/>
              </w:rPr>
              <w:t>(</w:t>
            </w:r>
            <w:hyperlink w:anchor="_ENREF_192" w:tooltip="Rodriguez, 2015 #3399" w:history="1">
              <w:r w:rsidRPr="00B214AE">
                <w:rPr>
                  <w:rFonts w:asciiTheme="majorHAnsi" w:hAnsiTheme="majorHAnsi"/>
                  <w:noProof/>
                </w:rPr>
                <w:t>2015</w:t>
              </w:r>
            </w:hyperlink>
            <w:r w:rsidRPr="00B214AE">
              <w:rPr>
                <w:rFonts w:asciiTheme="majorHAnsi" w:hAnsiTheme="majorHAnsi"/>
                <w:noProof/>
              </w:rPr>
              <w:t>)</w:t>
            </w:r>
            <w:r w:rsidRPr="00B214AE">
              <w:rPr>
                <w:rFonts w:asciiTheme="majorHAnsi" w:hAnsiTheme="majorHAnsi"/>
              </w:rPr>
              <w:fldChar w:fldCharType="end"/>
            </w:r>
            <w:r w:rsidRPr="00B214AE">
              <w:rPr>
                <w:rFonts w:asciiTheme="majorHAnsi" w:hAnsiTheme="majorHAnsi"/>
              </w:rPr>
              <w:t xml:space="preserve"> suggèrent que des réseaux d’entraide pour les mères ayant un faible réseau social seraient bénéfiques puisqu’ils contribueraient à réduire leurs difficultés et donc à diminuer le risque d’abus physiques.</w:t>
            </w:r>
          </w:p>
        </w:tc>
      </w:tr>
    </w:tbl>
    <w:p w14:paraId="29B40000" w14:textId="77777777" w:rsidR="00193690" w:rsidRPr="007F5547" w:rsidRDefault="00193690" w:rsidP="00CA19D9">
      <w:pPr>
        <w:spacing w:after="0"/>
        <w:rPr>
          <w:rFonts w:asciiTheme="majorHAnsi" w:hAnsiTheme="majorHAnsi"/>
        </w:rPr>
      </w:pPr>
    </w:p>
    <w:p w14:paraId="21C59F3D" w14:textId="77777777" w:rsidR="004A2CA5" w:rsidRDefault="004A2CA5">
      <w:pPr>
        <w:rPr>
          <w:rFonts w:asciiTheme="majorHAnsi" w:hAnsiTheme="majorHAnsi"/>
          <w:b/>
          <w:sz w:val="32"/>
          <w:szCs w:val="32"/>
        </w:rPr>
      </w:pPr>
      <w:r>
        <w:rPr>
          <w:rFonts w:asciiTheme="majorHAnsi" w:hAnsiTheme="majorHAnsi"/>
          <w:b/>
          <w:sz w:val="32"/>
          <w:szCs w:val="32"/>
        </w:rPr>
        <w:br w:type="page"/>
      </w:r>
    </w:p>
    <w:p w14:paraId="7EEA6FBF" w14:textId="59CD0E1E" w:rsidR="00180F59" w:rsidRPr="007F5547" w:rsidRDefault="00180F59" w:rsidP="004E05DF">
      <w:pPr>
        <w:jc w:val="center"/>
        <w:rPr>
          <w:rFonts w:asciiTheme="majorHAnsi" w:hAnsiTheme="majorHAnsi"/>
        </w:rPr>
      </w:pPr>
      <w:r w:rsidRPr="001F3AC2">
        <w:rPr>
          <w:rFonts w:asciiTheme="majorHAnsi" w:hAnsiTheme="majorHAnsi"/>
          <w:b/>
          <w:sz w:val="32"/>
          <w:szCs w:val="32"/>
        </w:rPr>
        <w:t>Carte 5</w:t>
      </w:r>
    </w:p>
    <w:p w14:paraId="357A9F48" w14:textId="2AA37CD3" w:rsidR="004A2CA5" w:rsidRPr="004E05DF" w:rsidRDefault="00180F59" w:rsidP="004E05DF">
      <w:pPr>
        <w:spacing w:after="120"/>
        <w:rPr>
          <w:sz w:val="28"/>
          <w:szCs w:val="28"/>
        </w:rPr>
      </w:pPr>
      <w:r w:rsidRPr="004E05DF">
        <w:rPr>
          <w:rFonts w:eastAsia="MS Gothic"/>
          <w:b/>
          <w:bCs/>
          <w:iCs/>
          <w:sz w:val="28"/>
          <w:szCs w:val="28"/>
        </w:rPr>
        <w:t>Interventions dans les situations d’abus physique</w:t>
      </w:r>
    </w:p>
    <w:tbl>
      <w:tblPr>
        <w:tblStyle w:val="Grille"/>
        <w:tblW w:w="0" w:type="auto"/>
        <w:tblLook w:val="04A0" w:firstRow="1" w:lastRow="0" w:firstColumn="1" w:lastColumn="0" w:noHBand="0" w:noVBand="1"/>
      </w:tblPr>
      <w:tblGrid>
        <w:gridCol w:w="2376"/>
        <w:gridCol w:w="7168"/>
      </w:tblGrid>
      <w:tr w:rsidR="004A2CA5" w:rsidRPr="002C0E20" w14:paraId="0F36055C" w14:textId="77777777" w:rsidTr="004A2CA5">
        <w:tc>
          <w:tcPr>
            <w:tcW w:w="9544" w:type="dxa"/>
            <w:gridSpan w:val="2"/>
            <w:shd w:val="clear" w:color="auto" w:fill="00B050"/>
          </w:tcPr>
          <w:p w14:paraId="3C3D68DE" w14:textId="3C9E7442" w:rsidR="004A2CA5" w:rsidRPr="004A2CA5" w:rsidRDefault="004A2CA5" w:rsidP="004A2CA5">
            <w:pPr>
              <w:rPr>
                <w:rFonts w:asciiTheme="majorHAnsi" w:hAnsiTheme="majorHAnsi"/>
                <w:b/>
                <w:color w:val="FFFFFF" w:themeColor="background1"/>
              </w:rPr>
            </w:pPr>
            <w:r w:rsidRPr="004A2CA5">
              <w:rPr>
                <w:rFonts w:asciiTheme="majorHAnsi" w:hAnsiTheme="majorHAnsi"/>
                <w:b/>
                <w:color w:val="FFFFFF" w:themeColor="background1"/>
              </w:rPr>
              <w:t>Principes généraux de l’intervention</w:t>
            </w:r>
          </w:p>
          <w:p w14:paraId="1AECF314" w14:textId="77777777" w:rsidR="004A2CA5" w:rsidRPr="001F3AC2" w:rsidRDefault="004A2CA5" w:rsidP="004A2CA5">
            <w:pPr>
              <w:rPr>
                <w:rFonts w:asciiTheme="majorHAnsi" w:hAnsiTheme="majorHAnsi"/>
                <w:b/>
              </w:rPr>
            </w:pPr>
          </w:p>
        </w:tc>
      </w:tr>
      <w:tr w:rsidR="004A2CA5" w:rsidRPr="002C0E20" w14:paraId="1E8F8DA2" w14:textId="77777777" w:rsidTr="004A2CA5">
        <w:trPr>
          <w:trHeight w:val="1454"/>
        </w:trPr>
        <w:tc>
          <w:tcPr>
            <w:tcW w:w="2376" w:type="dxa"/>
          </w:tcPr>
          <w:p w14:paraId="26784BA7" w14:textId="77777777" w:rsidR="004A2CA5" w:rsidRPr="001F3AC2" w:rsidRDefault="004A2CA5" w:rsidP="004A2CA5">
            <w:pPr>
              <w:rPr>
                <w:rFonts w:asciiTheme="majorHAnsi" w:hAnsiTheme="majorHAnsi"/>
              </w:rPr>
            </w:pPr>
          </w:p>
          <w:p w14:paraId="6FFB061B" w14:textId="77777777" w:rsidR="004A2CA5" w:rsidRPr="001F3AC2" w:rsidRDefault="004A2CA5" w:rsidP="008F4DB1">
            <w:pPr>
              <w:rPr>
                <w:rFonts w:asciiTheme="majorHAnsi" w:hAnsiTheme="majorHAnsi"/>
              </w:rPr>
            </w:pPr>
            <w:r w:rsidRPr="001F3AC2">
              <w:rPr>
                <w:rFonts w:asciiTheme="majorHAnsi" w:hAnsiTheme="majorHAnsi"/>
              </w:rPr>
              <w:t>État des connaissances concernant l’intervention dans les situations d’abus physique</w:t>
            </w:r>
          </w:p>
        </w:tc>
        <w:tc>
          <w:tcPr>
            <w:tcW w:w="7168" w:type="dxa"/>
          </w:tcPr>
          <w:p w14:paraId="0C261BBE" w14:textId="77777777" w:rsidR="004A2CA5" w:rsidRPr="001F3AC2" w:rsidRDefault="004A2CA5" w:rsidP="001F3AC2">
            <w:pPr>
              <w:spacing w:line="276" w:lineRule="auto"/>
              <w:jc w:val="both"/>
              <w:rPr>
                <w:rFonts w:asciiTheme="majorHAnsi" w:hAnsiTheme="majorHAnsi"/>
              </w:rPr>
            </w:pPr>
          </w:p>
          <w:p w14:paraId="2D030B16" w14:textId="77777777" w:rsidR="004A2CA5" w:rsidRPr="001F3AC2" w:rsidRDefault="004A2CA5" w:rsidP="001F3AC2">
            <w:pPr>
              <w:spacing w:line="276" w:lineRule="auto"/>
              <w:jc w:val="both"/>
              <w:rPr>
                <w:rFonts w:asciiTheme="majorHAnsi" w:hAnsiTheme="majorHAnsi"/>
              </w:rPr>
            </w:pPr>
            <w:r w:rsidRPr="001F3AC2">
              <w:rPr>
                <w:rFonts w:asciiTheme="majorHAnsi" w:hAnsiTheme="majorHAnsi"/>
              </w:rPr>
              <w:t xml:space="preserve">À l'heure actuelle, aucune intervention concernant la violence physique des parents à l’égard des enfants ne répond aux critères des interventions probantes (Chaffin et Schmidt, 2006; </w:t>
            </w:r>
            <w:r w:rsidRPr="001F3AC2">
              <w:rPr>
                <w:rFonts w:asciiTheme="majorHAnsi" w:hAnsiTheme="majorHAnsi"/>
                <w:noProof/>
              </w:rPr>
              <w:t xml:space="preserve">Chaffin et </w:t>
            </w:r>
            <w:r w:rsidRPr="001F3AC2">
              <w:rPr>
                <w:rFonts w:asciiTheme="majorHAnsi" w:hAnsiTheme="majorHAnsi"/>
              </w:rPr>
              <w:t xml:space="preserve">Friedrich, 2004; </w:t>
            </w:r>
            <w:r w:rsidRPr="001F3AC2">
              <w:rPr>
                <w:rFonts w:asciiTheme="majorHAnsi" w:hAnsiTheme="majorHAnsi"/>
                <w:noProof/>
              </w:rPr>
              <w:t>Kauffman Best Practices Project, 2004; Saunders, Berliner, &amp; Hanson, 2004</w:t>
            </w:r>
            <w:r w:rsidRPr="001F3AC2">
              <w:rPr>
                <w:rFonts w:asciiTheme="majorHAnsi" w:hAnsiTheme="majorHAnsi"/>
              </w:rPr>
              <w:t>).  Plusieurs interventions sont cependant considérées comme prometteuses.</w:t>
            </w:r>
          </w:p>
          <w:p w14:paraId="68CD1445" w14:textId="77777777" w:rsidR="004A2CA5" w:rsidRPr="001F3AC2" w:rsidRDefault="004A2CA5" w:rsidP="001F3AC2">
            <w:pPr>
              <w:spacing w:after="80"/>
              <w:jc w:val="both"/>
              <w:rPr>
                <w:rFonts w:asciiTheme="majorHAnsi" w:hAnsiTheme="majorHAnsi"/>
                <w:b/>
              </w:rPr>
            </w:pPr>
          </w:p>
        </w:tc>
      </w:tr>
      <w:tr w:rsidR="004A2CA5" w:rsidRPr="002C0E20" w14:paraId="6D43AEF3" w14:textId="77777777" w:rsidTr="004A2CA5">
        <w:trPr>
          <w:trHeight w:val="3240"/>
        </w:trPr>
        <w:tc>
          <w:tcPr>
            <w:tcW w:w="2376" w:type="dxa"/>
          </w:tcPr>
          <w:p w14:paraId="04394F48" w14:textId="77777777" w:rsidR="004A2CA5" w:rsidRPr="001F3AC2" w:rsidRDefault="004A2CA5" w:rsidP="004A2CA5">
            <w:pPr>
              <w:rPr>
                <w:rFonts w:asciiTheme="majorHAnsi" w:hAnsiTheme="majorHAnsi"/>
              </w:rPr>
            </w:pPr>
          </w:p>
          <w:p w14:paraId="25A31EF3" w14:textId="77777777" w:rsidR="004A2CA5" w:rsidRPr="001F3AC2" w:rsidRDefault="004A2CA5" w:rsidP="008F4DB1">
            <w:pPr>
              <w:rPr>
                <w:rFonts w:asciiTheme="majorHAnsi" w:hAnsiTheme="majorHAnsi"/>
              </w:rPr>
            </w:pPr>
            <w:r w:rsidRPr="001F3AC2">
              <w:rPr>
                <w:rFonts w:asciiTheme="majorHAnsi" w:hAnsiTheme="majorHAnsi"/>
              </w:rPr>
              <w:t>Importance d’assurer la sécurité physique et émotionnelle de l’enfant</w:t>
            </w:r>
          </w:p>
        </w:tc>
        <w:tc>
          <w:tcPr>
            <w:tcW w:w="7168" w:type="dxa"/>
          </w:tcPr>
          <w:p w14:paraId="7DE7270A" w14:textId="77777777" w:rsidR="004A2CA5" w:rsidRPr="001F3AC2" w:rsidRDefault="004A2CA5" w:rsidP="001F3AC2">
            <w:pPr>
              <w:jc w:val="both"/>
              <w:rPr>
                <w:rFonts w:asciiTheme="majorHAnsi" w:hAnsiTheme="majorHAnsi"/>
                <w:b/>
              </w:rPr>
            </w:pPr>
          </w:p>
          <w:p w14:paraId="27D1B7E0" w14:textId="77777777" w:rsidR="004A2CA5" w:rsidRPr="001F3AC2" w:rsidRDefault="004A2CA5" w:rsidP="001F3AC2">
            <w:pPr>
              <w:jc w:val="both"/>
              <w:rPr>
                <w:rFonts w:asciiTheme="majorHAnsi" w:hAnsiTheme="majorHAnsi"/>
              </w:rPr>
            </w:pPr>
            <w:r w:rsidRPr="001F3AC2">
              <w:rPr>
                <w:rFonts w:asciiTheme="majorHAnsi" w:hAnsiTheme="majorHAnsi"/>
                <w:b/>
              </w:rPr>
              <w:t>La sécurité physique et émotionnelle</w:t>
            </w:r>
            <w:r w:rsidRPr="001F3AC2">
              <w:rPr>
                <w:rFonts w:asciiTheme="majorHAnsi" w:hAnsiTheme="majorHAnsi"/>
              </w:rPr>
              <w:t xml:space="preserve"> des enfants doit être prise en considération en priorité. Il est important d’y accorder un poids important dans la planification du traitement et des interventions. Il importe de souligner que les enfants qui demeurent dans des situations que l’on considère comme dangereuses ou menaçantes ne peuvent pas être traités avec succès (Saunders et al. 2004).</w:t>
            </w:r>
          </w:p>
          <w:p w14:paraId="3387CEFD" w14:textId="77777777" w:rsidR="004A2CA5" w:rsidRPr="001F3AC2" w:rsidRDefault="004A2CA5" w:rsidP="001F3AC2">
            <w:pPr>
              <w:autoSpaceDE w:val="0"/>
              <w:autoSpaceDN w:val="0"/>
              <w:adjustRightInd w:val="0"/>
              <w:jc w:val="both"/>
              <w:rPr>
                <w:rFonts w:asciiTheme="majorHAnsi" w:hAnsiTheme="majorHAnsi"/>
              </w:rPr>
            </w:pPr>
          </w:p>
          <w:p w14:paraId="7C1C85BD" w14:textId="77777777" w:rsidR="004A2CA5" w:rsidRPr="001F3AC2" w:rsidRDefault="004A2CA5" w:rsidP="001F3AC2">
            <w:pPr>
              <w:jc w:val="both"/>
              <w:rPr>
                <w:rFonts w:asciiTheme="majorHAnsi" w:hAnsiTheme="majorHAnsi"/>
              </w:rPr>
            </w:pPr>
            <w:r w:rsidRPr="001F3AC2">
              <w:rPr>
                <w:rFonts w:asciiTheme="majorHAnsi" w:hAnsiTheme="majorHAnsi"/>
              </w:rPr>
              <w:t>Pour des problèmes liés à l'abus, un niveau raisonnable et acceptable de sécurité doit être présent dans l'environnement de l'enfant avant le début du traitement. Cette sécurité doit être maintenue tout au long du traitement (Saunders et al. 2004).</w:t>
            </w:r>
          </w:p>
        </w:tc>
      </w:tr>
      <w:tr w:rsidR="004A2CA5" w14:paraId="2D0BA13C" w14:textId="77777777" w:rsidTr="004A2CA5">
        <w:tc>
          <w:tcPr>
            <w:tcW w:w="2376" w:type="dxa"/>
          </w:tcPr>
          <w:p w14:paraId="589B93E4" w14:textId="77777777" w:rsidR="004A2CA5" w:rsidRPr="001F3AC2" w:rsidRDefault="004A2CA5" w:rsidP="004A2CA5">
            <w:pPr>
              <w:rPr>
                <w:rFonts w:asciiTheme="majorHAnsi" w:hAnsiTheme="majorHAnsi"/>
              </w:rPr>
            </w:pPr>
          </w:p>
          <w:p w14:paraId="63857628" w14:textId="77777777" w:rsidR="004A2CA5" w:rsidRPr="001F3AC2" w:rsidRDefault="004A2CA5" w:rsidP="008F4DB1">
            <w:pPr>
              <w:rPr>
                <w:rFonts w:asciiTheme="majorHAnsi" w:hAnsiTheme="majorHAnsi"/>
              </w:rPr>
            </w:pPr>
            <w:r w:rsidRPr="001F3AC2">
              <w:rPr>
                <w:rFonts w:asciiTheme="majorHAnsi" w:hAnsiTheme="majorHAnsi"/>
              </w:rPr>
              <w:t>Quelques considérations générales concernant l’intervention</w:t>
            </w:r>
          </w:p>
        </w:tc>
        <w:tc>
          <w:tcPr>
            <w:tcW w:w="7168" w:type="dxa"/>
          </w:tcPr>
          <w:p w14:paraId="1212BEB1" w14:textId="77777777" w:rsidR="004A2CA5" w:rsidRPr="001F3AC2" w:rsidRDefault="004A2CA5" w:rsidP="001F3AC2">
            <w:pPr>
              <w:autoSpaceDE w:val="0"/>
              <w:autoSpaceDN w:val="0"/>
              <w:adjustRightInd w:val="0"/>
              <w:jc w:val="both"/>
              <w:rPr>
                <w:rFonts w:asciiTheme="majorHAnsi" w:hAnsiTheme="majorHAnsi"/>
              </w:rPr>
            </w:pPr>
          </w:p>
          <w:p w14:paraId="742A3DD3" w14:textId="77777777" w:rsidR="004A2CA5" w:rsidRPr="001F3AC2" w:rsidRDefault="004A2CA5" w:rsidP="001F3AC2">
            <w:pPr>
              <w:autoSpaceDE w:val="0"/>
              <w:autoSpaceDN w:val="0"/>
              <w:adjustRightInd w:val="0"/>
              <w:jc w:val="both"/>
              <w:rPr>
                <w:rFonts w:asciiTheme="majorHAnsi" w:hAnsiTheme="majorHAnsi"/>
              </w:rPr>
            </w:pPr>
            <w:r w:rsidRPr="001F3AC2">
              <w:rPr>
                <w:rFonts w:asciiTheme="majorHAnsi" w:hAnsiTheme="majorHAnsi"/>
              </w:rPr>
              <w:t>La planification de l’intervention</w:t>
            </w:r>
            <w:r w:rsidRPr="001F3AC2">
              <w:rPr>
                <w:rFonts w:asciiTheme="majorHAnsi" w:hAnsiTheme="majorHAnsi"/>
                <w:lang w:val="fr-FR"/>
              </w:rPr>
              <w:t xml:space="preserve"> doit être </w:t>
            </w:r>
            <w:r w:rsidRPr="001F3AC2">
              <w:rPr>
                <w:rFonts w:asciiTheme="majorHAnsi" w:hAnsiTheme="majorHAnsi"/>
                <w:b/>
                <w:lang w:val="fr-FR"/>
              </w:rPr>
              <w:t>adaptée aux besoins, aux symptômes et aux ressources de l’enfant et des familles</w:t>
            </w:r>
            <w:r w:rsidRPr="001F3AC2">
              <w:rPr>
                <w:rFonts w:asciiTheme="majorHAnsi" w:hAnsiTheme="majorHAnsi"/>
                <w:lang w:val="fr-FR"/>
              </w:rPr>
              <w:t xml:space="preserve"> afin d’arrimer l’intervention avec la réalité de la famille. Cela contribue à</w:t>
            </w:r>
            <w:r w:rsidRPr="001F3AC2">
              <w:rPr>
                <w:rFonts w:asciiTheme="majorHAnsi" w:hAnsiTheme="majorHAnsi"/>
              </w:rPr>
              <w:t xml:space="preserve"> empêcher un éventuel  retrait du traitement ou une détérioration de la situation de l'enfant. L’évaluation des besoins des familles est donc très importante en début d’intervention (Herschell et McNeil, 2006; Saunders et al. 2004; Swenson, Schaeffer, Henggeler et Faldowski, 2010; Tanaka, Jamieson, Wathen et MacMillan, 2013; Weiner, 2010).</w:t>
            </w:r>
          </w:p>
          <w:p w14:paraId="1392CA55" w14:textId="77777777" w:rsidR="004A2CA5" w:rsidRPr="001F3AC2" w:rsidRDefault="004A2CA5" w:rsidP="001F3AC2">
            <w:pPr>
              <w:autoSpaceDE w:val="0"/>
              <w:autoSpaceDN w:val="0"/>
              <w:adjustRightInd w:val="0"/>
              <w:jc w:val="both"/>
              <w:rPr>
                <w:rFonts w:asciiTheme="majorHAnsi" w:hAnsiTheme="majorHAnsi"/>
              </w:rPr>
            </w:pPr>
          </w:p>
          <w:p w14:paraId="0168C9F8" w14:textId="77777777" w:rsidR="004A2CA5" w:rsidRPr="001F3AC2" w:rsidRDefault="004A2CA5" w:rsidP="001F3AC2">
            <w:pPr>
              <w:jc w:val="both"/>
              <w:rPr>
                <w:rFonts w:asciiTheme="majorHAnsi" w:hAnsiTheme="majorHAnsi"/>
              </w:rPr>
            </w:pPr>
            <w:r w:rsidRPr="001F3AC2">
              <w:rPr>
                <w:rFonts w:asciiTheme="majorHAnsi" w:hAnsiTheme="majorHAnsi"/>
              </w:rPr>
              <w:t>Il est fortement recommandé que les interventions impliquent aussi les enfants et la famille complète dans le processus de traitement, plutôt que d’intervenir auprès des parents seulement (Oliver et Washington 2009).</w:t>
            </w:r>
          </w:p>
          <w:p w14:paraId="2C18CD37" w14:textId="77777777" w:rsidR="004A2CA5" w:rsidRPr="001F3AC2" w:rsidRDefault="004A2CA5" w:rsidP="001F3AC2">
            <w:pPr>
              <w:autoSpaceDE w:val="0"/>
              <w:autoSpaceDN w:val="0"/>
              <w:adjustRightInd w:val="0"/>
              <w:jc w:val="both"/>
              <w:rPr>
                <w:rFonts w:asciiTheme="majorHAnsi" w:hAnsiTheme="majorHAnsi"/>
              </w:rPr>
            </w:pPr>
          </w:p>
          <w:p w14:paraId="4E859192" w14:textId="77777777" w:rsidR="004A2CA5" w:rsidRPr="001F3AC2" w:rsidRDefault="004A2CA5" w:rsidP="001F3AC2">
            <w:pPr>
              <w:jc w:val="both"/>
              <w:rPr>
                <w:rFonts w:asciiTheme="majorHAnsi" w:hAnsiTheme="majorHAnsi"/>
              </w:rPr>
            </w:pPr>
            <w:r w:rsidRPr="001F3AC2">
              <w:rPr>
                <w:rFonts w:asciiTheme="majorHAnsi" w:hAnsiTheme="majorHAnsi"/>
              </w:rPr>
              <w:t>Le fonctionnement à long terme de l’enfant et son bien-être doivent être les principes directeurs de tout traitement, indépendamment de la modalité ou des participants. Les interventions devraient explicitement et directement traiter les incidents de violence vécus par l'enfant et les conséquentes émotionnelles, cognitives et comportementales vécues par l'enfant en raison de l'abus (Saunders et al. 2004).</w:t>
            </w:r>
          </w:p>
          <w:p w14:paraId="752E642B" w14:textId="77777777" w:rsidR="004A2CA5" w:rsidRPr="001F3AC2" w:rsidRDefault="004A2CA5" w:rsidP="001F3AC2">
            <w:pPr>
              <w:jc w:val="both"/>
              <w:rPr>
                <w:rFonts w:asciiTheme="majorHAnsi" w:hAnsiTheme="majorHAnsi"/>
              </w:rPr>
            </w:pPr>
          </w:p>
          <w:p w14:paraId="0FC5AAC7" w14:textId="77777777" w:rsidR="004A2CA5" w:rsidRPr="001F3AC2" w:rsidRDefault="004A2CA5" w:rsidP="001F3AC2">
            <w:pPr>
              <w:jc w:val="both"/>
              <w:rPr>
                <w:rFonts w:asciiTheme="majorHAnsi" w:hAnsiTheme="majorHAnsi"/>
              </w:rPr>
            </w:pPr>
            <w:r w:rsidRPr="001F3AC2">
              <w:rPr>
                <w:rFonts w:asciiTheme="majorHAnsi" w:hAnsiTheme="majorHAnsi"/>
              </w:rPr>
              <w:t>Il est toutefois important de répondre aussi aux besoins sociaux des parents (Oliver et Washington 2009).</w:t>
            </w:r>
          </w:p>
          <w:p w14:paraId="2D35502A" w14:textId="77777777" w:rsidR="004A2CA5" w:rsidRPr="001F3AC2" w:rsidRDefault="004A2CA5" w:rsidP="001F3AC2">
            <w:pPr>
              <w:autoSpaceDE w:val="0"/>
              <w:autoSpaceDN w:val="0"/>
              <w:adjustRightInd w:val="0"/>
              <w:jc w:val="both"/>
              <w:rPr>
                <w:rFonts w:asciiTheme="majorHAnsi" w:hAnsiTheme="majorHAnsi"/>
              </w:rPr>
            </w:pPr>
          </w:p>
          <w:p w14:paraId="715113C0" w14:textId="77777777" w:rsidR="004A2CA5" w:rsidRPr="001F3AC2" w:rsidRDefault="004A2CA5" w:rsidP="001F3AC2">
            <w:pPr>
              <w:jc w:val="both"/>
              <w:rPr>
                <w:rFonts w:asciiTheme="majorHAnsi" w:eastAsia="MDBDO E+ MTSYB" w:hAnsiTheme="majorHAnsi"/>
                <w:bCs/>
              </w:rPr>
            </w:pPr>
            <w:r w:rsidRPr="001F3AC2">
              <w:rPr>
                <w:rFonts w:asciiTheme="majorHAnsi" w:hAnsiTheme="majorHAnsi"/>
              </w:rPr>
              <w:t>La promotion des compétences parentales serait, selon certains auteurs, le principal objectif dans le but de prévenir la récurrence des abus  (</w:t>
            </w:r>
            <w:r w:rsidRPr="001F3AC2">
              <w:rPr>
                <w:rFonts w:asciiTheme="majorHAnsi" w:hAnsiTheme="majorHAnsi"/>
                <w:bCs/>
              </w:rPr>
              <w:t>Benarous</w:t>
            </w:r>
            <w:r w:rsidRPr="001F3AC2">
              <w:rPr>
                <w:rFonts w:asciiTheme="majorHAnsi" w:eastAsia="MDBDO E+ MTSYB" w:hAnsiTheme="majorHAnsi"/>
                <w:bCs/>
              </w:rPr>
              <w:t>, Consoli, Raffin, Cohen, 2014).</w:t>
            </w:r>
          </w:p>
          <w:p w14:paraId="4E6FAB4E" w14:textId="77777777" w:rsidR="004A2CA5" w:rsidRPr="001F3AC2" w:rsidRDefault="004A2CA5" w:rsidP="001F3AC2">
            <w:pPr>
              <w:jc w:val="both"/>
              <w:rPr>
                <w:rFonts w:asciiTheme="majorHAnsi" w:hAnsiTheme="majorHAnsi"/>
              </w:rPr>
            </w:pPr>
          </w:p>
        </w:tc>
      </w:tr>
      <w:tr w:rsidR="004A2CA5" w14:paraId="1353DE81" w14:textId="77777777" w:rsidTr="004A2CA5">
        <w:tc>
          <w:tcPr>
            <w:tcW w:w="2376" w:type="dxa"/>
          </w:tcPr>
          <w:p w14:paraId="323542BB" w14:textId="77777777" w:rsidR="004A2CA5" w:rsidRPr="001F3AC2" w:rsidRDefault="004A2CA5" w:rsidP="004A2CA5">
            <w:pPr>
              <w:rPr>
                <w:rFonts w:asciiTheme="majorHAnsi" w:hAnsiTheme="majorHAnsi"/>
              </w:rPr>
            </w:pPr>
          </w:p>
          <w:p w14:paraId="404DC1CC" w14:textId="77777777" w:rsidR="004A2CA5" w:rsidRPr="001F3AC2" w:rsidRDefault="004A2CA5" w:rsidP="008F4DB1">
            <w:pPr>
              <w:rPr>
                <w:rFonts w:asciiTheme="majorHAnsi" w:hAnsiTheme="majorHAnsi"/>
              </w:rPr>
            </w:pPr>
            <w:r w:rsidRPr="001F3AC2">
              <w:rPr>
                <w:rFonts w:asciiTheme="majorHAnsi" w:hAnsiTheme="majorHAnsi"/>
              </w:rPr>
              <w:t>Importance de l’évaluation</w:t>
            </w:r>
          </w:p>
        </w:tc>
        <w:tc>
          <w:tcPr>
            <w:tcW w:w="7168" w:type="dxa"/>
          </w:tcPr>
          <w:p w14:paraId="02107BFD" w14:textId="77777777" w:rsidR="004A2CA5" w:rsidRPr="001F3AC2" w:rsidRDefault="004A2CA5" w:rsidP="001F3AC2">
            <w:pPr>
              <w:autoSpaceDE w:val="0"/>
              <w:autoSpaceDN w:val="0"/>
              <w:adjustRightInd w:val="0"/>
              <w:jc w:val="both"/>
              <w:rPr>
                <w:rFonts w:asciiTheme="majorHAnsi" w:hAnsiTheme="majorHAnsi"/>
              </w:rPr>
            </w:pPr>
          </w:p>
          <w:p w14:paraId="4D715A52" w14:textId="77777777" w:rsidR="004A2CA5" w:rsidRPr="001F3AC2" w:rsidRDefault="004A2CA5" w:rsidP="001F3AC2">
            <w:pPr>
              <w:autoSpaceDE w:val="0"/>
              <w:autoSpaceDN w:val="0"/>
              <w:adjustRightInd w:val="0"/>
              <w:jc w:val="both"/>
              <w:rPr>
                <w:rFonts w:asciiTheme="majorHAnsi" w:hAnsiTheme="majorHAnsi" w:cs="TimesNewRoman"/>
                <w:lang w:eastAsia="fr-CA"/>
              </w:rPr>
            </w:pPr>
            <w:r w:rsidRPr="001F3AC2">
              <w:rPr>
                <w:rFonts w:asciiTheme="majorHAnsi" w:hAnsiTheme="majorHAnsi"/>
              </w:rPr>
              <w:t>Le plan de traitement doit directement être basé sur les résultats de l’évaluation</w:t>
            </w:r>
            <w:r w:rsidRPr="001F3AC2">
              <w:rPr>
                <w:rFonts w:asciiTheme="majorHAnsi" w:hAnsiTheme="majorHAnsi"/>
                <w:b/>
              </w:rPr>
              <w:t xml:space="preserve">. </w:t>
            </w:r>
            <w:r w:rsidRPr="001F3AC2">
              <w:rPr>
                <w:rFonts w:asciiTheme="majorHAnsi" w:hAnsiTheme="majorHAnsi"/>
              </w:rPr>
              <w:t>De plus, un retour et une discussion concernant les résultats des évaluations dans un langage de tous les jours avec les membres de la famille sont des ingrédients importants dans le processus de traitement. Il est aussi important d’être en mesure de souligner les forces et les domaines positifs du fonctionnement familial (fonctionnement compétent) puisque ceux-ci seront utiles dans l’évolution et le succès de la thérapie (</w:t>
            </w:r>
            <w:r w:rsidRPr="001F3AC2">
              <w:rPr>
                <w:rFonts w:asciiTheme="majorHAnsi" w:hAnsiTheme="majorHAnsi" w:cs="TimesNewRoman"/>
                <w:lang w:eastAsia="fr-CA"/>
              </w:rPr>
              <w:t>Saunders et al., 2004).</w:t>
            </w:r>
          </w:p>
          <w:p w14:paraId="10A2EB96" w14:textId="77777777" w:rsidR="004A2CA5" w:rsidRPr="001F3AC2" w:rsidRDefault="004A2CA5" w:rsidP="001F3AC2">
            <w:pPr>
              <w:autoSpaceDE w:val="0"/>
              <w:autoSpaceDN w:val="0"/>
              <w:adjustRightInd w:val="0"/>
              <w:jc w:val="both"/>
              <w:rPr>
                <w:rFonts w:asciiTheme="majorHAnsi" w:hAnsiTheme="majorHAnsi" w:cs="TimesNewRoman"/>
                <w:lang w:eastAsia="fr-CA"/>
              </w:rPr>
            </w:pPr>
          </w:p>
          <w:p w14:paraId="5534A445" w14:textId="77777777" w:rsidR="004A2CA5" w:rsidRPr="001F3AC2" w:rsidRDefault="004A2CA5" w:rsidP="001F3AC2">
            <w:pPr>
              <w:jc w:val="both"/>
              <w:rPr>
                <w:rFonts w:asciiTheme="majorHAnsi" w:hAnsiTheme="majorHAnsi"/>
              </w:rPr>
            </w:pPr>
            <w:r w:rsidRPr="001F3AC2">
              <w:rPr>
                <w:rFonts w:asciiTheme="majorHAnsi" w:hAnsiTheme="majorHAnsi"/>
              </w:rPr>
              <w:t xml:space="preserve">Lorsqu’une évaluation exhaustive n’est pas effectuée, une non-concordance entre les besoins de la famille et l’intervention peut influencer la famille à se retirer du traitement. De plus, lorsque les besoins de l’enfant ne sont pas évalués, il est probable que celui-ci reçoive un traitement non approprié à ses symptômes. </w:t>
            </w:r>
          </w:p>
          <w:p w14:paraId="5F8ECF8B" w14:textId="77777777" w:rsidR="004A2CA5" w:rsidRPr="001F3AC2" w:rsidRDefault="004A2CA5" w:rsidP="001F3AC2">
            <w:pPr>
              <w:jc w:val="both"/>
              <w:rPr>
                <w:rFonts w:asciiTheme="majorHAnsi" w:hAnsiTheme="majorHAnsi"/>
              </w:rPr>
            </w:pPr>
            <w:r w:rsidRPr="001F3AC2">
              <w:rPr>
                <w:rFonts w:asciiTheme="majorHAnsi" w:hAnsiTheme="majorHAnsi"/>
              </w:rPr>
              <w:t>(Weiner, 2010).</w:t>
            </w:r>
          </w:p>
          <w:p w14:paraId="04BCF798" w14:textId="77777777" w:rsidR="004A2CA5" w:rsidRPr="001F3AC2" w:rsidRDefault="004A2CA5" w:rsidP="001F3AC2">
            <w:pPr>
              <w:jc w:val="both"/>
              <w:rPr>
                <w:rFonts w:asciiTheme="majorHAnsi" w:hAnsiTheme="majorHAnsi"/>
              </w:rPr>
            </w:pPr>
          </w:p>
          <w:p w14:paraId="60732B81" w14:textId="77777777" w:rsidR="004A2CA5" w:rsidRPr="001F3AC2" w:rsidRDefault="004A2CA5" w:rsidP="001F3AC2">
            <w:pPr>
              <w:jc w:val="both"/>
              <w:rPr>
                <w:rFonts w:asciiTheme="majorHAnsi" w:hAnsiTheme="majorHAnsi"/>
              </w:rPr>
            </w:pPr>
            <w:r w:rsidRPr="001F3AC2">
              <w:rPr>
                <w:rFonts w:asciiTheme="majorHAnsi" w:hAnsiTheme="majorHAnsi"/>
              </w:rPr>
              <w:t xml:space="preserve">Idéalement, l’évaluation à lieu à la fois </w:t>
            </w:r>
            <w:r w:rsidRPr="001F3AC2">
              <w:rPr>
                <w:rFonts w:asciiTheme="majorHAnsi" w:hAnsiTheme="majorHAnsi"/>
                <w:b/>
              </w:rPr>
              <w:t>avant et à intervalles réguliers</w:t>
            </w:r>
            <w:r w:rsidRPr="001F3AC2">
              <w:rPr>
                <w:rFonts w:asciiTheme="majorHAnsi" w:hAnsiTheme="majorHAnsi"/>
              </w:rPr>
              <w:t xml:space="preserve"> au cours du traitement. En effet, en plus de l'évaluation avant de commencer le traitement, l'évaluation périodique des problèmes identifiés et des problèmes émergents, ainsi que des progrès, est un aspect essentiel de la thérapie. Si c’est possible, l'examen de la relation parent-enfant et des caractéristiques du système familial doit être fait avant et pendant le traitement (Saunders et al., 2004).</w:t>
            </w:r>
          </w:p>
          <w:p w14:paraId="3D58D0ED" w14:textId="77777777" w:rsidR="004A2CA5" w:rsidRPr="001F3AC2" w:rsidRDefault="004A2CA5" w:rsidP="001F3AC2">
            <w:pPr>
              <w:rPr>
                <w:rFonts w:asciiTheme="majorHAnsi" w:hAnsiTheme="majorHAnsi"/>
              </w:rPr>
            </w:pPr>
          </w:p>
        </w:tc>
      </w:tr>
      <w:tr w:rsidR="004A2CA5" w14:paraId="09D52041" w14:textId="77777777" w:rsidTr="004A2CA5">
        <w:tc>
          <w:tcPr>
            <w:tcW w:w="2376" w:type="dxa"/>
          </w:tcPr>
          <w:p w14:paraId="138BBC81" w14:textId="77777777" w:rsidR="004A2CA5" w:rsidRPr="001F3AC2" w:rsidRDefault="004A2CA5" w:rsidP="004A2CA5">
            <w:pPr>
              <w:rPr>
                <w:rFonts w:asciiTheme="majorHAnsi" w:hAnsiTheme="majorHAnsi"/>
              </w:rPr>
            </w:pPr>
          </w:p>
          <w:p w14:paraId="72CB58D5" w14:textId="77777777" w:rsidR="004A2CA5" w:rsidRPr="001F3AC2" w:rsidRDefault="004A2CA5" w:rsidP="008F4DB1">
            <w:pPr>
              <w:rPr>
                <w:rFonts w:asciiTheme="majorHAnsi" w:hAnsiTheme="majorHAnsi"/>
              </w:rPr>
            </w:pPr>
            <w:r w:rsidRPr="001F3AC2">
              <w:rPr>
                <w:rFonts w:asciiTheme="majorHAnsi" w:hAnsiTheme="majorHAnsi"/>
              </w:rPr>
              <w:t>Nécessité d’un programme d’interventions multidimensionnelles</w:t>
            </w:r>
          </w:p>
        </w:tc>
        <w:tc>
          <w:tcPr>
            <w:tcW w:w="7168" w:type="dxa"/>
          </w:tcPr>
          <w:p w14:paraId="7E1BD784" w14:textId="77777777" w:rsidR="004A2CA5" w:rsidRPr="001F3AC2" w:rsidRDefault="004A2CA5" w:rsidP="001F3AC2">
            <w:pPr>
              <w:jc w:val="both"/>
              <w:rPr>
                <w:rFonts w:asciiTheme="majorHAnsi" w:hAnsiTheme="majorHAnsi"/>
                <w:noProof/>
              </w:rPr>
            </w:pPr>
          </w:p>
          <w:p w14:paraId="0D27D1C7" w14:textId="77777777" w:rsidR="004A2CA5" w:rsidRPr="001F3AC2" w:rsidRDefault="004A2CA5" w:rsidP="001F3AC2">
            <w:pPr>
              <w:jc w:val="both"/>
              <w:rPr>
                <w:rFonts w:asciiTheme="majorHAnsi" w:hAnsiTheme="majorHAnsi"/>
                <w:noProof/>
              </w:rPr>
            </w:pPr>
            <w:r w:rsidRPr="001F3AC2">
              <w:rPr>
                <w:rFonts w:asciiTheme="majorHAnsi" w:hAnsiTheme="majorHAnsi"/>
                <w:noProof/>
              </w:rPr>
              <w:t>La lecture de la carte conceptuelle suggère que des interventions devraient être multidimensionnelles.</w:t>
            </w:r>
          </w:p>
          <w:p w14:paraId="4BA76548" w14:textId="77777777" w:rsidR="004A2CA5" w:rsidRPr="001F3AC2" w:rsidRDefault="004A2CA5" w:rsidP="001F3AC2">
            <w:pPr>
              <w:jc w:val="both"/>
              <w:rPr>
                <w:rFonts w:asciiTheme="majorHAnsi" w:hAnsiTheme="majorHAnsi"/>
                <w:noProof/>
              </w:rPr>
            </w:pPr>
          </w:p>
          <w:p w14:paraId="6FE55884" w14:textId="77777777" w:rsidR="004A2CA5" w:rsidRPr="001F3AC2" w:rsidRDefault="004A2CA5" w:rsidP="001F3AC2">
            <w:pPr>
              <w:jc w:val="both"/>
              <w:rPr>
                <w:rFonts w:asciiTheme="majorHAnsi" w:hAnsiTheme="majorHAnsi"/>
                <w:noProof/>
              </w:rPr>
            </w:pPr>
            <w:r w:rsidRPr="001F3AC2">
              <w:rPr>
                <w:rFonts w:asciiTheme="majorHAnsi" w:hAnsiTheme="majorHAnsi"/>
                <w:noProof/>
              </w:rPr>
              <w:t xml:space="preserve">Elles devraient </w:t>
            </w:r>
          </w:p>
          <w:p w14:paraId="4C81A63B" w14:textId="77777777" w:rsidR="004A2CA5" w:rsidRPr="001F3AC2" w:rsidRDefault="004A2CA5" w:rsidP="001F3AC2">
            <w:pPr>
              <w:pStyle w:val="Paragraphedeliste"/>
              <w:numPr>
                <w:ilvl w:val="0"/>
                <w:numId w:val="16"/>
              </w:numPr>
              <w:jc w:val="both"/>
              <w:rPr>
                <w:rFonts w:asciiTheme="majorHAnsi" w:hAnsiTheme="majorHAnsi"/>
                <w:noProof/>
              </w:rPr>
            </w:pPr>
            <w:r w:rsidRPr="001F3AC2">
              <w:rPr>
                <w:rFonts w:asciiTheme="majorHAnsi" w:hAnsiTheme="majorHAnsi"/>
                <w:noProof/>
              </w:rPr>
              <w:t>viser à apporter du soutien aux parents pour faire face à leurs difficultés personnelles et conjugales;</w:t>
            </w:r>
          </w:p>
          <w:p w14:paraId="24D2FD07" w14:textId="77777777" w:rsidR="004A2CA5" w:rsidRPr="001F3AC2" w:rsidRDefault="004A2CA5" w:rsidP="001F3AC2">
            <w:pPr>
              <w:pStyle w:val="Paragraphedeliste"/>
              <w:numPr>
                <w:ilvl w:val="0"/>
                <w:numId w:val="16"/>
              </w:numPr>
              <w:jc w:val="both"/>
              <w:rPr>
                <w:rFonts w:asciiTheme="majorHAnsi" w:hAnsiTheme="majorHAnsi"/>
                <w:noProof/>
              </w:rPr>
            </w:pPr>
            <w:r w:rsidRPr="001F3AC2">
              <w:rPr>
                <w:rFonts w:asciiTheme="majorHAnsi" w:hAnsiTheme="majorHAnsi"/>
                <w:noProof/>
              </w:rPr>
              <w:t>être axées sur le traitement de l’information des parents concernant la perception et les attentes qu’ils ont à l’égard de leur enfant et leurs croyances concernant l’utilisation des pratiques disciplinaires sévère et l’utilité de la punition physique;</w:t>
            </w:r>
          </w:p>
          <w:p w14:paraId="4D41B5FB" w14:textId="77777777" w:rsidR="004A2CA5" w:rsidRPr="001F3AC2" w:rsidRDefault="004A2CA5" w:rsidP="001F3AC2">
            <w:pPr>
              <w:pStyle w:val="Paragraphedeliste"/>
              <w:numPr>
                <w:ilvl w:val="0"/>
                <w:numId w:val="16"/>
              </w:numPr>
              <w:jc w:val="both"/>
              <w:rPr>
                <w:rFonts w:asciiTheme="majorHAnsi" w:hAnsiTheme="majorHAnsi"/>
                <w:noProof/>
              </w:rPr>
            </w:pPr>
            <w:r w:rsidRPr="001F3AC2">
              <w:rPr>
                <w:rFonts w:asciiTheme="majorHAnsi" w:hAnsiTheme="majorHAnsi"/>
                <w:noProof/>
              </w:rPr>
              <w:t>viser l’apprentissage de pratiques éducatives plus positives et moins coercitives;</w:t>
            </w:r>
          </w:p>
          <w:p w14:paraId="6CEF401D" w14:textId="77777777" w:rsidR="004A2CA5" w:rsidRPr="001F3AC2" w:rsidRDefault="004A2CA5" w:rsidP="001F3AC2">
            <w:pPr>
              <w:pStyle w:val="Paragraphedeliste"/>
              <w:numPr>
                <w:ilvl w:val="0"/>
                <w:numId w:val="16"/>
              </w:numPr>
              <w:jc w:val="both"/>
              <w:rPr>
                <w:rFonts w:asciiTheme="majorHAnsi" w:hAnsiTheme="majorHAnsi"/>
                <w:noProof/>
              </w:rPr>
            </w:pPr>
            <w:r w:rsidRPr="001F3AC2">
              <w:rPr>
                <w:rFonts w:asciiTheme="majorHAnsi" w:hAnsiTheme="majorHAnsi"/>
                <w:noProof/>
              </w:rPr>
              <w:t>inclure un volet centré sur l’amélioration de la qualité de la relation parents-enfant;</w:t>
            </w:r>
          </w:p>
          <w:p w14:paraId="317B81E3" w14:textId="77777777" w:rsidR="004A2CA5" w:rsidRPr="001F3AC2" w:rsidRDefault="004A2CA5" w:rsidP="001F3AC2">
            <w:pPr>
              <w:pStyle w:val="Paragraphedeliste"/>
              <w:numPr>
                <w:ilvl w:val="0"/>
                <w:numId w:val="16"/>
              </w:numPr>
              <w:jc w:val="both"/>
              <w:rPr>
                <w:rFonts w:asciiTheme="majorHAnsi" w:hAnsiTheme="majorHAnsi"/>
                <w:noProof/>
              </w:rPr>
            </w:pPr>
            <w:r w:rsidRPr="001F3AC2">
              <w:rPr>
                <w:rFonts w:asciiTheme="majorHAnsi" w:hAnsiTheme="majorHAnsi"/>
                <w:noProof/>
              </w:rPr>
              <w:t>être faites auprès de la famille afin de renforcer la cohésion familiale et le climat relationnel;</w:t>
            </w:r>
          </w:p>
          <w:p w14:paraId="6A32A3ED" w14:textId="77777777" w:rsidR="004A2CA5" w:rsidRPr="001F3AC2" w:rsidRDefault="004A2CA5" w:rsidP="001F3AC2">
            <w:pPr>
              <w:pStyle w:val="Paragraphedeliste"/>
              <w:numPr>
                <w:ilvl w:val="0"/>
                <w:numId w:val="16"/>
              </w:numPr>
              <w:jc w:val="both"/>
              <w:rPr>
                <w:rFonts w:asciiTheme="majorHAnsi" w:hAnsiTheme="majorHAnsi"/>
                <w:noProof/>
              </w:rPr>
            </w:pPr>
            <w:r w:rsidRPr="001F3AC2">
              <w:rPr>
                <w:rFonts w:asciiTheme="majorHAnsi" w:hAnsiTheme="majorHAnsi"/>
                <w:noProof/>
              </w:rPr>
              <w:t>être réalisées auprès de l’enfant pour réduire les possibles symptômes de stress post-traumatiques, la culpabilité et éventuellement la honte vécues par l’enfant suite aux abus physiques et augmenter sa confiance dans sa relation avec ses pairs et les adultes.</w:t>
            </w:r>
          </w:p>
          <w:p w14:paraId="33C7995C" w14:textId="77777777" w:rsidR="004A2CA5" w:rsidRPr="001F3AC2" w:rsidRDefault="004A2CA5" w:rsidP="001F3AC2">
            <w:pPr>
              <w:jc w:val="both"/>
              <w:rPr>
                <w:rFonts w:asciiTheme="majorHAnsi" w:hAnsiTheme="majorHAnsi"/>
              </w:rPr>
            </w:pPr>
          </w:p>
          <w:p w14:paraId="0B53253C" w14:textId="77777777" w:rsidR="004A2CA5" w:rsidRPr="001F3AC2" w:rsidRDefault="004A2CA5" w:rsidP="001F3AC2">
            <w:pPr>
              <w:jc w:val="both"/>
              <w:rPr>
                <w:rFonts w:asciiTheme="majorHAnsi" w:hAnsiTheme="majorHAnsi"/>
                <w:lang w:val="fr-FR"/>
              </w:rPr>
            </w:pPr>
            <w:r w:rsidRPr="001F3AC2">
              <w:rPr>
                <w:rFonts w:asciiTheme="majorHAnsi" w:hAnsiTheme="majorHAnsi"/>
              </w:rPr>
              <w:t>La combinaison d’une intervention auprès des parents et auprès des enfants faciliterait la r</w:t>
            </w:r>
            <w:r w:rsidRPr="001F3AC2">
              <w:rPr>
                <w:rFonts w:asciiTheme="majorHAnsi" w:hAnsiTheme="majorHAnsi"/>
                <w:lang w:val="fr-FR"/>
              </w:rPr>
              <w:t>éduction significative des symptômes de dépression chez les parents</w:t>
            </w:r>
            <w:r w:rsidRPr="001F3AC2">
              <w:rPr>
                <w:rFonts w:asciiTheme="majorHAnsi" w:hAnsiTheme="majorHAnsi"/>
              </w:rPr>
              <w:t>, la d</w:t>
            </w:r>
            <w:r w:rsidRPr="001F3AC2">
              <w:rPr>
                <w:rFonts w:asciiTheme="majorHAnsi" w:hAnsiTheme="majorHAnsi"/>
                <w:lang w:val="fr-FR"/>
              </w:rPr>
              <w:t xml:space="preserve">iminution de l’utilisation de stratégies parentales violentes et inadéquates et l’augmentation des stratégies parentales positives et la réduction symptômes de traumatisme et de la dépression chez les enfants </w:t>
            </w:r>
            <w:r w:rsidRPr="001F3AC2">
              <w:rPr>
                <w:rFonts w:asciiTheme="majorHAnsi" w:hAnsiTheme="majorHAnsi"/>
              </w:rPr>
              <w:t>(Kjellgren, Svedin et Nilson, 2013) </w:t>
            </w:r>
            <w:r w:rsidRPr="001F3AC2">
              <w:rPr>
                <w:rFonts w:asciiTheme="majorHAnsi" w:hAnsiTheme="majorHAnsi"/>
                <w:lang w:val="fr-FR"/>
              </w:rPr>
              <w:t xml:space="preserve">. </w:t>
            </w:r>
          </w:p>
          <w:p w14:paraId="0FC814DD" w14:textId="77777777" w:rsidR="004A2CA5" w:rsidRPr="001F3AC2" w:rsidRDefault="004A2CA5" w:rsidP="001F3AC2">
            <w:pPr>
              <w:jc w:val="both"/>
              <w:rPr>
                <w:rFonts w:asciiTheme="majorHAnsi" w:hAnsiTheme="majorHAnsi"/>
              </w:rPr>
            </w:pPr>
          </w:p>
        </w:tc>
      </w:tr>
    </w:tbl>
    <w:p w14:paraId="50431968" w14:textId="77777777" w:rsidR="004A2CA5" w:rsidRPr="0098119D" w:rsidRDefault="004A2CA5" w:rsidP="004A2CA5">
      <w:pPr>
        <w:spacing w:before="60" w:after="80"/>
        <w:rPr>
          <w:iCs/>
          <w:color w:val="808080"/>
        </w:rPr>
      </w:pPr>
    </w:p>
    <w:tbl>
      <w:tblPr>
        <w:tblW w:w="5043"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2184"/>
        <w:gridCol w:w="7371"/>
      </w:tblGrid>
      <w:tr w:rsidR="004A2CA5" w:rsidRPr="0098119D" w14:paraId="61CBDCCB" w14:textId="77777777" w:rsidTr="001F3AC2">
        <w:trPr>
          <w:trHeight w:val="105"/>
        </w:trPr>
        <w:tc>
          <w:tcPr>
            <w:tcW w:w="5000" w:type="pct"/>
            <w:gridSpan w:val="2"/>
            <w:shd w:val="clear" w:color="auto" w:fill="00B050"/>
            <w:vAlign w:val="center"/>
          </w:tcPr>
          <w:p w14:paraId="63809317" w14:textId="77777777" w:rsidR="004A2CA5" w:rsidRDefault="004A2CA5" w:rsidP="001F3AC2">
            <w:pPr>
              <w:spacing w:after="0" w:line="240" w:lineRule="auto"/>
              <w:rPr>
                <w:rFonts w:asciiTheme="majorHAnsi" w:hAnsiTheme="majorHAnsi"/>
                <w:b/>
                <w:iCs/>
                <w:color w:val="FFFFFF"/>
              </w:rPr>
            </w:pPr>
            <w:r w:rsidRPr="001F3AC2">
              <w:rPr>
                <w:rFonts w:asciiTheme="majorHAnsi" w:hAnsiTheme="majorHAnsi"/>
                <w:b/>
                <w:iCs/>
                <w:color w:val="FFFFFF"/>
              </w:rPr>
              <w:t>Interventions avec le jeune victime d’abus physique</w:t>
            </w:r>
          </w:p>
          <w:p w14:paraId="393282AC" w14:textId="77777777" w:rsidR="001F3AC2" w:rsidRPr="001F3AC2" w:rsidRDefault="001F3AC2" w:rsidP="001F3AC2">
            <w:pPr>
              <w:spacing w:after="0" w:line="240" w:lineRule="auto"/>
              <w:rPr>
                <w:rFonts w:asciiTheme="majorHAnsi" w:hAnsiTheme="majorHAnsi"/>
                <w:b/>
              </w:rPr>
            </w:pPr>
          </w:p>
        </w:tc>
      </w:tr>
      <w:tr w:rsidR="004A2CA5" w:rsidRPr="0098119D" w14:paraId="1334B4A4" w14:textId="77777777" w:rsidTr="004A2CA5">
        <w:tc>
          <w:tcPr>
            <w:tcW w:w="1143" w:type="pct"/>
            <w:shd w:val="clear" w:color="auto" w:fill="auto"/>
          </w:tcPr>
          <w:p w14:paraId="64E24F8E" w14:textId="77777777" w:rsidR="004A2CA5" w:rsidRPr="001F3AC2" w:rsidRDefault="004A2CA5" w:rsidP="001F3AC2">
            <w:pPr>
              <w:spacing w:after="0" w:line="240" w:lineRule="auto"/>
              <w:rPr>
                <w:rFonts w:asciiTheme="majorHAnsi" w:hAnsiTheme="majorHAnsi"/>
                <w:b/>
                <w:lang w:val="en-US"/>
              </w:rPr>
            </w:pPr>
            <w:r w:rsidRPr="001F3AC2">
              <w:rPr>
                <w:rFonts w:asciiTheme="majorHAnsi" w:hAnsiTheme="majorHAnsi"/>
              </w:rPr>
              <w:t>Thérapie individuelle </w:t>
            </w:r>
          </w:p>
        </w:tc>
        <w:tc>
          <w:tcPr>
            <w:tcW w:w="3857" w:type="pct"/>
            <w:shd w:val="clear" w:color="auto" w:fill="auto"/>
          </w:tcPr>
          <w:p w14:paraId="5912E56F" w14:textId="77777777" w:rsidR="004A2CA5" w:rsidRPr="001F3AC2" w:rsidRDefault="004A2CA5" w:rsidP="001F3AC2">
            <w:pPr>
              <w:spacing w:after="0" w:line="240" w:lineRule="auto"/>
              <w:jc w:val="both"/>
              <w:rPr>
                <w:rFonts w:asciiTheme="majorHAnsi" w:hAnsiTheme="majorHAnsi"/>
              </w:rPr>
            </w:pPr>
            <w:r w:rsidRPr="001F3AC2">
              <w:rPr>
                <w:rFonts w:asciiTheme="majorHAnsi" w:hAnsiTheme="majorHAnsi"/>
              </w:rPr>
              <w:t>Selon Weiner (2010), la thérapie individuelle serait l’intervention la plus souvent utilisée. Il fait ressortir dans sa recherche l’importance du lien entre le thérapeute et l’enfant. L’enfant doit se sentir en sécurité et ceci est vrai pour tous les types de maltraitance. Toutefois, il semble souvent difficile pour l’enfant abusé de se sentir à l’aise avec une nouvelle figure adulte (Weiner, 2010).</w:t>
            </w:r>
          </w:p>
          <w:p w14:paraId="44F8ADEA" w14:textId="77777777" w:rsidR="004A2CA5" w:rsidRPr="001F3AC2" w:rsidRDefault="004A2CA5" w:rsidP="001F3AC2">
            <w:pPr>
              <w:spacing w:after="0" w:line="240" w:lineRule="auto"/>
              <w:jc w:val="both"/>
              <w:rPr>
                <w:rFonts w:asciiTheme="majorHAnsi" w:hAnsiTheme="majorHAnsi"/>
              </w:rPr>
            </w:pPr>
          </w:p>
        </w:tc>
      </w:tr>
      <w:tr w:rsidR="004A2CA5" w:rsidRPr="0098119D" w14:paraId="0749B9F5" w14:textId="77777777" w:rsidTr="004A2CA5">
        <w:tc>
          <w:tcPr>
            <w:tcW w:w="1143" w:type="pct"/>
            <w:shd w:val="clear" w:color="auto" w:fill="auto"/>
          </w:tcPr>
          <w:p w14:paraId="6802A7C1" w14:textId="77777777" w:rsidR="004A2CA5" w:rsidRPr="001F3AC2" w:rsidRDefault="004A2CA5" w:rsidP="001F3AC2">
            <w:pPr>
              <w:spacing w:after="0" w:line="240" w:lineRule="auto"/>
              <w:rPr>
                <w:rFonts w:asciiTheme="majorHAnsi" w:hAnsiTheme="majorHAnsi"/>
              </w:rPr>
            </w:pPr>
            <w:r w:rsidRPr="001F3AC2">
              <w:rPr>
                <w:rFonts w:asciiTheme="majorHAnsi" w:hAnsiTheme="majorHAnsi"/>
              </w:rPr>
              <w:t>La thérapie de groupe</w:t>
            </w:r>
          </w:p>
        </w:tc>
        <w:tc>
          <w:tcPr>
            <w:tcW w:w="3857" w:type="pct"/>
            <w:shd w:val="clear" w:color="auto" w:fill="auto"/>
          </w:tcPr>
          <w:p w14:paraId="48EA8F73" w14:textId="77777777" w:rsidR="004A2CA5" w:rsidRPr="001F3AC2" w:rsidRDefault="004A2CA5" w:rsidP="001F3AC2">
            <w:pPr>
              <w:spacing w:after="0" w:line="240" w:lineRule="auto"/>
              <w:jc w:val="both"/>
              <w:rPr>
                <w:rFonts w:asciiTheme="majorHAnsi" w:hAnsiTheme="majorHAnsi"/>
              </w:rPr>
            </w:pPr>
            <w:r w:rsidRPr="001F3AC2">
              <w:rPr>
                <w:rFonts w:asciiTheme="majorHAnsi" w:hAnsiTheme="majorHAnsi"/>
              </w:rPr>
              <w:t>La thérapie de groupe offre aux enfants la possibilité d'apprendre et de pratiquer les compétences interpersonnelles avec des pairs et permet aux thérapeutes d'évaluer les perceptions et les compétences sociales des enfants par l'observation directe de leurs interactions. Malheureusement, il y a peu de recherches sur le traitement de groupe pour les enfants qui ont été physiquement maltraités (Silovsky, 2005 DANS Weiner, 2010).</w:t>
            </w:r>
          </w:p>
          <w:p w14:paraId="698DFDAD" w14:textId="77777777" w:rsidR="004A2CA5" w:rsidRPr="001F3AC2" w:rsidRDefault="004A2CA5" w:rsidP="001F3AC2">
            <w:pPr>
              <w:spacing w:after="0" w:line="240" w:lineRule="auto"/>
              <w:rPr>
                <w:rFonts w:asciiTheme="majorHAnsi" w:hAnsiTheme="majorHAnsi"/>
              </w:rPr>
            </w:pPr>
          </w:p>
        </w:tc>
      </w:tr>
      <w:tr w:rsidR="004A2CA5" w:rsidRPr="0098119D" w14:paraId="77004DA6" w14:textId="77777777" w:rsidTr="004A2CA5">
        <w:tc>
          <w:tcPr>
            <w:tcW w:w="1143" w:type="pct"/>
            <w:shd w:val="clear" w:color="auto" w:fill="auto"/>
          </w:tcPr>
          <w:p w14:paraId="326F92E5" w14:textId="77777777" w:rsidR="004A2CA5" w:rsidRPr="001F3AC2" w:rsidRDefault="004A2CA5" w:rsidP="001F3AC2">
            <w:pPr>
              <w:spacing w:after="0" w:line="240" w:lineRule="auto"/>
              <w:contextualSpacing/>
              <w:rPr>
                <w:rFonts w:asciiTheme="majorHAnsi" w:hAnsiTheme="majorHAnsi"/>
              </w:rPr>
            </w:pPr>
            <w:r w:rsidRPr="001F3AC2">
              <w:rPr>
                <w:rFonts w:asciiTheme="majorHAnsi" w:hAnsiTheme="majorHAnsi"/>
              </w:rPr>
              <w:t>Thérapies cognitives comportementales axées sur le trauma</w:t>
            </w:r>
          </w:p>
          <w:p w14:paraId="7D631914" w14:textId="77777777" w:rsidR="004A2CA5" w:rsidRPr="001F3AC2" w:rsidRDefault="004A2CA5" w:rsidP="001F3AC2">
            <w:pPr>
              <w:spacing w:after="0" w:line="240" w:lineRule="auto"/>
              <w:rPr>
                <w:rFonts w:asciiTheme="majorHAnsi" w:hAnsiTheme="majorHAnsi"/>
              </w:rPr>
            </w:pPr>
          </w:p>
        </w:tc>
        <w:tc>
          <w:tcPr>
            <w:tcW w:w="3857" w:type="pct"/>
            <w:shd w:val="clear" w:color="auto" w:fill="auto"/>
          </w:tcPr>
          <w:p w14:paraId="5DC615D1" w14:textId="77777777" w:rsidR="004A2CA5" w:rsidRPr="001F3AC2" w:rsidRDefault="004A2CA5" w:rsidP="001F3AC2">
            <w:pPr>
              <w:autoSpaceDE w:val="0"/>
              <w:autoSpaceDN w:val="0"/>
              <w:adjustRightInd w:val="0"/>
              <w:spacing w:after="0" w:line="240" w:lineRule="auto"/>
              <w:jc w:val="both"/>
              <w:rPr>
                <w:rFonts w:asciiTheme="majorHAnsi" w:hAnsiTheme="majorHAnsi"/>
              </w:rPr>
            </w:pPr>
            <w:r w:rsidRPr="001F3AC2">
              <w:rPr>
                <w:rFonts w:asciiTheme="majorHAnsi" w:hAnsiTheme="majorHAnsi"/>
              </w:rPr>
              <w:t xml:space="preserve">La thérapie cognitive comportementale axée sur le Trauma (TCCT) a </w:t>
            </w:r>
            <w:r w:rsidRPr="001F3AC2">
              <w:rPr>
                <w:rFonts w:asciiTheme="majorHAnsi" w:hAnsiTheme="majorHAnsi"/>
                <w:lang w:val="fr-FR"/>
              </w:rPr>
              <w:t xml:space="preserve">initialement été développée pour les enfants victimes d'abus sexuels, mais a ensuite été testée chez les enfants ayant subi des traumatismes multiples et serait actuellement en cours d'évaluation pour les enfants ayant été exposés à la violence familiale </w:t>
            </w:r>
            <w:r w:rsidRPr="001F3AC2">
              <w:rPr>
                <w:rFonts w:asciiTheme="majorHAnsi" w:hAnsiTheme="majorHAnsi"/>
              </w:rPr>
              <w:t>(Cohen, Mannarino, Murray et Igelman, 2006).</w:t>
            </w:r>
          </w:p>
          <w:p w14:paraId="133FCF04" w14:textId="77777777" w:rsidR="004A2CA5" w:rsidRPr="001F3AC2" w:rsidRDefault="004A2CA5" w:rsidP="001F3AC2">
            <w:pPr>
              <w:autoSpaceDE w:val="0"/>
              <w:autoSpaceDN w:val="0"/>
              <w:adjustRightInd w:val="0"/>
              <w:spacing w:after="0" w:line="240" w:lineRule="auto"/>
              <w:jc w:val="both"/>
              <w:rPr>
                <w:rFonts w:asciiTheme="majorHAnsi" w:hAnsiTheme="majorHAnsi"/>
              </w:rPr>
            </w:pPr>
          </w:p>
          <w:p w14:paraId="11F58900" w14:textId="77777777" w:rsidR="004A2CA5" w:rsidRPr="001F3AC2" w:rsidRDefault="004A2CA5" w:rsidP="001F3AC2">
            <w:pPr>
              <w:spacing w:after="0" w:line="240" w:lineRule="auto"/>
              <w:jc w:val="both"/>
              <w:rPr>
                <w:rFonts w:asciiTheme="majorHAnsi" w:hAnsiTheme="majorHAnsi"/>
              </w:rPr>
            </w:pPr>
            <w:r w:rsidRPr="001F3AC2">
              <w:rPr>
                <w:rFonts w:asciiTheme="majorHAnsi" w:hAnsiTheme="majorHAnsi"/>
              </w:rPr>
              <w:t>Les TCCT seraient</w:t>
            </w:r>
            <w:r w:rsidRPr="001F3AC2">
              <w:rPr>
                <w:rFonts w:asciiTheme="majorHAnsi" w:hAnsiTheme="majorHAnsi"/>
                <w:b/>
              </w:rPr>
              <w:t xml:space="preserve"> </w:t>
            </w:r>
            <w:r w:rsidRPr="001F3AC2">
              <w:rPr>
                <w:rFonts w:asciiTheme="majorHAnsi" w:hAnsiTheme="majorHAnsi"/>
                <w:lang w:val="fr-FR"/>
              </w:rPr>
              <w:t xml:space="preserve">jugées supérieures à la gestion de cas pour l’amélioration du nombre total de symptômes de stress post-traumatique et des symptômes dépressifs puisqu’ils cibleraient davantage des symptômes spécifiques, le niveau de développement et/ou le niveau de gravité et de chronicité du traumatisme plutôt que le type de mauvais traitement subi </w:t>
            </w:r>
            <w:r w:rsidRPr="001F3AC2">
              <w:rPr>
                <w:rFonts w:asciiTheme="majorHAnsi" w:hAnsiTheme="majorHAnsi"/>
              </w:rPr>
              <w:t>(Cohen et al.,  2006).</w:t>
            </w:r>
          </w:p>
          <w:p w14:paraId="13956F7D" w14:textId="77777777" w:rsidR="004A2CA5" w:rsidRPr="001F3AC2" w:rsidRDefault="004A2CA5" w:rsidP="001F3AC2">
            <w:pPr>
              <w:spacing w:after="0" w:line="240" w:lineRule="auto"/>
              <w:jc w:val="both"/>
              <w:rPr>
                <w:rFonts w:asciiTheme="majorHAnsi" w:hAnsiTheme="majorHAnsi"/>
              </w:rPr>
            </w:pPr>
            <w:r w:rsidRPr="001F3AC2">
              <w:rPr>
                <w:rFonts w:asciiTheme="majorHAnsi" w:hAnsiTheme="majorHAnsi"/>
                <w:lang w:val="fr-FR"/>
              </w:rPr>
              <w:t xml:space="preserve"> </w:t>
            </w:r>
          </w:p>
          <w:p w14:paraId="242693C9" w14:textId="52694282" w:rsidR="004A2CA5" w:rsidRPr="001F3AC2" w:rsidRDefault="004A2CA5" w:rsidP="001F3AC2">
            <w:pPr>
              <w:spacing w:after="0" w:line="240" w:lineRule="auto"/>
              <w:jc w:val="both"/>
              <w:rPr>
                <w:rFonts w:asciiTheme="majorHAnsi" w:hAnsiTheme="majorHAnsi"/>
              </w:rPr>
            </w:pPr>
            <w:r w:rsidRPr="001F3AC2">
              <w:rPr>
                <w:rFonts w:asciiTheme="majorHAnsi" w:hAnsiTheme="majorHAnsi"/>
              </w:rPr>
              <w:t>S</w:t>
            </w:r>
            <w:r w:rsidRPr="001F3AC2">
              <w:rPr>
                <w:rFonts w:asciiTheme="majorHAnsi" w:hAnsiTheme="majorHAnsi"/>
                <w:lang w:val="fr-FR"/>
              </w:rPr>
              <w:t>elon certains auteurs, la TCCT serait probablement une intervention efficace pour les enfants d'âge scolaire atteints de  symptômes de stress post-traumatique causés par la violence (Cohen et al., 2004; Saunders, 2003).</w:t>
            </w:r>
          </w:p>
        </w:tc>
      </w:tr>
    </w:tbl>
    <w:p w14:paraId="3DF930F0" w14:textId="77777777" w:rsidR="009234B3" w:rsidRDefault="009234B3">
      <w:r>
        <w:br w:type="page"/>
      </w:r>
    </w:p>
    <w:tbl>
      <w:tblPr>
        <w:tblW w:w="5043"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2184"/>
        <w:gridCol w:w="7371"/>
      </w:tblGrid>
      <w:tr w:rsidR="004A2CA5" w:rsidRPr="001223E3" w14:paraId="3032B941" w14:textId="77777777" w:rsidTr="004A2CA5">
        <w:tc>
          <w:tcPr>
            <w:tcW w:w="5000" w:type="pct"/>
            <w:gridSpan w:val="2"/>
            <w:shd w:val="clear" w:color="auto" w:fill="00B050"/>
          </w:tcPr>
          <w:p w14:paraId="675CDFF2" w14:textId="6B873B42" w:rsidR="004A2CA5" w:rsidRPr="004A2CA5" w:rsidRDefault="004A2CA5" w:rsidP="004A2CA5">
            <w:pPr>
              <w:spacing w:after="0" w:line="240" w:lineRule="auto"/>
              <w:jc w:val="both"/>
              <w:rPr>
                <w:rFonts w:asciiTheme="majorHAnsi" w:hAnsiTheme="majorHAnsi"/>
                <w:b/>
                <w:color w:val="FFFFFF" w:themeColor="background1"/>
              </w:rPr>
            </w:pPr>
            <w:r w:rsidRPr="004A2CA5">
              <w:rPr>
                <w:rFonts w:asciiTheme="majorHAnsi" w:hAnsiTheme="majorHAnsi"/>
                <w:b/>
                <w:color w:val="FFFFFF" w:themeColor="background1"/>
              </w:rPr>
              <w:t xml:space="preserve">Interventions auprès des </w:t>
            </w:r>
            <w:r>
              <w:rPr>
                <w:rFonts w:asciiTheme="majorHAnsi" w:hAnsiTheme="majorHAnsi"/>
                <w:b/>
                <w:color w:val="FFFFFF" w:themeColor="background1"/>
              </w:rPr>
              <w:t xml:space="preserve">familles et des </w:t>
            </w:r>
            <w:r w:rsidRPr="004A2CA5">
              <w:rPr>
                <w:rFonts w:asciiTheme="majorHAnsi" w:hAnsiTheme="majorHAnsi"/>
                <w:b/>
                <w:color w:val="FFFFFF" w:themeColor="background1"/>
              </w:rPr>
              <w:t>parents</w:t>
            </w:r>
          </w:p>
          <w:p w14:paraId="61AFCC05" w14:textId="77777777" w:rsidR="004A2CA5" w:rsidRPr="004A2CA5" w:rsidRDefault="004A2CA5" w:rsidP="004A2CA5">
            <w:pPr>
              <w:spacing w:after="0" w:line="240" w:lineRule="auto"/>
              <w:jc w:val="both"/>
              <w:rPr>
                <w:rFonts w:asciiTheme="majorHAnsi" w:hAnsiTheme="majorHAnsi"/>
                <w:b/>
                <w:color w:val="FFFFFF" w:themeColor="background1"/>
              </w:rPr>
            </w:pPr>
          </w:p>
        </w:tc>
      </w:tr>
      <w:tr w:rsidR="004A2CA5" w:rsidRPr="0098119D" w14:paraId="180AB940" w14:textId="77777777" w:rsidTr="004A2CA5">
        <w:tc>
          <w:tcPr>
            <w:tcW w:w="1143" w:type="pct"/>
            <w:shd w:val="clear" w:color="auto" w:fill="auto"/>
          </w:tcPr>
          <w:p w14:paraId="7B65646F" w14:textId="77777777" w:rsidR="004A2CA5" w:rsidRDefault="004A2CA5" w:rsidP="001F3AC2">
            <w:pPr>
              <w:spacing w:after="0" w:line="240" w:lineRule="auto"/>
              <w:rPr>
                <w:rFonts w:asciiTheme="majorHAnsi" w:hAnsiTheme="majorHAnsi"/>
              </w:rPr>
            </w:pPr>
          </w:p>
          <w:p w14:paraId="24F9B97F" w14:textId="61364E44" w:rsidR="004A2CA5" w:rsidRPr="001F3AC2" w:rsidRDefault="004A2CA5" w:rsidP="001F3AC2">
            <w:pPr>
              <w:spacing w:after="0" w:line="240" w:lineRule="auto"/>
              <w:rPr>
                <w:rFonts w:asciiTheme="majorHAnsi" w:hAnsiTheme="majorHAnsi"/>
              </w:rPr>
            </w:pPr>
            <w:r w:rsidRPr="001F3AC2">
              <w:rPr>
                <w:rFonts w:asciiTheme="majorHAnsi" w:hAnsiTheme="majorHAnsi"/>
              </w:rPr>
              <w:t>Approche multisystémique</w:t>
            </w:r>
          </w:p>
        </w:tc>
        <w:tc>
          <w:tcPr>
            <w:tcW w:w="3857" w:type="pct"/>
            <w:shd w:val="clear" w:color="auto" w:fill="auto"/>
          </w:tcPr>
          <w:p w14:paraId="7BCAFF71" w14:textId="77777777" w:rsidR="004A2CA5" w:rsidRDefault="004A2CA5" w:rsidP="001F3AC2">
            <w:pPr>
              <w:autoSpaceDE w:val="0"/>
              <w:autoSpaceDN w:val="0"/>
              <w:adjustRightInd w:val="0"/>
              <w:spacing w:after="0" w:line="240" w:lineRule="auto"/>
              <w:jc w:val="both"/>
              <w:rPr>
                <w:rFonts w:asciiTheme="majorHAnsi" w:hAnsiTheme="majorHAnsi"/>
                <w:lang w:val="fr-FR"/>
              </w:rPr>
            </w:pPr>
          </w:p>
          <w:p w14:paraId="1B4E1089" w14:textId="77777777" w:rsidR="004A2CA5" w:rsidRPr="001F3AC2" w:rsidRDefault="004A2CA5" w:rsidP="001F3AC2">
            <w:pPr>
              <w:autoSpaceDE w:val="0"/>
              <w:autoSpaceDN w:val="0"/>
              <w:adjustRightInd w:val="0"/>
              <w:spacing w:after="0" w:line="240" w:lineRule="auto"/>
              <w:jc w:val="both"/>
              <w:rPr>
                <w:rFonts w:asciiTheme="majorHAnsi" w:hAnsiTheme="majorHAnsi"/>
              </w:rPr>
            </w:pPr>
            <w:r w:rsidRPr="001F3AC2">
              <w:rPr>
                <w:rFonts w:asciiTheme="majorHAnsi" w:hAnsiTheme="majorHAnsi"/>
                <w:lang w:val="fr-FR"/>
              </w:rPr>
              <w:t xml:space="preserve">L’approche multisystémique (MST) est une intervention intensive, centrée sur la famille et les dimensions de l’environnement familial. </w:t>
            </w:r>
            <w:r w:rsidRPr="001F3AC2">
              <w:rPr>
                <w:rFonts w:asciiTheme="majorHAnsi" w:hAnsiTheme="majorHAnsi"/>
              </w:rPr>
              <w:t>Cette approche s’inspire des principes de l’approche béhaviorale et systémique. Au-delà la thérapie familiale, cette approche met l'accent sur les variables cognitives individuelles en plus des influences plus larges du système en dehors de la famille qui peut jouer un rôle dans le maintien des problèmes (Corcoran, 2005; dans Weiner, 2010).</w:t>
            </w:r>
          </w:p>
          <w:p w14:paraId="1CDD119E" w14:textId="77777777" w:rsidR="004A2CA5" w:rsidRPr="001F3AC2" w:rsidRDefault="004A2CA5" w:rsidP="001F3AC2">
            <w:pPr>
              <w:autoSpaceDE w:val="0"/>
              <w:autoSpaceDN w:val="0"/>
              <w:adjustRightInd w:val="0"/>
              <w:spacing w:after="0" w:line="240" w:lineRule="auto"/>
              <w:jc w:val="both"/>
              <w:rPr>
                <w:rFonts w:asciiTheme="majorHAnsi" w:hAnsiTheme="majorHAnsi"/>
                <w:lang w:val="fr-FR"/>
              </w:rPr>
            </w:pPr>
          </w:p>
          <w:p w14:paraId="67F99690" w14:textId="77777777" w:rsidR="004A2CA5" w:rsidRPr="001F3AC2" w:rsidRDefault="004A2CA5" w:rsidP="001F3AC2">
            <w:pPr>
              <w:spacing w:after="0" w:line="240" w:lineRule="auto"/>
              <w:jc w:val="both"/>
              <w:rPr>
                <w:rFonts w:asciiTheme="majorHAnsi" w:hAnsiTheme="majorHAnsi"/>
              </w:rPr>
            </w:pPr>
            <w:r w:rsidRPr="001F3AC2">
              <w:rPr>
                <w:rFonts w:asciiTheme="majorHAnsi" w:hAnsiTheme="majorHAnsi"/>
              </w:rPr>
              <w:t>Dans leur étude, Brunk et al. (1987; dans Weiner, 2010) ont constaté que la MST permet d’améliorer les problèmes de la famille, restructurer les relations de manière positive entre le parent et l’enfant, et augmenterait l'efficacité des parents pour le contrôle du comportement de leur enfant.</w:t>
            </w:r>
          </w:p>
          <w:p w14:paraId="6D120D0B" w14:textId="77777777" w:rsidR="004A2CA5" w:rsidRPr="001F3AC2" w:rsidRDefault="004A2CA5" w:rsidP="001F3AC2">
            <w:pPr>
              <w:spacing w:after="0" w:line="240" w:lineRule="auto"/>
              <w:jc w:val="both"/>
              <w:rPr>
                <w:rFonts w:asciiTheme="majorHAnsi" w:hAnsiTheme="majorHAnsi"/>
              </w:rPr>
            </w:pPr>
          </w:p>
          <w:p w14:paraId="688B4D10" w14:textId="77777777" w:rsidR="004A2CA5" w:rsidRPr="001F3AC2" w:rsidRDefault="004A2CA5" w:rsidP="001F3AC2">
            <w:pPr>
              <w:autoSpaceDE w:val="0"/>
              <w:autoSpaceDN w:val="0"/>
              <w:adjustRightInd w:val="0"/>
              <w:spacing w:after="0" w:line="240" w:lineRule="auto"/>
              <w:jc w:val="both"/>
              <w:rPr>
                <w:rFonts w:asciiTheme="majorHAnsi" w:hAnsiTheme="majorHAnsi"/>
                <w:lang w:eastAsia="fr-CA"/>
              </w:rPr>
            </w:pPr>
            <w:r w:rsidRPr="001F3AC2">
              <w:rPr>
                <w:rFonts w:asciiTheme="majorHAnsi" w:hAnsiTheme="majorHAnsi"/>
              </w:rPr>
              <w:t xml:space="preserve">La MST serait plus efficace pour diminuer les symptômes de santé mentale chez les jeunes et les parents. De plus, </w:t>
            </w:r>
            <w:r w:rsidRPr="001F3AC2">
              <w:rPr>
                <w:rFonts w:asciiTheme="majorHAnsi" w:hAnsiTheme="majorHAnsi"/>
                <w:lang w:eastAsia="fr-CA"/>
              </w:rPr>
              <w:t>les enfants seraient moins sujets à être placés et à passer du temps en dehors du milieu familial. La MST permettrait aussi de diminuer les principaux facteurs de risque associés à la violence physique rencontrés chez les jeunes et les parents (Swenson, Schaeffer, Henggeler et Faldowski, 2010).</w:t>
            </w:r>
          </w:p>
          <w:p w14:paraId="43185892" w14:textId="77777777" w:rsidR="004A2CA5" w:rsidRPr="001F3AC2" w:rsidRDefault="004A2CA5" w:rsidP="001F3AC2">
            <w:pPr>
              <w:autoSpaceDE w:val="0"/>
              <w:autoSpaceDN w:val="0"/>
              <w:adjustRightInd w:val="0"/>
              <w:spacing w:after="0" w:line="240" w:lineRule="auto"/>
              <w:jc w:val="both"/>
              <w:rPr>
                <w:rFonts w:asciiTheme="majorHAnsi" w:hAnsiTheme="majorHAnsi"/>
              </w:rPr>
            </w:pPr>
          </w:p>
        </w:tc>
      </w:tr>
      <w:tr w:rsidR="004A2CA5" w:rsidRPr="0098119D" w14:paraId="645D11B9" w14:textId="77777777" w:rsidTr="004A2CA5">
        <w:tc>
          <w:tcPr>
            <w:tcW w:w="1143" w:type="pct"/>
            <w:shd w:val="clear" w:color="auto" w:fill="auto"/>
          </w:tcPr>
          <w:p w14:paraId="6E71886A" w14:textId="77777777" w:rsidR="004A2CA5" w:rsidRPr="001F3AC2" w:rsidRDefault="004A2CA5" w:rsidP="001F3AC2">
            <w:pPr>
              <w:spacing w:after="0" w:line="240" w:lineRule="auto"/>
              <w:rPr>
                <w:rFonts w:asciiTheme="majorHAnsi" w:hAnsiTheme="majorHAnsi"/>
              </w:rPr>
            </w:pPr>
          </w:p>
          <w:p w14:paraId="148B453E" w14:textId="77777777" w:rsidR="004A2CA5" w:rsidRPr="001F3AC2" w:rsidRDefault="004A2CA5" w:rsidP="001F3AC2">
            <w:pPr>
              <w:spacing w:after="0" w:line="240" w:lineRule="auto"/>
              <w:rPr>
                <w:rFonts w:asciiTheme="majorHAnsi" w:hAnsiTheme="majorHAnsi"/>
              </w:rPr>
            </w:pPr>
            <w:r w:rsidRPr="001F3AC2">
              <w:rPr>
                <w:rFonts w:asciiTheme="majorHAnsi" w:hAnsiTheme="majorHAnsi"/>
              </w:rPr>
              <w:t>La thérapie cognitive comportementale axée sur l’abus (TCCA)</w:t>
            </w:r>
          </w:p>
          <w:p w14:paraId="3DEC2361" w14:textId="77777777" w:rsidR="004A2CA5" w:rsidRPr="001F3AC2" w:rsidRDefault="004A2CA5" w:rsidP="001F3AC2">
            <w:pPr>
              <w:spacing w:after="0" w:line="240" w:lineRule="auto"/>
              <w:rPr>
                <w:rFonts w:asciiTheme="majorHAnsi" w:hAnsiTheme="majorHAnsi"/>
              </w:rPr>
            </w:pPr>
          </w:p>
        </w:tc>
        <w:tc>
          <w:tcPr>
            <w:tcW w:w="3857" w:type="pct"/>
            <w:shd w:val="clear" w:color="auto" w:fill="auto"/>
          </w:tcPr>
          <w:p w14:paraId="2716217F" w14:textId="77777777" w:rsidR="004A2CA5" w:rsidRPr="001F3AC2" w:rsidRDefault="004A2CA5" w:rsidP="001F3AC2">
            <w:pPr>
              <w:autoSpaceDE w:val="0"/>
              <w:autoSpaceDN w:val="0"/>
              <w:adjustRightInd w:val="0"/>
              <w:spacing w:after="0" w:line="240" w:lineRule="auto"/>
              <w:jc w:val="both"/>
              <w:rPr>
                <w:rFonts w:asciiTheme="majorHAnsi" w:hAnsiTheme="majorHAnsi"/>
              </w:rPr>
            </w:pPr>
          </w:p>
          <w:p w14:paraId="170FD623" w14:textId="5CF88204" w:rsidR="004A2CA5" w:rsidRPr="001F3AC2" w:rsidRDefault="004A2CA5" w:rsidP="001F3AC2">
            <w:pPr>
              <w:autoSpaceDE w:val="0"/>
              <w:autoSpaceDN w:val="0"/>
              <w:adjustRightInd w:val="0"/>
              <w:spacing w:after="0" w:line="240" w:lineRule="auto"/>
              <w:jc w:val="both"/>
              <w:rPr>
                <w:rFonts w:asciiTheme="majorHAnsi" w:hAnsiTheme="majorHAnsi"/>
              </w:rPr>
            </w:pPr>
            <w:r w:rsidRPr="001F3AC2">
              <w:rPr>
                <w:rFonts w:asciiTheme="majorHAnsi" w:hAnsiTheme="majorHAnsi"/>
              </w:rPr>
              <w:t>La thérapie cognitive comportementale axée sur l’abus (TCCA) est un traitement utilisé pour les enfants et les parents qui ont des comportements  violents à l’égard de leurs enfants. Elle met l'accent sur les croyances et les attributions concernant l'abus et la violence. Elle vise à enseigne la gestion des émotions et les compétences en termes de réduction des comportements violents (Kolko, 2004</w:t>
            </w:r>
            <w:r w:rsidR="006D78C7">
              <w:rPr>
                <w:rFonts w:asciiTheme="majorHAnsi" w:hAnsiTheme="majorHAnsi"/>
              </w:rPr>
              <w:t>; dans</w:t>
            </w:r>
            <w:r w:rsidRPr="001F3AC2">
              <w:rPr>
                <w:rFonts w:asciiTheme="majorHAnsi" w:hAnsiTheme="majorHAnsi"/>
              </w:rPr>
              <w:t xml:space="preserve"> Weiner, 2010) et cible les compétences ou pratiques parentales (physiquement abusives) des parents (Kolko et Swenson, 2002; Cohen et al., 2006).</w:t>
            </w:r>
          </w:p>
          <w:p w14:paraId="5596BDC0" w14:textId="77777777" w:rsidR="004A2CA5" w:rsidRPr="001F3AC2" w:rsidRDefault="004A2CA5" w:rsidP="001F3AC2">
            <w:pPr>
              <w:autoSpaceDE w:val="0"/>
              <w:autoSpaceDN w:val="0"/>
              <w:adjustRightInd w:val="0"/>
              <w:spacing w:after="0" w:line="240" w:lineRule="auto"/>
              <w:jc w:val="both"/>
              <w:rPr>
                <w:rFonts w:asciiTheme="majorHAnsi" w:hAnsiTheme="majorHAnsi"/>
              </w:rPr>
            </w:pPr>
          </w:p>
          <w:p w14:paraId="12FA6211" w14:textId="77777777" w:rsidR="004A2CA5" w:rsidRPr="001F3AC2" w:rsidRDefault="004A2CA5" w:rsidP="001F3AC2">
            <w:pPr>
              <w:autoSpaceDE w:val="0"/>
              <w:autoSpaceDN w:val="0"/>
              <w:adjustRightInd w:val="0"/>
              <w:spacing w:after="0" w:line="240" w:lineRule="auto"/>
              <w:jc w:val="both"/>
              <w:rPr>
                <w:rFonts w:asciiTheme="majorHAnsi" w:hAnsiTheme="majorHAnsi"/>
              </w:rPr>
            </w:pPr>
            <w:r w:rsidRPr="001F3AC2">
              <w:rPr>
                <w:rFonts w:asciiTheme="majorHAnsi" w:hAnsiTheme="majorHAnsi"/>
              </w:rPr>
              <w:t>Généralement, les objectifs visés par la TCCA sont (Cohen et al., 2006; Kolko et Swenson, 2002; Weiner, 2010):</w:t>
            </w:r>
          </w:p>
          <w:p w14:paraId="2A90EE8F" w14:textId="77777777" w:rsidR="004A2CA5" w:rsidRPr="001F3AC2" w:rsidRDefault="004A2CA5" w:rsidP="001F3AC2">
            <w:pPr>
              <w:autoSpaceDE w:val="0"/>
              <w:autoSpaceDN w:val="0"/>
              <w:adjustRightInd w:val="0"/>
              <w:spacing w:after="0" w:line="240" w:lineRule="auto"/>
              <w:jc w:val="both"/>
              <w:rPr>
                <w:rFonts w:asciiTheme="majorHAnsi" w:hAnsiTheme="majorHAnsi"/>
              </w:rPr>
            </w:pPr>
          </w:p>
          <w:p w14:paraId="151CA943" w14:textId="77777777" w:rsidR="004A2CA5" w:rsidRPr="001F3AC2" w:rsidRDefault="004A2CA5" w:rsidP="004A2CA5">
            <w:pPr>
              <w:numPr>
                <w:ilvl w:val="0"/>
                <w:numId w:val="12"/>
              </w:numPr>
              <w:autoSpaceDE w:val="0"/>
              <w:autoSpaceDN w:val="0"/>
              <w:adjustRightInd w:val="0"/>
              <w:spacing w:after="0" w:line="240" w:lineRule="auto"/>
              <w:jc w:val="both"/>
              <w:rPr>
                <w:rFonts w:asciiTheme="majorHAnsi" w:hAnsiTheme="majorHAnsi"/>
              </w:rPr>
            </w:pPr>
            <w:r w:rsidRPr="001F3AC2">
              <w:rPr>
                <w:rFonts w:asciiTheme="majorHAnsi" w:hAnsiTheme="majorHAnsi"/>
              </w:rPr>
              <w:t xml:space="preserve">la diminution des problèmes extériorisés des enfants; </w:t>
            </w:r>
          </w:p>
          <w:p w14:paraId="0796237E" w14:textId="77777777" w:rsidR="004A2CA5" w:rsidRPr="001F3AC2" w:rsidRDefault="004A2CA5" w:rsidP="008F4DB1">
            <w:pPr>
              <w:numPr>
                <w:ilvl w:val="0"/>
                <w:numId w:val="12"/>
              </w:numPr>
              <w:autoSpaceDE w:val="0"/>
              <w:autoSpaceDN w:val="0"/>
              <w:adjustRightInd w:val="0"/>
              <w:spacing w:after="0" w:line="240" w:lineRule="auto"/>
              <w:jc w:val="both"/>
              <w:rPr>
                <w:rFonts w:asciiTheme="majorHAnsi" w:hAnsiTheme="majorHAnsi"/>
              </w:rPr>
            </w:pPr>
            <w:r w:rsidRPr="001F3AC2">
              <w:rPr>
                <w:rFonts w:asciiTheme="majorHAnsi" w:hAnsiTheme="majorHAnsi"/>
              </w:rPr>
              <w:t>l’augmentation des comportements prosociaux appropriés chez les membres de la famille;</w:t>
            </w:r>
          </w:p>
          <w:p w14:paraId="25DC5C70" w14:textId="77777777" w:rsidR="004A2CA5" w:rsidRPr="001F3AC2" w:rsidRDefault="004A2CA5" w:rsidP="001F3AC2">
            <w:pPr>
              <w:numPr>
                <w:ilvl w:val="0"/>
                <w:numId w:val="12"/>
              </w:numPr>
              <w:autoSpaceDE w:val="0"/>
              <w:autoSpaceDN w:val="0"/>
              <w:adjustRightInd w:val="0"/>
              <w:spacing w:after="0" w:line="240" w:lineRule="auto"/>
              <w:jc w:val="both"/>
              <w:rPr>
                <w:rFonts w:asciiTheme="majorHAnsi" w:hAnsiTheme="majorHAnsi"/>
              </w:rPr>
            </w:pPr>
            <w:r w:rsidRPr="001F3AC2">
              <w:rPr>
                <w:rFonts w:asciiTheme="majorHAnsi" w:hAnsiTheme="majorHAnsi"/>
              </w:rPr>
              <w:t>l’amélioration des interactions avec les pairs;</w:t>
            </w:r>
          </w:p>
          <w:p w14:paraId="11D2E8FE" w14:textId="77777777" w:rsidR="004A2CA5" w:rsidRPr="001F3AC2" w:rsidRDefault="004A2CA5" w:rsidP="001F3AC2">
            <w:pPr>
              <w:numPr>
                <w:ilvl w:val="0"/>
                <w:numId w:val="12"/>
              </w:numPr>
              <w:autoSpaceDE w:val="0"/>
              <w:autoSpaceDN w:val="0"/>
              <w:adjustRightInd w:val="0"/>
              <w:spacing w:after="0" w:line="240" w:lineRule="auto"/>
              <w:jc w:val="both"/>
              <w:rPr>
                <w:rFonts w:asciiTheme="majorHAnsi" w:hAnsiTheme="majorHAnsi"/>
              </w:rPr>
            </w:pPr>
            <w:r w:rsidRPr="001F3AC2">
              <w:rPr>
                <w:rFonts w:asciiTheme="majorHAnsi" w:hAnsiTheme="majorHAnsi"/>
              </w:rPr>
              <w:t>l’augmentation des pratiques disciplinaires positives;</w:t>
            </w:r>
          </w:p>
          <w:p w14:paraId="63410381" w14:textId="77777777" w:rsidR="004A2CA5" w:rsidRPr="001F3AC2" w:rsidRDefault="004A2CA5" w:rsidP="001F3AC2">
            <w:pPr>
              <w:numPr>
                <w:ilvl w:val="0"/>
                <w:numId w:val="12"/>
              </w:numPr>
              <w:autoSpaceDE w:val="0"/>
              <w:autoSpaceDN w:val="0"/>
              <w:adjustRightInd w:val="0"/>
              <w:spacing w:after="0" w:line="240" w:lineRule="auto"/>
              <w:jc w:val="both"/>
              <w:rPr>
                <w:rFonts w:asciiTheme="majorHAnsi" w:hAnsiTheme="majorHAnsi"/>
              </w:rPr>
            </w:pPr>
            <w:r w:rsidRPr="001F3AC2">
              <w:rPr>
                <w:rFonts w:asciiTheme="majorHAnsi" w:hAnsiTheme="majorHAnsi"/>
              </w:rPr>
              <w:t xml:space="preserve">la diminution de l'utilisation de la coercition; </w:t>
            </w:r>
          </w:p>
          <w:p w14:paraId="503064A6" w14:textId="77777777" w:rsidR="004A2CA5" w:rsidRPr="001F3AC2" w:rsidRDefault="004A2CA5" w:rsidP="001F3AC2">
            <w:pPr>
              <w:numPr>
                <w:ilvl w:val="0"/>
                <w:numId w:val="12"/>
              </w:numPr>
              <w:autoSpaceDE w:val="0"/>
              <w:autoSpaceDN w:val="0"/>
              <w:adjustRightInd w:val="0"/>
              <w:spacing w:after="0" w:line="240" w:lineRule="auto"/>
              <w:jc w:val="both"/>
              <w:rPr>
                <w:rFonts w:asciiTheme="majorHAnsi" w:hAnsiTheme="majorHAnsi"/>
              </w:rPr>
            </w:pPr>
            <w:r w:rsidRPr="001F3AC2">
              <w:rPr>
                <w:rFonts w:asciiTheme="majorHAnsi" w:hAnsiTheme="majorHAnsi"/>
              </w:rPr>
              <w:t xml:space="preserve">la diminution de l’agressivité; </w:t>
            </w:r>
          </w:p>
          <w:p w14:paraId="6B9206A6" w14:textId="77777777" w:rsidR="004A2CA5" w:rsidRPr="001F3AC2" w:rsidRDefault="004A2CA5" w:rsidP="001F3AC2">
            <w:pPr>
              <w:numPr>
                <w:ilvl w:val="0"/>
                <w:numId w:val="12"/>
              </w:numPr>
              <w:autoSpaceDE w:val="0"/>
              <w:autoSpaceDN w:val="0"/>
              <w:adjustRightInd w:val="0"/>
              <w:spacing w:after="0" w:line="240" w:lineRule="auto"/>
              <w:jc w:val="both"/>
              <w:rPr>
                <w:rFonts w:asciiTheme="majorHAnsi" w:hAnsiTheme="majorHAnsi"/>
              </w:rPr>
            </w:pPr>
            <w:r w:rsidRPr="001F3AC2">
              <w:rPr>
                <w:rFonts w:asciiTheme="majorHAnsi" w:hAnsiTheme="majorHAnsi"/>
              </w:rPr>
              <w:t>la diminution des comportements violents;</w:t>
            </w:r>
          </w:p>
          <w:p w14:paraId="5C16000B" w14:textId="77777777" w:rsidR="004A2CA5" w:rsidRPr="001F3AC2" w:rsidRDefault="004A2CA5" w:rsidP="001F3AC2">
            <w:pPr>
              <w:spacing w:after="0" w:line="240" w:lineRule="auto"/>
              <w:jc w:val="both"/>
              <w:rPr>
                <w:rFonts w:asciiTheme="majorHAnsi" w:hAnsiTheme="majorHAnsi"/>
              </w:rPr>
            </w:pPr>
          </w:p>
          <w:p w14:paraId="530C9C02" w14:textId="77777777" w:rsidR="004A2CA5" w:rsidRPr="001F3AC2" w:rsidRDefault="004A2CA5" w:rsidP="001F3AC2">
            <w:pPr>
              <w:autoSpaceDE w:val="0"/>
              <w:autoSpaceDN w:val="0"/>
              <w:adjustRightInd w:val="0"/>
              <w:spacing w:after="0" w:line="240" w:lineRule="auto"/>
              <w:jc w:val="both"/>
              <w:rPr>
                <w:rFonts w:asciiTheme="majorHAnsi" w:hAnsiTheme="majorHAnsi"/>
              </w:rPr>
            </w:pPr>
            <w:r w:rsidRPr="001F3AC2">
              <w:rPr>
                <w:rFonts w:asciiTheme="majorHAnsi" w:hAnsiTheme="majorHAnsi"/>
              </w:rPr>
              <w:t xml:space="preserve">Les parents sont formés à des méthodes de discipline alternatives à la force physique (Weiner, 2010). </w:t>
            </w:r>
          </w:p>
          <w:p w14:paraId="25C9D5CA" w14:textId="77777777" w:rsidR="004A2CA5" w:rsidRPr="001F3AC2" w:rsidRDefault="004A2CA5" w:rsidP="001F3AC2">
            <w:pPr>
              <w:autoSpaceDE w:val="0"/>
              <w:autoSpaceDN w:val="0"/>
              <w:adjustRightInd w:val="0"/>
              <w:spacing w:after="0" w:line="240" w:lineRule="auto"/>
              <w:jc w:val="both"/>
              <w:rPr>
                <w:rFonts w:asciiTheme="majorHAnsi" w:hAnsiTheme="majorHAnsi"/>
              </w:rPr>
            </w:pPr>
          </w:p>
          <w:p w14:paraId="35B67B7A" w14:textId="77777777" w:rsidR="004A2CA5" w:rsidRDefault="004A2CA5" w:rsidP="001F3AC2">
            <w:pPr>
              <w:autoSpaceDE w:val="0"/>
              <w:autoSpaceDN w:val="0"/>
              <w:adjustRightInd w:val="0"/>
              <w:spacing w:after="0" w:line="240" w:lineRule="auto"/>
              <w:jc w:val="both"/>
              <w:rPr>
                <w:rFonts w:asciiTheme="majorHAnsi" w:hAnsiTheme="majorHAnsi"/>
              </w:rPr>
            </w:pPr>
          </w:p>
          <w:p w14:paraId="4B1B70C9" w14:textId="77777777" w:rsidR="004A2CA5" w:rsidRPr="001F3AC2" w:rsidRDefault="004A2CA5" w:rsidP="001F3AC2">
            <w:pPr>
              <w:autoSpaceDE w:val="0"/>
              <w:autoSpaceDN w:val="0"/>
              <w:adjustRightInd w:val="0"/>
              <w:spacing w:after="0" w:line="240" w:lineRule="auto"/>
              <w:jc w:val="both"/>
              <w:rPr>
                <w:rFonts w:asciiTheme="majorHAnsi" w:hAnsiTheme="majorHAnsi"/>
              </w:rPr>
            </w:pPr>
            <w:r w:rsidRPr="001F3AC2">
              <w:rPr>
                <w:rFonts w:asciiTheme="majorHAnsi" w:hAnsiTheme="majorHAnsi"/>
              </w:rPr>
              <w:t>Les composantes pour les parents sont (Cohen et al., 2006):</w:t>
            </w:r>
          </w:p>
          <w:p w14:paraId="76C2B704" w14:textId="77777777" w:rsidR="004A2CA5" w:rsidRPr="001F3AC2" w:rsidRDefault="004A2CA5" w:rsidP="001F3AC2">
            <w:pPr>
              <w:autoSpaceDE w:val="0"/>
              <w:autoSpaceDN w:val="0"/>
              <w:adjustRightInd w:val="0"/>
              <w:spacing w:after="0" w:line="240" w:lineRule="auto"/>
              <w:jc w:val="both"/>
              <w:rPr>
                <w:rFonts w:asciiTheme="majorHAnsi" w:hAnsiTheme="majorHAnsi"/>
              </w:rPr>
            </w:pPr>
          </w:p>
          <w:p w14:paraId="26F41927" w14:textId="77777777" w:rsidR="004A2CA5" w:rsidRPr="001F3AC2" w:rsidRDefault="004A2CA5" w:rsidP="004A2CA5">
            <w:pPr>
              <w:numPr>
                <w:ilvl w:val="0"/>
                <w:numId w:val="14"/>
              </w:numPr>
              <w:autoSpaceDE w:val="0"/>
              <w:autoSpaceDN w:val="0"/>
              <w:adjustRightInd w:val="0"/>
              <w:spacing w:after="0" w:line="240" w:lineRule="auto"/>
              <w:jc w:val="both"/>
              <w:rPr>
                <w:rFonts w:asciiTheme="majorHAnsi" w:hAnsiTheme="majorHAnsi"/>
              </w:rPr>
            </w:pPr>
            <w:r w:rsidRPr="001F3AC2">
              <w:rPr>
                <w:rFonts w:asciiTheme="majorHAnsi" w:hAnsiTheme="majorHAnsi"/>
              </w:rPr>
              <w:t>La compréhension du point de vue des parents sur l'hostilité et la violence, y compris leurs attentes concernant le développement de leurs enfants et les attributions générales qui peuvent favoriser les interactions coercitives.</w:t>
            </w:r>
          </w:p>
          <w:p w14:paraId="7D75BB04" w14:textId="77777777" w:rsidR="004A2CA5" w:rsidRPr="001F3AC2" w:rsidRDefault="004A2CA5" w:rsidP="008F4DB1">
            <w:pPr>
              <w:numPr>
                <w:ilvl w:val="0"/>
                <w:numId w:val="14"/>
              </w:numPr>
              <w:autoSpaceDE w:val="0"/>
              <w:autoSpaceDN w:val="0"/>
              <w:adjustRightInd w:val="0"/>
              <w:spacing w:after="0" w:line="240" w:lineRule="auto"/>
              <w:jc w:val="both"/>
              <w:rPr>
                <w:rFonts w:asciiTheme="majorHAnsi" w:hAnsiTheme="majorHAnsi"/>
              </w:rPr>
            </w:pPr>
            <w:r w:rsidRPr="001F3AC2">
              <w:rPr>
                <w:rFonts w:asciiTheme="majorHAnsi" w:hAnsiTheme="majorHAnsi"/>
              </w:rPr>
              <w:t>L’identification et l’apprentissage de la gestion des déclencheurs spécifiques à l'abus, la colère accrue, à l'anxiété et la dépression dans le but de promouvoir l'autocontrôle.</w:t>
            </w:r>
          </w:p>
          <w:p w14:paraId="28947E18" w14:textId="77777777" w:rsidR="004A2CA5" w:rsidRPr="001F3AC2" w:rsidRDefault="004A2CA5" w:rsidP="001F3AC2">
            <w:pPr>
              <w:numPr>
                <w:ilvl w:val="0"/>
                <w:numId w:val="14"/>
              </w:numPr>
              <w:autoSpaceDE w:val="0"/>
              <w:autoSpaceDN w:val="0"/>
              <w:adjustRightInd w:val="0"/>
              <w:spacing w:after="0" w:line="240" w:lineRule="auto"/>
              <w:jc w:val="both"/>
              <w:rPr>
                <w:rFonts w:asciiTheme="majorHAnsi" w:hAnsiTheme="majorHAnsi"/>
              </w:rPr>
            </w:pPr>
            <w:r w:rsidRPr="001F3AC2">
              <w:rPr>
                <w:rFonts w:asciiTheme="majorHAnsi" w:hAnsiTheme="majorHAnsi"/>
              </w:rPr>
              <w:t>L’enseignement des stratégies disciplinaires alternatives et principes de gestion du comportement des enfants dans le but de minimiser l'utilisation de la force physique .</w:t>
            </w:r>
          </w:p>
          <w:p w14:paraId="63B61916" w14:textId="77777777" w:rsidR="004A2CA5" w:rsidRPr="001F3AC2" w:rsidRDefault="004A2CA5" w:rsidP="001F3AC2">
            <w:pPr>
              <w:autoSpaceDE w:val="0"/>
              <w:autoSpaceDN w:val="0"/>
              <w:adjustRightInd w:val="0"/>
              <w:spacing w:after="0" w:line="240" w:lineRule="auto"/>
              <w:jc w:val="both"/>
              <w:rPr>
                <w:rFonts w:asciiTheme="majorHAnsi" w:hAnsiTheme="majorHAnsi"/>
              </w:rPr>
            </w:pPr>
          </w:p>
          <w:p w14:paraId="5BED4DF0" w14:textId="77777777" w:rsidR="004A2CA5" w:rsidRPr="001F3AC2" w:rsidRDefault="004A2CA5" w:rsidP="001F3AC2">
            <w:pPr>
              <w:autoSpaceDE w:val="0"/>
              <w:autoSpaceDN w:val="0"/>
              <w:adjustRightInd w:val="0"/>
              <w:spacing w:after="0" w:line="240" w:lineRule="auto"/>
              <w:jc w:val="both"/>
              <w:rPr>
                <w:rFonts w:asciiTheme="majorHAnsi" w:hAnsiTheme="majorHAnsi"/>
              </w:rPr>
            </w:pPr>
            <w:r w:rsidRPr="001F3AC2">
              <w:rPr>
                <w:rFonts w:asciiTheme="majorHAnsi" w:hAnsiTheme="majorHAnsi"/>
              </w:rPr>
              <w:t xml:space="preserve">Les composantes pour les enfants comprennent les éléments suivants (Cohen et al., 2006) : </w:t>
            </w:r>
          </w:p>
          <w:p w14:paraId="39D3CE13" w14:textId="77777777" w:rsidR="004A2CA5" w:rsidRPr="001F3AC2" w:rsidRDefault="004A2CA5" w:rsidP="001F3AC2">
            <w:pPr>
              <w:autoSpaceDE w:val="0"/>
              <w:autoSpaceDN w:val="0"/>
              <w:adjustRightInd w:val="0"/>
              <w:spacing w:after="0" w:line="240" w:lineRule="auto"/>
              <w:jc w:val="both"/>
              <w:rPr>
                <w:rFonts w:asciiTheme="majorHAnsi" w:hAnsiTheme="majorHAnsi"/>
              </w:rPr>
            </w:pPr>
          </w:p>
          <w:p w14:paraId="0D95793C" w14:textId="77777777" w:rsidR="004A2CA5" w:rsidRPr="001F3AC2" w:rsidRDefault="004A2CA5" w:rsidP="004A2CA5">
            <w:pPr>
              <w:numPr>
                <w:ilvl w:val="0"/>
                <w:numId w:val="13"/>
              </w:numPr>
              <w:autoSpaceDE w:val="0"/>
              <w:autoSpaceDN w:val="0"/>
              <w:adjustRightInd w:val="0"/>
              <w:spacing w:after="0" w:line="240" w:lineRule="auto"/>
              <w:jc w:val="both"/>
              <w:rPr>
                <w:rFonts w:asciiTheme="majorHAnsi" w:hAnsiTheme="majorHAnsi"/>
              </w:rPr>
            </w:pPr>
            <w:r w:rsidRPr="001F3AC2">
              <w:rPr>
                <w:rFonts w:asciiTheme="majorHAnsi" w:hAnsiTheme="majorHAnsi"/>
              </w:rPr>
              <w:t>La description de l'exposition de l'enfant à l'hostilité et la violence de la famille.</w:t>
            </w:r>
          </w:p>
          <w:p w14:paraId="3A58AD77" w14:textId="77777777" w:rsidR="004A2CA5" w:rsidRPr="001F3AC2" w:rsidRDefault="004A2CA5" w:rsidP="008F4DB1">
            <w:pPr>
              <w:numPr>
                <w:ilvl w:val="0"/>
                <w:numId w:val="13"/>
              </w:numPr>
              <w:autoSpaceDE w:val="0"/>
              <w:autoSpaceDN w:val="0"/>
              <w:adjustRightInd w:val="0"/>
              <w:spacing w:after="0" w:line="240" w:lineRule="auto"/>
              <w:jc w:val="both"/>
              <w:rPr>
                <w:rFonts w:asciiTheme="majorHAnsi" w:hAnsiTheme="majorHAnsi"/>
              </w:rPr>
            </w:pPr>
            <w:r w:rsidRPr="001F3AC2">
              <w:rPr>
                <w:rFonts w:asciiTheme="majorHAnsi" w:hAnsiTheme="majorHAnsi"/>
              </w:rPr>
              <w:t xml:space="preserve">Le processus cognitif relié aux circonstances et aux séquelles. </w:t>
            </w:r>
          </w:p>
          <w:p w14:paraId="770390AF" w14:textId="77777777" w:rsidR="004A2CA5" w:rsidRPr="001F3AC2" w:rsidRDefault="004A2CA5" w:rsidP="001F3AC2">
            <w:pPr>
              <w:numPr>
                <w:ilvl w:val="0"/>
                <w:numId w:val="13"/>
              </w:numPr>
              <w:autoSpaceDE w:val="0"/>
              <w:autoSpaceDN w:val="0"/>
              <w:adjustRightInd w:val="0"/>
              <w:spacing w:after="0" w:line="240" w:lineRule="auto"/>
              <w:jc w:val="both"/>
              <w:rPr>
                <w:rFonts w:asciiTheme="majorHAnsi" w:hAnsiTheme="majorHAnsi"/>
              </w:rPr>
            </w:pPr>
            <w:r w:rsidRPr="001F3AC2">
              <w:rPr>
                <w:rFonts w:asciiTheme="majorHAnsi" w:hAnsiTheme="majorHAnsi"/>
              </w:rPr>
              <w:t>La modification des croyances soutenant l'agression, les distorsions et autres attributions à propos de l'incident.</w:t>
            </w:r>
          </w:p>
          <w:p w14:paraId="5ED27D56" w14:textId="77777777" w:rsidR="004A2CA5" w:rsidRPr="001F3AC2" w:rsidRDefault="004A2CA5" w:rsidP="001F3AC2">
            <w:pPr>
              <w:numPr>
                <w:ilvl w:val="0"/>
                <w:numId w:val="13"/>
              </w:numPr>
              <w:autoSpaceDE w:val="0"/>
              <w:autoSpaceDN w:val="0"/>
              <w:adjustRightInd w:val="0"/>
              <w:spacing w:after="0" w:line="240" w:lineRule="auto"/>
              <w:jc w:val="both"/>
              <w:rPr>
                <w:rFonts w:asciiTheme="majorHAnsi" w:hAnsiTheme="majorHAnsi"/>
              </w:rPr>
            </w:pPr>
            <w:r w:rsidRPr="001F3AC2">
              <w:rPr>
                <w:rFonts w:asciiTheme="majorHAnsi" w:hAnsiTheme="majorHAnsi"/>
              </w:rPr>
              <w:t>La psychoéducation sur les lois concernant la maltraitance et la sécurité des enfants et sur les réactions communes des enfants.</w:t>
            </w:r>
          </w:p>
          <w:p w14:paraId="4C1F3E82" w14:textId="77777777" w:rsidR="004A2CA5" w:rsidRPr="001F3AC2" w:rsidRDefault="004A2CA5" w:rsidP="001F3AC2">
            <w:pPr>
              <w:numPr>
                <w:ilvl w:val="0"/>
                <w:numId w:val="13"/>
              </w:numPr>
              <w:autoSpaceDE w:val="0"/>
              <w:autoSpaceDN w:val="0"/>
              <w:adjustRightInd w:val="0"/>
              <w:spacing w:after="0" w:line="240" w:lineRule="auto"/>
              <w:jc w:val="both"/>
              <w:rPr>
                <w:rFonts w:asciiTheme="majorHAnsi" w:hAnsiTheme="majorHAnsi"/>
              </w:rPr>
            </w:pPr>
            <w:r w:rsidRPr="001F3AC2">
              <w:rPr>
                <w:rFonts w:asciiTheme="majorHAnsi" w:hAnsiTheme="majorHAnsi"/>
              </w:rPr>
              <w:t>La régulation des émotions, la gestion du stress et le contrôle de la colère.</w:t>
            </w:r>
          </w:p>
          <w:p w14:paraId="65ADDB23" w14:textId="77777777" w:rsidR="004A2CA5" w:rsidRPr="001F3AC2" w:rsidRDefault="004A2CA5" w:rsidP="001F3AC2">
            <w:pPr>
              <w:numPr>
                <w:ilvl w:val="0"/>
                <w:numId w:val="13"/>
              </w:numPr>
              <w:autoSpaceDE w:val="0"/>
              <w:autoSpaceDN w:val="0"/>
              <w:adjustRightInd w:val="0"/>
              <w:spacing w:after="0" w:line="240" w:lineRule="auto"/>
              <w:jc w:val="both"/>
              <w:rPr>
                <w:rFonts w:asciiTheme="majorHAnsi" w:hAnsiTheme="majorHAnsi"/>
              </w:rPr>
            </w:pPr>
            <w:r w:rsidRPr="001F3AC2">
              <w:rPr>
                <w:rFonts w:asciiTheme="majorHAnsi" w:hAnsiTheme="majorHAnsi"/>
              </w:rPr>
              <w:t>La résolution des problèmes de tous les jours et l’entretien de discussions saines.</w:t>
            </w:r>
          </w:p>
          <w:p w14:paraId="59BCCCB8" w14:textId="77777777" w:rsidR="004A2CA5" w:rsidRPr="001F3AC2" w:rsidRDefault="004A2CA5" w:rsidP="001F3AC2">
            <w:pPr>
              <w:numPr>
                <w:ilvl w:val="0"/>
                <w:numId w:val="13"/>
              </w:numPr>
              <w:autoSpaceDE w:val="0"/>
              <w:autoSpaceDN w:val="0"/>
              <w:adjustRightInd w:val="0"/>
              <w:spacing w:after="0" w:line="240" w:lineRule="auto"/>
              <w:jc w:val="both"/>
              <w:rPr>
                <w:rFonts w:asciiTheme="majorHAnsi" w:hAnsiTheme="majorHAnsi"/>
              </w:rPr>
            </w:pPr>
            <w:r w:rsidRPr="001F3AC2">
              <w:rPr>
                <w:rFonts w:asciiTheme="majorHAnsi" w:hAnsiTheme="majorHAnsi"/>
              </w:rPr>
              <w:t>Le développement des compétences et d’un plan de soutien social.</w:t>
            </w:r>
          </w:p>
          <w:p w14:paraId="3B06841D" w14:textId="77777777" w:rsidR="004A2CA5" w:rsidRPr="001F3AC2" w:rsidRDefault="004A2CA5" w:rsidP="001F3AC2">
            <w:pPr>
              <w:spacing w:after="0" w:line="240" w:lineRule="auto"/>
              <w:jc w:val="both"/>
              <w:rPr>
                <w:rFonts w:asciiTheme="majorHAnsi" w:hAnsiTheme="majorHAnsi"/>
              </w:rPr>
            </w:pPr>
          </w:p>
          <w:p w14:paraId="04071B24" w14:textId="77777777" w:rsidR="004A2CA5" w:rsidRPr="001F3AC2" w:rsidRDefault="004A2CA5" w:rsidP="001F3AC2">
            <w:pPr>
              <w:autoSpaceDE w:val="0"/>
              <w:autoSpaceDN w:val="0"/>
              <w:adjustRightInd w:val="0"/>
              <w:spacing w:after="0" w:line="240" w:lineRule="auto"/>
              <w:jc w:val="both"/>
              <w:rPr>
                <w:rFonts w:asciiTheme="majorHAnsi" w:hAnsiTheme="majorHAnsi"/>
              </w:rPr>
            </w:pPr>
            <w:r w:rsidRPr="001F3AC2">
              <w:rPr>
                <w:rFonts w:asciiTheme="majorHAnsi" w:hAnsiTheme="majorHAnsi"/>
              </w:rPr>
              <w:t>Les interventions aident les enfants maltraités à comprendre leurs croyances et leurs distorsions concernant la violence à laquelle ils ont été exposés. Pour améliorer leurs compétences sociales, la capacité d’adaptation et les compétences sociales sont les cibles d’intervention chez les enfants victimes de violence physique (Weiner, 2010).</w:t>
            </w:r>
          </w:p>
          <w:p w14:paraId="1FA8D5F3" w14:textId="77777777" w:rsidR="004A2CA5" w:rsidRPr="001F3AC2" w:rsidRDefault="004A2CA5" w:rsidP="001F3AC2">
            <w:pPr>
              <w:spacing w:after="0" w:line="240" w:lineRule="auto"/>
              <w:jc w:val="both"/>
              <w:rPr>
                <w:rFonts w:asciiTheme="majorHAnsi" w:hAnsiTheme="majorHAnsi"/>
              </w:rPr>
            </w:pPr>
          </w:p>
          <w:p w14:paraId="2B2482A7" w14:textId="77777777" w:rsidR="004A2CA5" w:rsidRPr="001F3AC2" w:rsidRDefault="004A2CA5" w:rsidP="001F3AC2">
            <w:pPr>
              <w:autoSpaceDE w:val="0"/>
              <w:autoSpaceDN w:val="0"/>
              <w:adjustRightInd w:val="0"/>
              <w:spacing w:after="0" w:line="240" w:lineRule="auto"/>
              <w:jc w:val="both"/>
              <w:rPr>
                <w:rFonts w:asciiTheme="majorHAnsi" w:hAnsiTheme="majorHAnsi"/>
              </w:rPr>
            </w:pPr>
            <w:r w:rsidRPr="001F3AC2">
              <w:rPr>
                <w:rFonts w:asciiTheme="majorHAnsi" w:hAnsiTheme="majorHAnsi"/>
              </w:rPr>
              <w:t xml:space="preserve">Comme toutes les options de traitement, la TCCA a des limites. Bien qu’elle  contribue à l'amélioration des compétences parentales, la réduction de la discipline physique abusive et à l’amélioration des problèmes de comportement des enfants et des aptitudes sociales, il est </w:t>
            </w:r>
            <w:r w:rsidRPr="001F3AC2">
              <w:rPr>
                <w:rFonts w:asciiTheme="majorHAnsi" w:hAnsiTheme="majorHAnsi"/>
                <w:b/>
              </w:rPr>
              <w:t>déconseillé</w:t>
            </w:r>
            <w:r w:rsidRPr="001F3AC2">
              <w:rPr>
                <w:rFonts w:asciiTheme="majorHAnsi" w:hAnsiTheme="majorHAnsi"/>
              </w:rPr>
              <w:t xml:space="preserve"> pour les parents ou les enfants </w:t>
            </w:r>
            <w:r w:rsidRPr="001F3AC2">
              <w:rPr>
                <w:rFonts w:asciiTheme="majorHAnsi" w:hAnsiTheme="majorHAnsi"/>
                <w:b/>
              </w:rPr>
              <w:t>souffrant de troubles psychiatriques plus graves</w:t>
            </w:r>
            <w:r w:rsidRPr="001F3AC2">
              <w:rPr>
                <w:rFonts w:asciiTheme="majorHAnsi" w:hAnsiTheme="majorHAnsi"/>
              </w:rPr>
              <w:t xml:space="preserve"> ou chez qui  le fonctionnement intellectuel est limité (Kauffman Best Practices Project, 2004; Weiner, 2010).</w:t>
            </w:r>
          </w:p>
          <w:p w14:paraId="32B4FD10" w14:textId="77777777" w:rsidR="004A2CA5" w:rsidRPr="001F3AC2" w:rsidRDefault="004A2CA5" w:rsidP="001F3AC2">
            <w:pPr>
              <w:spacing w:after="0" w:line="240" w:lineRule="auto"/>
              <w:jc w:val="both"/>
              <w:rPr>
                <w:rFonts w:asciiTheme="majorHAnsi" w:hAnsiTheme="majorHAnsi"/>
              </w:rPr>
            </w:pPr>
          </w:p>
        </w:tc>
      </w:tr>
      <w:tr w:rsidR="004A2CA5" w:rsidRPr="0098119D" w14:paraId="3870E796" w14:textId="77777777" w:rsidTr="004A2CA5">
        <w:tc>
          <w:tcPr>
            <w:tcW w:w="1143" w:type="pct"/>
            <w:shd w:val="clear" w:color="auto" w:fill="auto"/>
          </w:tcPr>
          <w:p w14:paraId="617DC7E9" w14:textId="77777777" w:rsidR="004A2CA5" w:rsidRPr="001F3AC2" w:rsidRDefault="004A2CA5" w:rsidP="001F3AC2">
            <w:pPr>
              <w:spacing w:after="0" w:line="240" w:lineRule="auto"/>
              <w:rPr>
                <w:rFonts w:asciiTheme="majorHAnsi" w:hAnsiTheme="majorHAnsi"/>
              </w:rPr>
            </w:pPr>
          </w:p>
          <w:p w14:paraId="316B3074" w14:textId="77777777" w:rsidR="004A2CA5" w:rsidRPr="001F3AC2" w:rsidRDefault="004A2CA5" w:rsidP="004A2CA5">
            <w:pPr>
              <w:spacing w:after="0" w:line="240" w:lineRule="auto"/>
              <w:rPr>
                <w:rFonts w:asciiTheme="majorHAnsi" w:hAnsiTheme="majorHAnsi"/>
              </w:rPr>
            </w:pPr>
            <w:r w:rsidRPr="001F3AC2">
              <w:rPr>
                <w:rFonts w:asciiTheme="majorHAnsi" w:hAnsiTheme="majorHAnsi"/>
              </w:rPr>
              <w:t>La thérapie cognitive et comportementale pour parent et enfant (Parent Child Cognitive-Behavioral Therapy, (PC-CBT)</w:t>
            </w:r>
          </w:p>
          <w:p w14:paraId="782EA0D0" w14:textId="77777777" w:rsidR="004A2CA5" w:rsidRPr="001F3AC2" w:rsidRDefault="004A2CA5" w:rsidP="008F4DB1">
            <w:pPr>
              <w:spacing w:after="0" w:line="240" w:lineRule="auto"/>
              <w:rPr>
                <w:rFonts w:asciiTheme="majorHAnsi" w:hAnsiTheme="majorHAnsi"/>
              </w:rPr>
            </w:pPr>
          </w:p>
        </w:tc>
        <w:tc>
          <w:tcPr>
            <w:tcW w:w="3857" w:type="pct"/>
            <w:shd w:val="clear" w:color="auto" w:fill="auto"/>
          </w:tcPr>
          <w:p w14:paraId="2FDC4120" w14:textId="77777777" w:rsidR="004A2CA5" w:rsidRPr="001F3AC2" w:rsidRDefault="004A2CA5" w:rsidP="001F3AC2">
            <w:pPr>
              <w:autoSpaceDE w:val="0"/>
              <w:autoSpaceDN w:val="0"/>
              <w:adjustRightInd w:val="0"/>
              <w:spacing w:after="0" w:line="240" w:lineRule="auto"/>
              <w:jc w:val="both"/>
              <w:rPr>
                <w:rFonts w:asciiTheme="majorHAnsi" w:hAnsiTheme="majorHAnsi"/>
              </w:rPr>
            </w:pPr>
          </w:p>
          <w:p w14:paraId="2FBB4251" w14:textId="77777777" w:rsidR="004A2CA5" w:rsidRPr="001F3AC2" w:rsidRDefault="004A2CA5" w:rsidP="004A2CA5">
            <w:pPr>
              <w:autoSpaceDE w:val="0"/>
              <w:autoSpaceDN w:val="0"/>
              <w:adjustRightInd w:val="0"/>
              <w:spacing w:after="0" w:line="240" w:lineRule="auto"/>
              <w:jc w:val="both"/>
              <w:rPr>
                <w:rFonts w:asciiTheme="majorHAnsi" w:hAnsiTheme="majorHAnsi"/>
                <w:b/>
              </w:rPr>
            </w:pPr>
            <w:r w:rsidRPr="001F3AC2">
              <w:rPr>
                <w:rFonts w:asciiTheme="majorHAnsi" w:hAnsiTheme="majorHAnsi"/>
              </w:rPr>
              <w:t>La thérapie cognitive et comportementale pour parents et enfant (</w:t>
            </w:r>
            <w:r w:rsidRPr="001F3AC2">
              <w:rPr>
                <w:rFonts w:asciiTheme="majorHAnsi" w:hAnsiTheme="majorHAnsi"/>
                <w:i/>
              </w:rPr>
              <w:t>Parent Child Cognitive-Behavioral Therapy,</w:t>
            </w:r>
            <w:r w:rsidRPr="001F3AC2">
              <w:rPr>
                <w:rFonts w:asciiTheme="majorHAnsi" w:hAnsiTheme="majorHAnsi"/>
              </w:rPr>
              <w:t xml:space="preserve"> CPC-CBT) comprend des interventions avec les parents et les enfants dans des groupes parallèles et des interventions familiales (Kjellgren, Svedin et Nilson, 2013).</w:t>
            </w:r>
          </w:p>
          <w:p w14:paraId="3DEBE129" w14:textId="77777777" w:rsidR="004A2CA5" w:rsidRPr="001F3AC2" w:rsidRDefault="004A2CA5" w:rsidP="008F4DB1">
            <w:pPr>
              <w:autoSpaceDE w:val="0"/>
              <w:autoSpaceDN w:val="0"/>
              <w:adjustRightInd w:val="0"/>
              <w:spacing w:after="0" w:line="240" w:lineRule="auto"/>
              <w:ind w:firstLine="708"/>
              <w:jc w:val="both"/>
              <w:rPr>
                <w:rFonts w:asciiTheme="majorHAnsi" w:hAnsiTheme="majorHAnsi"/>
                <w:lang w:eastAsia="fr-CA"/>
              </w:rPr>
            </w:pPr>
          </w:p>
          <w:p w14:paraId="1D29C387" w14:textId="77777777" w:rsidR="004A2CA5" w:rsidRPr="001F3AC2" w:rsidRDefault="004A2CA5" w:rsidP="001F3AC2">
            <w:pPr>
              <w:spacing w:after="0" w:line="240" w:lineRule="auto"/>
              <w:jc w:val="both"/>
              <w:rPr>
                <w:rFonts w:asciiTheme="majorHAnsi" w:hAnsiTheme="majorHAnsi"/>
              </w:rPr>
            </w:pPr>
            <w:r w:rsidRPr="001F3AC2">
              <w:rPr>
                <w:rFonts w:asciiTheme="majorHAnsi" w:hAnsiTheme="majorHAnsi"/>
              </w:rPr>
              <w:t>Ces objectifs sont</w:t>
            </w:r>
            <w:r w:rsidRPr="001F3AC2">
              <w:rPr>
                <w:rFonts w:asciiTheme="majorHAnsi" w:hAnsiTheme="majorHAnsi"/>
                <w:b/>
              </w:rPr>
              <w:t xml:space="preserve"> </w:t>
            </w:r>
            <w:r w:rsidRPr="001F3AC2">
              <w:rPr>
                <w:rFonts w:asciiTheme="majorHAnsi" w:hAnsiTheme="majorHAnsi"/>
              </w:rPr>
              <w:t>(basé sur l’étude de Runyon, Deblinger, Ryan et Thakkar-Rolar 2004; dans Kjellgren et al., 2013) :</w:t>
            </w:r>
          </w:p>
          <w:p w14:paraId="663EDF84" w14:textId="77777777" w:rsidR="004A2CA5" w:rsidRPr="001F3AC2" w:rsidRDefault="004A2CA5" w:rsidP="001F3AC2">
            <w:pPr>
              <w:numPr>
                <w:ilvl w:val="0"/>
                <w:numId w:val="15"/>
              </w:numPr>
              <w:spacing w:after="0" w:line="240" w:lineRule="auto"/>
              <w:contextualSpacing/>
              <w:jc w:val="both"/>
              <w:rPr>
                <w:rFonts w:asciiTheme="majorHAnsi" w:hAnsiTheme="majorHAnsi"/>
                <w:lang w:val="fr-FR"/>
              </w:rPr>
            </w:pPr>
            <w:r w:rsidRPr="001F3AC2">
              <w:rPr>
                <w:rFonts w:asciiTheme="majorHAnsi" w:hAnsiTheme="majorHAnsi"/>
              </w:rPr>
              <w:t>diminuer la récurrence des situations de violence physique;</w:t>
            </w:r>
          </w:p>
          <w:p w14:paraId="1511C41D" w14:textId="77777777" w:rsidR="004A2CA5" w:rsidRPr="001F3AC2" w:rsidRDefault="004A2CA5" w:rsidP="001F3AC2">
            <w:pPr>
              <w:numPr>
                <w:ilvl w:val="0"/>
                <w:numId w:val="15"/>
              </w:numPr>
              <w:spacing w:after="0" w:line="240" w:lineRule="auto"/>
              <w:contextualSpacing/>
              <w:jc w:val="both"/>
              <w:rPr>
                <w:rFonts w:asciiTheme="majorHAnsi" w:hAnsiTheme="majorHAnsi"/>
              </w:rPr>
            </w:pPr>
            <w:r w:rsidRPr="001F3AC2">
              <w:rPr>
                <w:rFonts w:asciiTheme="majorHAnsi" w:hAnsiTheme="majorHAnsi"/>
                <w:lang w:val="fr-FR"/>
              </w:rPr>
              <w:t>aider les parents à corriger leurs attentes irréalistes et leurs interprétations erronées du comportement de leur enfant</w:t>
            </w:r>
            <w:r w:rsidRPr="001F3AC2">
              <w:rPr>
                <w:rFonts w:asciiTheme="majorHAnsi" w:hAnsiTheme="majorHAnsi"/>
              </w:rPr>
              <w:t>;</w:t>
            </w:r>
            <w:r w:rsidRPr="001F3AC2">
              <w:rPr>
                <w:rFonts w:asciiTheme="majorHAnsi" w:hAnsiTheme="majorHAnsi"/>
                <w:vanish/>
              </w:rPr>
              <w:t xml:space="preserve">Saisissez du texte ou l'adresse d'un site Web, ou </w:t>
            </w:r>
            <w:hyperlink r:id="rId13" w:history="1">
              <w:r w:rsidRPr="001F3AC2">
                <w:rPr>
                  <w:rStyle w:val="Lienhypertexte"/>
                  <w:rFonts w:asciiTheme="majorHAnsi" w:hAnsiTheme="majorHAnsi"/>
                  <w:vanish/>
                </w:rPr>
                <w:t>importez un document à traduire</w:t>
              </w:r>
            </w:hyperlink>
            <w:r w:rsidRPr="001F3AC2">
              <w:rPr>
                <w:rFonts w:asciiTheme="majorHAnsi" w:hAnsiTheme="majorHAnsi"/>
                <w:vanish/>
              </w:rPr>
              <w:t>.</w:t>
            </w:r>
          </w:p>
          <w:p w14:paraId="659D5B5C" w14:textId="77777777" w:rsidR="004A2CA5" w:rsidRPr="001F3AC2" w:rsidRDefault="008B0EE5" w:rsidP="001F3AC2">
            <w:pPr>
              <w:numPr>
                <w:ilvl w:val="0"/>
                <w:numId w:val="15"/>
              </w:numPr>
              <w:spacing w:after="0" w:line="240" w:lineRule="auto"/>
              <w:jc w:val="both"/>
              <w:rPr>
                <w:rFonts w:asciiTheme="majorHAnsi" w:hAnsiTheme="majorHAnsi"/>
                <w:vanish/>
              </w:rPr>
            </w:pPr>
            <w:hyperlink r:id="rId14" w:history="1">
              <w:r w:rsidR="004A2CA5" w:rsidRPr="001F3AC2">
                <w:rPr>
                  <w:rStyle w:val="Lienhypertexte"/>
                  <w:rFonts w:asciiTheme="majorHAnsi" w:hAnsiTheme="majorHAnsi"/>
                  <w:vanish/>
                </w:rPr>
                <w:t>Annuler</w:t>
              </w:r>
            </w:hyperlink>
          </w:p>
          <w:p w14:paraId="60C6B58E" w14:textId="77777777" w:rsidR="004A2CA5" w:rsidRPr="001F3AC2" w:rsidRDefault="004A2CA5" w:rsidP="001F3AC2">
            <w:pPr>
              <w:numPr>
                <w:ilvl w:val="0"/>
                <w:numId w:val="15"/>
              </w:numPr>
              <w:spacing w:after="0" w:line="240" w:lineRule="auto"/>
              <w:jc w:val="both"/>
              <w:rPr>
                <w:rFonts w:asciiTheme="majorHAnsi" w:hAnsiTheme="majorHAnsi"/>
                <w:vanish/>
              </w:rPr>
            </w:pPr>
            <w:r w:rsidRPr="001F3AC2">
              <w:rPr>
                <w:rFonts w:asciiTheme="majorHAnsi" w:hAnsiTheme="majorHAnsi"/>
                <w:vanish/>
              </w:rPr>
              <w:t xml:space="preserve">Traduction de </w:t>
            </w:r>
            <w:hyperlink r:id="rId15" w:history="1">
              <w:r w:rsidRPr="001F3AC2">
                <w:rPr>
                  <w:rStyle w:val="Lienhypertexte"/>
                  <w:rFonts w:asciiTheme="majorHAnsi" w:hAnsiTheme="majorHAnsi"/>
                  <w:vanish/>
                </w:rPr>
                <w:t xml:space="preserve">to assist parents in </w:t>
              </w:r>
              <w:r w:rsidRPr="001F3AC2">
                <w:rPr>
                  <w:rStyle w:val="Lienhypertexte"/>
                  <w:rFonts w:asciiTheme="majorHAnsi" w:hAnsiTheme="majorHAnsi"/>
                  <w:b/>
                  <w:bCs/>
                  <w:i/>
                  <w:iCs/>
                  <w:vanish/>
                </w:rPr>
                <w:t>creating</w:t>
              </w:r>
              <w:r w:rsidRPr="001F3AC2">
                <w:rPr>
                  <w:rStyle w:val="Lienhypertexte"/>
                  <w:rFonts w:asciiTheme="majorHAnsi" w:hAnsiTheme="majorHAnsi"/>
                  <w:vanish/>
                </w:rPr>
                <w:t xml:space="preserve"> unrealistic expectations and misinterpretations of the child’s behaviour</w:t>
              </w:r>
            </w:hyperlink>
          </w:p>
          <w:p w14:paraId="42300052" w14:textId="77777777" w:rsidR="004A2CA5" w:rsidRPr="001F3AC2" w:rsidRDefault="004A2CA5" w:rsidP="001F3AC2">
            <w:pPr>
              <w:numPr>
                <w:ilvl w:val="0"/>
                <w:numId w:val="15"/>
              </w:numPr>
              <w:spacing w:after="0" w:line="240" w:lineRule="auto"/>
              <w:jc w:val="both"/>
              <w:rPr>
                <w:rFonts w:asciiTheme="majorHAnsi" w:hAnsiTheme="majorHAnsi"/>
                <w:vanish/>
              </w:rPr>
            </w:pPr>
            <w:r w:rsidRPr="001F3AC2">
              <w:rPr>
                <w:rFonts w:asciiTheme="majorHAnsi" w:hAnsiTheme="majorHAnsi"/>
                <w:vanish/>
              </w:rPr>
              <w:t xml:space="preserve">Essayez avec l'orthographe </w:t>
            </w:r>
            <w:hyperlink r:id="rId16" w:history="1">
              <w:r w:rsidRPr="001F3AC2">
                <w:rPr>
                  <w:rStyle w:val="Lienhypertexte"/>
                  <w:rFonts w:asciiTheme="majorHAnsi" w:hAnsiTheme="majorHAnsi"/>
                  <w:vanish/>
                </w:rPr>
                <w:t>to assist parents in correcting unrealistic expectations and misinterpretations of the child’s behaviour</w:t>
              </w:r>
            </w:hyperlink>
          </w:p>
          <w:p w14:paraId="46892DAB" w14:textId="77777777" w:rsidR="004A2CA5" w:rsidRPr="001F3AC2" w:rsidRDefault="004A2CA5" w:rsidP="001F3AC2">
            <w:pPr>
              <w:numPr>
                <w:ilvl w:val="0"/>
                <w:numId w:val="15"/>
              </w:numPr>
              <w:spacing w:after="0" w:line="240" w:lineRule="auto"/>
              <w:jc w:val="both"/>
              <w:rPr>
                <w:rFonts w:asciiTheme="majorHAnsi" w:hAnsiTheme="majorHAnsi"/>
              </w:rPr>
            </w:pPr>
            <w:r w:rsidRPr="001F3AC2">
              <w:rPr>
                <w:rFonts w:asciiTheme="majorHAnsi" w:hAnsiTheme="majorHAnsi"/>
                <w:lang w:val="fr-FR"/>
              </w:rPr>
              <w:t>accroitre la capacité des parents à gérer leur colère et à utiliser des compétences de gestion non violente ;</w:t>
            </w:r>
          </w:p>
          <w:p w14:paraId="17A9D7D5" w14:textId="77777777" w:rsidR="004A2CA5" w:rsidRPr="001F3AC2" w:rsidRDefault="004A2CA5" w:rsidP="001F3AC2">
            <w:pPr>
              <w:numPr>
                <w:ilvl w:val="0"/>
                <w:numId w:val="15"/>
              </w:numPr>
              <w:spacing w:after="0" w:line="240" w:lineRule="auto"/>
              <w:contextualSpacing/>
              <w:jc w:val="both"/>
              <w:rPr>
                <w:rFonts w:asciiTheme="majorHAnsi" w:hAnsiTheme="majorHAnsi"/>
              </w:rPr>
            </w:pPr>
            <w:r w:rsidRPr="001F3AC2">
              <w:rPr>
                <w:rFonts w:asciiTheme="majorHAnsi" w:hAnsiTheme="majorHAnsi"/>
              </w:rPr>
              <w:t>augmenter les interactions positives entre le parent et l’enfant;</w:t>
            </w:r>
          </w:p>
          <w:p w14:paraId="69C9D0A1" w14:textId="77777777" w:rsidR="004A2CA5" w:rsidRPr="001F3AC2" w:rsidRDefault="004A2CA5" w:rsidP="001F3AC2">
            <w:pPr>
              <w:numPr>
                <w:ilvl w:val="0"/>
                <w:numId w:val="15"/>
              </w:numPr>
              <w:spacing w:after="0" w:line="240" w:lineRule="auto"/>
              <w:contextualSpacing/>
              <w:jc w:val="both"/>
              <w:rPr>
                <w:rFonts w:asciiTheme="majorHAnsi" w:hAnsiTheme="majorHAnsi"/>
              </w:rPr>
            </w:pPr>
            <w:r w:rsidRPr="001F3AC2">
              <w:rPr>
                <w:rFonts w:asciiTheme="majorHAnsi" w:hAnsiTheme="majorHAnsi"/>
              </w:rPr>
              <w:t>améliorer l'aspect émotionnel global de l'enfant.</w:t>
            </w:r>
          </w:p>
          <w:p w14:paraId="7E55B0E9" w14:textId="77777777" w:rsidR="004A2CA5" w:rsidRPr="001F3AC2" w:rsidRDefault="004A2CA5" w:rsidP="001F3AC2">
            <w:pPr>
              <w:autoSpaceDE w:val="0"/>
              <w:autoSpaceDN w:val="0"/>
              <w:adjustRightInd w:val="0"/>
              <w:spacing w:after="0" w:line="240" w:lineRule="auto"/>
              <w:jc w:val="both"/>
              <w:rPr>
                <w:rFonts w:asciiTheme="majorHAnsi" w:hAnsiTheme="majorHAnsi"/>
              </w:rPr>
            </w:pPr>
          </w:p>
        </w:tc>
      </w:tr>
    </w:tbl>
    <w:p w14:paraId="5E713298" w14:textId="77777777" w:rsidR="004A2CA5" w:rsidRPr="0098119D" w:rsidRDefault="004A2CA5" w:rsidP="004A2CA5">
      <w:pPr>
        <w:spacing w:before="60" w:after="80"/>
        <w:rPr>
          <w:rFonts w:eastAsia="MS Gothic"/>
          <w:b/>
          <w:bCs/>
          <w:iCs/>
          <w:smallCaps/>
        </w:rPr>
      </w:pPr>
    </w:p>
    <w:p w14:paraId="37AEC789" w14:textId="77777777" w:rsidR="004A2CA5" w:rsidRPr="0098119D" w:rsidRDefault="004A2CA5" w:rsidP="004A2CA5">
      <w:pPr>
        <w:tabs>
          <w:tab w:val="left" w:pos="3165"/>
        </w:tabs>
        <w:spacing w:before="60" w:after="80"/>
        <w:rPr>
          <w:rFonts w:eastAsia="MS Gothic"/>
          <w:b/>
          <w:bCs/>
          <w:iCs/>
          <w:smallCaps/>
        </w:rPr>
      </w:pPr>
    </w:p>
    <w:p w14:paraId="4729B633" w14:textId="77777777" w:rsidR="004A2CA5" w:rsidRDefault="004A2CA5" w:rsidP="004A2CA5">
      <w:r>
        <w:br w:type="page"/>
      </w:r>
    </w:p>
    <w:p w14:paraId="21E62918" w14:textId="728DA106" w:rsidR="008A6845" w:rsidRDefault="00A7493C" w:rsidP="009C5406">
      <w:pPr>
        <w:spacing w:after="120"/>
        <w:rPr>
          <w:rFonts w:asciiTheme="majorHAnsi" w:hAnsiTheme="majorHAnsi"/>
          <w:b/>
          <w:lang w:val="en-CA"/>
        </w:rPr>
      </w:pPr>
      <w:r w:rsidRPr="009C5406">
        <w:rPr>
          <w:rFonts w:asciiTheme="majorHAnsi" w:hAnsiTheme="majorHAnsi"/>
          <w:b/>
          <w:lang w:val="en-CA"/>
        </w:rPr>
        <w:t xml:space="preserve">Références </w:t>
      </w:r>
    </w:p>
    <w:p w14:paraId="63EAE403" w14:textId="77777777" w:rsidR="00AD225E" w:rsidRDefault="00AD225E" w:rsidP="00403FF1">
      <w:pPr>
        <w:spacing w:after="120"/>
        <w:ind w:left="141"/>
        <w:rPr>
          <w:rFonts w:asciiTheme="majorHAnsi" w:hAnsiTheme="majorHAnsi" w:cs="Times New Roman"/>
          <w:noProof/>
          <w:lang w:val="en-CA"/>
        </w:rPr>
      </w:pPr>
    </w:p>
    <w:p w14:paraId="453A33D0" w14:textId="64E27B8A" w:rsidR="00AD225E" w:rsidRDefault="00AD225E" w:rsidP="009C5406">
      <w:pPr>
        <w:spacing w:after="120"/>
        <w:ind w:left="567" w:hanging="426"/>
        <w:rPr>
          <w:rFonts w:asciiTheme="majorHAnsi" w:hAnsiTheme="majorHAnsi" w:cs="Times New Roman"/>
          <w:noProof/>
          <w:lang w:val="en-CA"/>
        </w:rPr>
      </w:pPr>
      <w:r>
        <w:rPr>
          <w:rFonts w:asciiTheme="majorHAnsi" w:hAnsiTheme="majorHAnsi"/>
        </w:rPr>
        <w:t>Aislinnand, Scanlon (2015) The Economic conditions of child physical abuse : A call for a National Research, Policy and Practice Agenda. Families in soociety, 96(1), 59-66.</w:t>
      </w:r>
    </w:p>
    <w:p w14:paraId="40EEC1B0" w14:textId="6B88C84F" w:rsidR="004E4FAA" w:rsidRPr="009C5406" w:rsidRDefault="00A7493C" w:rsidP="009C5406">
      <w:pPr>
        <w:spacing w:after="120"/>
        <w:ind w:left="567" w:hanging="426"/>
        <w:rPr>
          <w:rFonts w:asciiTheme="majorHAnsi" w:hAnsiTheme="majorHAnsi" w:cs="Times New Roman"/>
          <w:lang w:val="en-US"/>
        </w:rPr>
      </w:pPr>
      <w:r w:rsidRPr="009C5406">
        <w:rPr>
          <w:rFonts w:asciiTheme="majorHAnsi" w:hAnsiTheme="majorHAnsi" w:cs="Times New Roman"/>
          <w:noProof/>
          <w:lang w:val="en-CA"/>
        </w:rPr>
        <w:t>Annerbäck, E.-M., Svedin, C.</w:t>
      </w:r>
      <w:r w:rsidR="00036D6B" w:rsidRPr="009C5406">
        <w:rPr>
          <w:rFonts w:asciiTheme="majorHAnsi" w:hAnsiTheme="majorHAnsi" w:cs="Times New Roman"/>
          <w:noProof/>
          <w:lang w:val="en-CA"/>
        </w:rPr>
        <w:t xml:space="preserve"> </w:t>
      </w:r>
      <w:r w:rsidRPr="009C5406">
        <w:rPr>
          <w:rFonts w:asciiTheme="majorHAnsi" w:hAnsiTheme="majorHAnsi" w:cs="Times New Roman"/>
          <w:noProof/>
          <w:lang w:val="en-CA"/>
        </w:rPr>
        <w:t>G.</w:t>
      </w:r>
      <w:r w:rsidR="004759C7" w:rsidRPr="009C5406">
        <w:rPr>
          <w:rFonts w:asciiTheme="majorHAnsi" w:hAnsiTheme="majorHAnsi" w:cs="Times New Roman"/>
          <w:noProof/>
          <w:lang w:val="en-CA"/>
        </w:rPr>
        <w:t>,</w:t>
      </w:r>
      <w:r w:rsidRPr="009C5406">
        <w:rPr>
          <w:rFonts w:asciiTheme="majorHAnsi" w:hAnsiTheme="majorHAnsi" w:cs="Times New Roman"/>
          <w:noProof/>
          <w:lang w:val="en-CA"/>
        </w:rPr>
        <w:t xml:space="preserve"> &amp; Gustafsson, P. A. (2010). </w:t>
      </w:r>
      <w:r w:rsidR="004E4FAA" w:rsidRPr="009C5406">
        <w:rPr>
          <w:rFonts w:asciiTheme="majorHAnsi" w:hAnsiTheme="majorHAnsi" w:cs="Times New Roman"/>
          <w:noProof/>
          <w:lang w:val="en-US"/>
        </w:rPr>
        <w:t xml:space="preserve">Characteristic features of severe child physical abuse—A multi-informant approach. </w:t>
      </w:r>
      <w:r w:rsidR="004E4FAA" w:rsidRPr="009C5406">
        <w:rPr>
          <w:rFonts w:asciiTheme="majorHAnsi" w:hAnsiTheme="majorHAnsi" w:cs="Times New Roman"/>
          <w:i/>
          <w:noProof/>
          <w:lang w:val="en-US"/>
        </w:rPr>
        <w:t>Journal of Family Violence</w:t>
      </w:r>
      <w:r w:rsidR="004E4FAA" w:rsidRPr="009C5406">
        <w:rPr>
          <w:rFonts w:asciiTheme="majorHAnsi" w:hAnsiTheme="majorHAnsi" w:cs="Times New Roman"/>
          <w:noProof/>
          <w:lang w:val="en-US"/>
        </w:rPr>
        <w:t xml:space="preserve">, </w:t>
      </w:r>
      <w:r w:rsidR="004E4FAA" w:rsidRPr="009C5406">
        <w:rPr>
          <w:rFonts w:asciiTheme="majorHAnsi" w:hAnsiTheme="majorHAnsi" w:cs="Times New Roman"/>
          <w:i/>
          <w:noProof/>
          <w:lang w:val="en-US"/>
        </w:rPr>
        <w:t>25</w:t>
      </w:r>
      <w:r w:rsidR="004E4FAA" w:rsidRPr="009C5406">
        <w:rPr>
          <w:rFonts w:asciiTheme="majorHAnsi" w:hAnsiTheme="majorHAnsi" w:cs="Times New Roman"/>
          <w:noProof/>
          <w:lang w:val="en-US"/>
        </w:rPr>
        <w:t>(2), 165-172.</w:t>
      </w:r>
      <w:r w:rsidR="00036D6B" w:rsidRPr="009C5406">
        <w:rPr>
          <w:rFonts w:asciiTheme="majorHAnsi" w:hAnsiTheme="majorHAnsi" w:cs="Times New Roman"/>
          <w:noProof/>
          <w:lang w:val="en-US"/>
        </w:rPr>
        <w:t xml:space="preserve"> </w:t>
      </w:r>
    </w:p>
    <w:p w14:paraId="228966E3" w14:textId="4470BC64" w:rsidR="004E4FAA" w:rsidRPr="009C5406" w:rsidRDefault="004E4FAA" w:rsidP="009C5406">
      <w:pPr>
        <w:autoSpaceDE w:val="0"/>
        <w:autoSpaceDN w:val="0"/>
        <w:adjustRightInd w:val="0"/>
        <w:spacing w:after="120" w:line="240" w:lineRule="auto"/>
        <w:ind w:left="567" w:hanging="425"/>
        <w:rPr>
          <w:rFonts w:asciiTheme="majorHAnsi" w:hAnsiTheme="majorHAnsi" w:cs="Arial"/>
          <w:shd w:val="clear" w:color="auto" w:fill="FFFFFF"/>
        </w:rPr>
      </w:pPr>
      <w:r w:rsidRPr="009C5406">
        <w:rPr>
          <w:rFonts w:asciiTheme="majorHAnsi" w:hAnsiTheme="majorHAnsi" w:cs="Times New Roman"/>
          <w:noProof/>
          <w:lang w:val="en-US"/>
        </w:rPr>
        <w:t>Annerbäck, E.</w:t>
      </w:r>
      <w:r w:rsidR="007E2371" w:rsidRPr="009C5406">
        <w:rPr>
          <w:rFonts w:asciiTheme="majorHAnsi" w:hAnsiTheme="majorHAnsi" w:cs="Times New Roman"/>
          <w:noProof/>
          <w:lang w:val="en-US"/>
        </w:rPr>
        <w:t>-M., Wingren, G., Svedin, C. G.</w:t>
      </w:r>
      <w:r w:rsidR="004759C7" w:rsidRPr="009C5406">
        <w:rPr>
          <w:rFonts w:asciiTheme="majorHAnsi" w:hAnsiTheme="majorHAnsi" w:cs="Times New Roman"/>
          <w:noProof/>
          <w:lang w:val="en-US"/>
        </w:rPr>
        <w:t>,</w:t>
      </w:r>
      <w:r w:rsidRPr="009C5406">
        <w:rPr>
          <w:rFonts w:asciiTheme="majorHAnsi" w:hAnsiTheme="majorHAnsi" w:cs="Times New Roman"/>
          <w:noProof/>
          <w:lang w:val="en-US"/>
        </w:rPr>
        <w:t xml:space="preserve"> &amp; Gustafsson, P.</w:t>
      </w:r>
      <w:r w:rsidR="00036D6B" w:rsidRPr="009C5406">
        <w:rPr>
          <w:rFonts w:asciiTheme="majorHAnsi" w:hAnsiTheme="majorHAnsi" w:cs="Times New Roman"/>
          <w:noProof/>
          <w:lang w:val="en-US"/>
        </w:rPr>
        <w:t xml:space="preserve"> </w:t>
      </w:r>
      <w:r w:rsidRPr="009C5406">
        <w:rPr>
          <w:rFonts w:asciiTheme="majorHAnsi" w:hAnsiTheme="majorHAnsi" w:cs="Times New Roman"/>
          <w:noProof/>
          <w:lang w:val="en-US"/>
        </w:rPr>
        <w:t>A. (2010). Prevalence and characteristics of child physical abuse in Sweden—Findings from a population-based youth survey.</w:t>
      </w:r>
      <w:r w:rsidRPr="009C5406">
        <w:rPr>
          <w:rFonts w:asciiTheme="majorHAnsi" w:hAnsiTheme="majorHAnsi"/>
          <w:lang w:val="en-US"/>
        </w:rPr>
        <w:t xml:space="preserve"> </w:t>
      </w:r>
      <w:r w:rsidR="00A7493C" w:rsidRPr="009C5406">
        <w:rPr>
          <w:rFonts w:asciiTheme="majorHAnsi" w:hAnsiTheme="majorHAnsi" w:cs="Times New Roman"/>
          <w:i/>
          <w:noProof/>
        </w:rPr>
        <w:t>Acta Paediatrica, 99</w:t>
      </w:r>
      <w:r w:rsidR="00A7493C" w:rsidRPr="009C5406">
        <w:rPr>
          <w:rFonts w:asciiTheme="majorHAnsi" w:hAnsiTheme="majorHAnsi" w:cs="Times New Roman"/>
          <w:noProof/>
        </w:rPr>
        <w:t xml:space="preserve">(8), 1229-1236. </w:t>
      </w:r>
    </w:p>
    <w:p w14:paraId="0C3CE62A" w14:textId="33F818E1" w:rsidR="00C55F55" w:rsidRPr="009C5406" w:rsidRDefault="00270EF0" w:rsidP="009C5406">
      <w:pPr>
        <w:autoSpaceDE w:val="0"/>
        <w:autoSpaceDN w:val="0"/>
        <w:adjustRightInd w:val="0"/>
        <w:spacing w:after="120" w:line="240" w:lineRule="auto"/>
        <w:ind w:left="567" w:hanging="426"/>
        <w:rPr>
          <w:rFonts w:asciiTheme="majorHAnsi" w:hAnsiTheme="majorHAnsi" w:cs="Times New Roman"/>
          <w:noProof/>
          <w:lang w:val="en-US"/>
        </w:rPr>
      </w:pPr>
      <w:r w:rsidRPr="009C5406">
        <w:rPr>
          <w:rFonts w:asciiTheme="majorHAnsi" w:hAnsiTheme="majorHAnsi" w:cs="Times New Roman"/>
          <w:noProof/>
          <w:lang w:val="en-US"/>
        </w:rPr>
        <w:t xml:space="preserve">Annerbäck, E.-M., </w:t>
      </w:r>
      <w:r w:rsidR="00C55F55" w:rsidRPr="009C5406">
        <w:rPr>
          <w:rFonts w:asciiTheme="majorHAnsi" w:hAnsiTheme="majorHAnsi"/>
        </w:rPr>
        <w:t xml:space="preserve">Sahlqvist, L., Svedin, C. G., Wingren, G., &amp; Gustafsson, P. A. (2012). Child physical abuse and concurrence of other types of child abuse in Sweden—Associations with health and risk behaviors. </w:t>
      </w:r>
      <w:r w:rsidR="00C55F55" w:rsidRPr="009C5406">
        <w:rPr>
          <w:rFonts w:asciiTheme="majorHAnsi" w:hAnsiTheme="majorHAnsi" w:cs="Times New Roman"/>
          <w:i/>
          <w:noProof/>
          <w:lang w:val="en-US"/>
        </w:rPr>
        <w:t>Child Abuse &amp; Neglect, 36</w:t>
      </w:r>
      <w:r w:rsidR="00C55F55" w:rsidRPr="009C5406">
        <w:rPr>
          <w:rFonts w:asciiTheme="majorHAnsi" w:hAnsiTheme="majorHAnsi" w:cs="Times New Roman"/>
          <w:noProof/>
          <w:lang w:val="en-US"/>
        </w:rPr>
        <w:t>,</w:t>
      </w:r>
      <w:r w:rsidR="00C55F55" w:rsidRPr="009C5406">
        <w:rPr>
          <w:rFonts w:asciiTheme="majorHAnsi" w:hAnsiTheme="majorHAnsi" w:cs="Times New Roman"/>
          <w:i/>
          <w:noProof/>
          <w:lang w:val="en-US"/>
        </w:rPr>
        <w:t xml:space="preserve"> </w:t>
      </w:r>
      <w:r w:rsidR="00C55F55" w:rsidRPr="009C5406">
        <w:rPr>
          <w:rFonts w:asciiTheme="majorHAnsi" w:hAnsiTheme="majorHAnsi" w:cs="Times New Roman"/>
          <w:noProof/>
          <w:lang w:val="en-US"/>
        </w:rPr>
        <w:t xml:space="preserve">585-595. </w:t>
      </w:r>
    </w:p>
    <w:p w14:paraId="035ACF54" w14:textId="4FDF2D54" w:rsidR="008F4DB1" w:rsidRPr="009C5406" w:rsidRDefault="00A7493C" w:rsidP="009C5406">
      <w:pPr>
        <w:autoSpaceDE w:val="0"/>
        <w:autoSpaceDN w:val="0"/>
        <w:adjustRightInd w:val="0"/>
        <w:spacing w:after="120" w:line="240" w:lineRule="auto"/>
        <w:ind w:left="567" w:hanging="426"/>
        <w:rPr>
          <w:rFonts w:asciiTheme="majorHAnsi" w:hAnsiTheme="majorHAnsi" w:cs="Times New Roman"/>
          <w:noProof/>
        </w:rPr>
      </w:pPr>
      <w:r w:rsidRPr="009C5406">
        <w:rPr>
          <w:rFonts w:asciiTheme="majorHAnsi" w:hAnsiTheme="majorHAnsi" w:cs="Times New Roman"/>
          <w:noProof/>
        </w:rPr>
        <w:t>Association des centre</w:t>
      </w:r>
      <w:r w:rsidR="00664F97" w:rsidRPr="009C5406">
        <w:rPr>
          <w:rFonts w:asciiTheme="majorHAnsi" w:hAnsiTheme="majorHAnsi" w:cs="Times New Roman"/>
          <w:noProof/>
        </w:rPr>
        <w:t>s</w:t>
      </w:r>
      <w:r w:rsidRPr="009C5406">
        <w:rPr>
          <w:rFonts w:asciiTheme="majorHAnsi" w:hAnsiTheme="majorHAnsi" w:cs="Times New Roman"/>
          <w:noProof/>
        </w:rPr>
        <w:t xml:space="preserve"> jeunesse du Québec</w:t>
      </w:r>
      <w:r w:rsidR="00664F97" w:rsidRPr="009C5406">
        <w:rPr>
          <w:rFonts w:asciiTheme="majorHAnsi" w:hAnsiTheme="majorHAnsi" w:cs="Times New Roman"/>
          <w:noProof/>
        </w:rPr>
        <w:t xml:space="preserve"> (2014).</w:t>
      </w:r>
      <w:r w:rsidR="00C1693E" w:rsidRPr="009C5406">
        <w:rPr>
          <w:rFonts w:asciiTheme="majorHAnsi" w:hAnsiTheme="majorHAnsi" w:cs="Times New Roman"/>
          <w:noProof/>
        </w:rPr>
        <w:t xml:space="preserve"> </w:t>
      </w:r>
      <w:r w:rsidRPr="009C5406">
        <w:rPr>
          <w:rFonts w:asciiTheme="majorHAnsi" w:hAnsiTheme="majorHAnsi" w:cs="Times New Roman"/>
          <w:i/>
          <w:noProof/>
        </w:rPr>
        <w:t>Avec l’énergie du premier jour: Bilan des directeurs de la protection de la jeunesse / directeurs provinciaux 2014</w:t>
      </w:r>
      <w:r w:rsidR="00C1693E" w:rsidRPr="009C5406">
        <w:rPr>
          <w:rFonts w:asciiTheme="majorHAnsi" w:hAnsiTheme="majorHAnsi" w:cs="Times New Roman"/>
          <w:noProof/>
        </w:rPr>
        <w:t xml:space="preserve">. Répéré à </w:t>
      </w:r>
      <w:hyperlink r:id="rId17" w:history="1">
        <w:r w:rsidR="008F4DB1" w:rsidRPr="004D7414">
          <w:rPr>
            <w:rStyle w:val="Lienhypertexte"/>
            <w:rFonts w:asciiTheme="majorHAnsi" w:hAnsiTheme="majorHAnsi" w:cs="Times New Roman"/>
            <w:noProof/>
          </w:rPr>
          <w:t>http://www.acjq.qc.ca/public/a14178bc-45b5-4a12-b27e-38017be2da39/mes_documents/bilans/acj1402_bilan_2014_rev2.pdf</w:t>
        </w:r>
      </w:hyperlink>
    </w:p>
    <w:p w14:paraId="78D0B40E" w14:textId="77777777" w:rsidR="008F4DB1" w:rsidRDefault="004A2CA5" w:rsidP="001F3AC2">
      <w:pPr>
        <w:autoSpaceDE w:val="0"/>
        <w:autoSpaceDN w:val="0"/>
        <w:adjustRightInd w:val="0"/>
        <w:spacing w:after="120" w:line="240" w:lineRule="auto"/>
        <w:ind w:left="567" w:hanging="426"/>
        <w:rPr>
          <w:b/>
          <w:lang w:val="en-US"/>
        </w:rPr>
      </w:pPr>
      <w:r w:rsidRPr="0019274E">
        <w:rPr>
          <w:rFonts w:ascii="Times New Roman" w:hAnsi="Times New Roman"/>
          <w:noProof/>
          <w:lang w:val="en-US"/>
        </w:rPr>
        <w:t xml:space="preserve">Barlow, J., Johnston, I., Kendrick, D., Polnay, L. et Stewart-Brown, S. (2006). Individual and group-based parenting programmes for the treatment of physical child abuse and neglect. </w:t>
      </w:r>
      <w:r w:rsidRPr="0019274E">
        <w:rPr>
          <w:rFonts w:cs="AGaramond-Italic"/>
          <w:i/>
          <w:iCs/>
          <w:lang w:val="en-US" w:eastAsia="fr-CA"/>
        </w:rPr>
        <w:t xml:space="preserve">Cochrane </w:t>
      </w:r>
      <w:r>
        <w:rPr>
          <w:rFonts w:cs="AGaramond-Italic"/>
          <w:i/>
          <w:iCs/>
          <w:lang w:val="en-US" w:eastAsia="fr-CA"/>
        </w:rPr>
        <w:t>Database of  Systematic Reviews.</w:t>
      </w:r>
    </w:p>
    <w:p w14:paraId="339E907A" w14:textId="799882E8" w:rsidR="004A2CA5" w:rsidRPr="001F3AC2" w:rsidRDefault="004A2CA5" w:rsidP="001F3AC2">
      <w:pPr>
        <w:autoSpaceDE w:val="0"/>
        <w:autoSpaceDN w:val="0"/>
        <w:adjustRightInd w:val="0"/>
        <w:spacing w:after="120" w:line="240" w:lineRule="auto"/>
        <w:ind w:left="567" w:hanging="426"/>
        <w:rPr>
          <w:b/>
          <w:lang w:val="en-US"/>
        </w:rPr>
      </w:pPr>
      <w:r w:rsidRPr="0019274E">
        <w:rPr>
          <w:bCs/>
          <w:lang w:val="en-US"/>
        </w:rPr>
        <w:t>Benarous</w:t>
      </w:r>
      <w:r w:rsidRPr="0019274E">
        <w:rPr>
          <w:rFonts w:eastAsia="MDBDO E+ MTSYB"/>
          <w:bCs/>
          <w:lang w:val="en-US"/>
        </w:rPr>
        <w:t xml:space="preserve">, X., Consoli, A., Raffin, M.,  Cohen, D., (2014). </w:t>
      </w:r>
      <w:r w:rsidRPr="0019274E">
        <w:rPr>
          <w:bCs/>
        </w:rPr>
        <w:t xml:space="preserve">Abus, maltraitance et négligence : (2) prévention et principes de prise en </w:t>
      </w:r>
      <w:r w:rsidRPr="0019274E">
        <w:rPr>
          <w:bCs/>
          <w:i/>
        </w:rPr>
        <w:t xml:space="preserve">charge </w:t>
      </w:r>
      <w:r w:rsidRPr="0019274E">
        <w:rPr>
          <w:i/>
        </w:rPr>
        <w:t xml:space="preserve">Neuropsychiatrie de l’enfance et de l’adolescence </w:t>
      </w:r>
      <w:r w:rsidRPr="0019274E">
        <w:rPr>
          <w:bCs/>
          <w:i/>
        </w:rPr>
        <w:t>62</w:t>
      </w:r>
      <w:r w:rsidRPr="0019274E">
        <w:t>, 313—325</w:t>
      </w:r>
    </w:p>
    <w:p w14:paraId="6DC3C114" w14:textId="45DCC26A" w:rsidR="004E4FAA" w:rsidRPr="009C5406" w:rsidRDefault="00A7493C" w:rsidP="009C5406">
      <w:pPr>
        <w:pStyle w:val="Titre4"/>
        <w:shd w:val="clear" w:color="auto" w:fill="FFFFFF"/>
        <w:spacing w:before="0" w:beforeAutospacing="0" w:after="120" w:afterAutospacing="0"/>
        <w:ind w:left="567" w:hanging="425"/>
        <w:rPr>
          <w:rFonts w:asciiTheme="majorHAnsi" w:hAnsiTheme="majorHAnsi"/>
          <w:b w:val="0"/>
          <w:noProof/>
          <w:sz w:val="22"/>
          <w:szCs w:val="22"/>
          <w:lang w:val="en-US"/>
        </w:rPr>
      </w:pPr>
      <w:r w:rsidRPr="009C5406">
        <w:rPr>
          <w:rFonts w:asciiTheme="majorHAnsi" w:hAnsiTheme="majorHAnsi"/>
          <w:b w:val="0"/>
          <w:noProof/>
          <w:sz w:val="22"/>
          <w:szCs w:val="22"/>
          <w:lang w:val="en-US"/>
        </w:rPr>
        <w:t>Bérgamo, L. P. D.</w:t>
      </w:r>
      <w:r w:rsidR="004759C7" w:rsidRPr="009C5406">
        <w:rPr>
          <w:rFonts w:asciiTheme="majorHAnsi" w:hAnsiTheme="majorHAnsi"/>
          <w:b w:val="0"/>
          <w:noProof/>
          <w:sz w:val="22"/>
          <w:szCs w:val="22"/>
          <w:lang w:val="en-US"/>
        </w:rPr>
        <w:t>,</w:t>
      </w:r>
      <w:r w:rsidRPr="009C5406">
        <w:rPr>
          <w:rFonts w:asciiTheme="majorHAnsi" w:hAnsiTheme="majorHAnsi"/>
          <w:b w:val="0"/>
          <w:noProof/>
          <w:sz w:val="22"/>
          <w:szCs w:val="22"/>
          <w:lang w:val="en-US"/>
        </w:rPr>
        <w:t xml:space="preserve"> &amp;  Bazon, M. R. (2011). Physical child abuse: Analyzing parental stress and social support. </w:t>
      </w:r>
      <w:r w:rsidRPr="009C5406">
        <w:rPr>
          <w:rFonts w:asciiTheme="majorHAnsi" w:hAnsiTheme="majorHAnsi"/>
          <w:b w:val="0"/>
          <w:i/>
          <w:noProof/>
          <w:sz w:val="22"/>
          <w:szCs w:val="22"/>
          <w:lang w:val="en-US"/>
        </w:rPr>
        <w:t>Psicologia: Teoria e Pesquisa, 27</w:t>
      </w:r>
      <w:r w:rsidRPr="009C5406">
        <w:rPr>
          <w:rFonts w:asciiTheme="majorHAnsi" w:hAnsiTheme="majorHAnsi"/>
          <w:b w:val="0"/>
          <w:noProof/>
          <w:sz w:val="22"/>
          <w:szCs w:val="22"/>
          <w:lang w:val="en-US"/>
        </w:rPr>
        <w:t xml:space="preserve">(1), 13-21. </w:t>
      </w:r>
    </w:p>
    <w:p w14:paraId="09D31880" w14:textId="4CBE7D78" w:rsidR="004E4FAA" w:rsidRPr="009C5406" w:rsidRDefault="004E4FAA" w:rsidP="009C5406">
      <w:pPr>
        <w:spacing w:after="120"/>
        <w:ind w:left="567" w:hanging="426"/>
        <w:rPr>
          <w:rFonts w:asciiTheme="majorHAnsi" w:hAnsiTheme="majorHAnsi" w:cs="Times New Roman"/>
          <w:noProof/>
          <w:lang w:val="en-US"/>
        </w:rPr>
      </w:pPr>
      <w:r w:rsidRPr="009C5406">
        <w:rPr>
          <w:rFonts w:asciiTheme="majorHAnsi" w:hAnsiTheme="majorHAnsi" w:cs="Times New Roman"/>
          <w:noProof/>
          <w:lang w:val="en-US"/>
        </w:rPr>
        <w:t>Berger, L.</w:t>
      </w:r>
      <w:r w:rsidR="00036D6B" w:rsidRPr="009C5406">
        <w:rPr>
          <w:rFonts w:asciiTheme="majorHAnsi" w:hAnsiTheme="majorHAnsi" w:cs="Times New Roman"/>
          <w:noProof/>
          <w:lang w:val="en-US"/>
        </w:rPr>
        <w:t xml:space="preserve"> </w:t>
      </w:r>
      <w:r w:rsidRPr="009C5406">
        <w:rPr>
          <w:rFonts w:asciiTheme="majorHAnsi" w:hAnsiTheme="majorHAnsi" w:cs="Times New Roman"/>
          <w:noProof/>
          <w:lang w:val="en-US"/>
        </w:rPr>
        <w:t xml:space="preserve">M. (2005). Income, family characteristics, and physical violence toward children. </w:t>
      </w:r>
      <w:r w:rsidRPr="009C5406">
        <w:rPr>
          <w:rFonts w:asciiTheme="majorHAnsi" w:hAnsiTheme="majorHAnsi" w:cs="Times New Roman"/>
          <w:i/>
          <w:noProof/>
          <w:lang w:val="en-US"/>
        </w:rPr>
        <w:t>Child Abuse &amp; Neglect, 29</w:t>
      </w:r>
      <w:r w:rsidRPr="009C5406">
        <w:rPr>
          <w:rFonts w:asciiTheme="majorHAnsi" w:hAnsiTheme="majorHAnsi" w:cs="Times New Roman"/>
          <w:noProof/>
          <w:lang w:val="en-US"/>
        </w:rPr>
        <w:t>(2),</w:t>
      </w:r>
      <w:r w:rsidRPr="009C5406">
        <w:rPr>
          <w:rFonts w:asciiTheme="majorHAnsi" w:hAnsiTheme="majorHAnsi" w:cs="Times New Roman"/>
          <w:i/>
          <w:noProof/>
          <w:lang w:val="en-US"/>
        </w:rPr>
        <w:t xml:space="preserve"> </w:t>
      </w:r>
      <w:r w:rsidRPr="009C5406">
        <w:rPr>
          <w:rFonts w:asciiTheme="majorHAnsi" w:hAnsiTheme="majorHAnsi" w:cs="Times New Roman"/>
          <w:noProof/>
          <w:lang w:val="en-US"/>
        </w:rPr>
        <w:t>107-133.</w:t>
      </w:r>
      <w:r w:rsidR="00036D6B" w:rsidRPr="009C5406">
        <w:rPr>
          <w:rFonts w:asciiTheme="majorHAnsi" w:hAnsiTheme="majorHAnsi" w:cs="Times New Roman"/>
          <w:noProof/>
          <w:lang w:val="en-US"/>
        </w:rPr>
        <w:t xml:space="preserve"> </w:t>
      </w:r>
    </w:p>
    <w:p w14:paraId="025FA046" w14:textId="2F3280B9" w:rsidR="004E4FAA" w:rsidRPr="009C5406" w:rsidRDefault="004E4FAA" w:rsidP="009C5406">
      <w:pPr>
        <w:spacing w:after="120"/>
        <w:ind w:left="567" w:hanging="426"/>
        <w:rPr>
          <w:rFonts w:asciiTheme="majorHAnsi" w:hAnsiTheme="majorHAnsi" w:cs="Times New Roman"/>
          <w:noProof/>
          <w:lang w:val="en-US"/>
        </w:rPr>
      </w:pPr>
      <w:r w:rsidRPr="009C5406">
        <w:rPr>
          <w:rFonts w:asciiTheme="majorHAnsi" w:hAnsiTheme="majorHAnsi" w:cs="Times New Roman"/>
          <w:noProof/>
          <w:lang w:val="en-US"/>
        </w:rPr>
        <w:t xml:space="preserve">Black, D. </w:t>
      </w:r>
      <w:r w:rsidR="00036D6B" w:rsidRPr="009C5406">
        <w:rPr>
          <w:rFonts w:asciiTheme="majorHAnsi" w:hAnsiTheme="majorHAnsi" w:cs="Times New Roman"/>
          <w:noProof/>
          <w:lang w:val="en-US"/>
        </w:rPr>
        <w:t xml:space="preserve"> </w:t>
      </w:r>
      <w:r w:rsidRPr="009C5406">
        <w:rPr>
          <w:rFonts w:asciiTheme="majorHAnsi" w:hAnsiTheme="majorHAnsi" w:cs="Times New Roman"/>
          <w:noProof/>
          <w:lang w:val="en-US"/>
        </w:rPr>
        <w:t>A., Heyman, R. E.</w:t>
      </w:r>
      <w:r w:rsidR="004759C7" w:rsidRPr="009C5406">
        <w:rPr>
          <w:rFonts w:asciiTheme="majorHAnsi" w:hAnsiTheme="majorHAnsi" w:cs="Times New Roman"/>
          <w:noProof/>
          <w:lang w:val="en-US"/>
        </w:rPr>
        <w:t>,</w:t>
      </w:r>
      <w:r w:rsidRPr="009C5406">
        <w:rPr>
          <w:rFonts w:asciiTheme="majorHAnsi" w:hAnsiTheme="majorHAnsi" w:cs="Times New Roman"/>
          <w:noProof/>
          <w:lang w:val="en-US"/>
        </w:rPr>
        <w:t xml:space="preserve"> &amp; Slep, A. M. S. (2001). Risk factors for child physical abuse. </w:t>
      </w:r>
      <w:r w:rsidRPr="009C5406">
        <w:rPr>
          <w:rFonts w:asciiTheme="majorHAnsi" w:hAnsiTheme="majorHAnsi" w:cs="Times New Roman"/>
          <w:i/>
          <w:noProof/>
          <w:lang w:val="en-US"/>
        </w:rPr>
        <w:t>Aggression and Violent Behavior</w:t>
      </w:r>
      <w:r w:rsidRPr="009C5406">
        <w:rPr>
          <w:rFonts w:asciiTheme="majorHAnsi" w:hAnsiTheme="majorHAnsi" w:cs="Times New Roman"/>
          <w:noProof/>
          <w:lang w:val="en-US"/>
        </w:rPr>
        <w:t>,</w:t>
      </w:r>
      <w:r w:rsidRPr="009C5406">
        <w:rPr>
          <w:rFonts w:asciiTheme="majorHAnsi" w:hAnsiTheme="majorHAnsi" w:cs="Times New Roman"/>
          <w:i/>
          <w:noProof/>
          <w:lang w:val="en-US"/>
        </w:rPr>
        <w:t xml:space="preserve"> 6</w:t>
      </w:r>
      <w:r w:rsidRPr="009C5406">
        <w:rPr>
          <w:rFonts w:asciiTheme="majorHAnsi" w:hAnsiTheme="majorHAnsi" w:cs="Times New Roman"/>
          <w:noProof/>
          <w:lang w:val="en-US"/>
        </w:rPr>
        <w:t>(2-3), 121-188.</w:t>
      </w:r>
      <w:r w:rsidR="00036D6B" w:rsidRPr="009C5406">
        <w:rPr>
          <w:rFonts w:asciiTheme="majorHAnsi" w:hAnsiTheme="majorHAnsi" w:cs="Times New Roman"/>
          <w:noProof/>
          <w:lang w:val="en-US"/>
        </w:rPr>
        <w:t xml:space="preserve"> </w:t>
      </w:r>
    </w:p>
    <w:p w14:paraId="299452A1" w14:textId="5351E139" w:rsidR="004E4FAA" w:rsidRPr="009C5406" w:rsidRDefault="004E4FAA" w:rsidP="009C5406">
      <w:pPr>
        <w:spacing w:after="120"/>
        <w:ind w:left="567" w:hanging="426"/>
        <w:rPr>
          <w:rFonts w:asciiTheme="majorHAnsi" w:hAnsiTheme="majorHAnsi" w:cs="Times New Roman"/>
          <w:noProof/>
          <w:lang w:val="en-US"/>
        </w:rPr>
      </w:pPr>
      <w:r w:rsidRPr="009C5406">
        <w:rPr>
          <w:rFonts w:asciiTheme="majorHAnsi" w:hAnsiTheme="majorHAnsi" w:cs="Times New Roman"/>
          <w:noProof/>
          <w:lang w:val="en-US"/>
        </w:rPr>
        <w:t>Boden J. M., Horwood, L. J.</w:t>
      </w:r>
      <w:r w:rsidR="004759C7" w:rsidRPr="009C5406">
        <w:rPr>
          <w:rFonts w:asciiTheme="majorHAnsi" w:hAnsiTheme="majorHAnsi" w:cs="Times New Roman"/>
          <w:noProof/>
          <w:lang w:val="en-US"/>
        </w:rPr>
        <w:t>,</w:t>
      </w:r>
      <w:r w:rsidRPr="009C5406">
        <w:rPr>
          <w:rFonts w:asciiTheme="majorHAnsi" w:hAnsiTheme="majorHAnsi" w:cs="Times New Roman"/>
          <w:noProof/>
          <w:lang w:val="en-US"/>
        </w:rPr>
        <w:t xml:space="preserve"> &amp; Fergusson, D. M. (2007). Exposure to childhood sexual and physical abuse and subsequent educational achievement outcomes. </w:t>
      </w:r>
      <w:r w:rsidRPr="009C5406">
        <w:rPr>
          <w:rFonts w:asciiTheme="majorHAnsi" w:hAnsiTheme="majorHAnsi" w:cs="Times New Roman"/>
          <w:i/>
          <w:noProof/>
          <w:lang w:val="en-US"/>
        </w:rPr>
        <w:t>Child Abuse &amp; Neglect, 31</w:t>
      </w:r>
      <w:r w:rsidRPr="009C5406">
        <w:rPr>
          <w:rFonts w:asciiTheme="majorHAnsi" w:hAnsiTheme="majorHAnsi" w:cs="Times New Roman"/>
          <w:noProof/>
          <w:lang w:val="en-US"/>
        </w:rPr>
        <w:t>(10),</w:t>
      </w:r>
      <w:r w:rsidR="007E14E6" w:rsidRPr="009C5406">
        <w:rPr>
          <w:rFonts w:asciiTheme="majorHAnsi" w:hAnsiTheme="majorHAnsi" w:cs="Times New Roman"/>
          <w:noProof/>
          <w:lang w:val="en-US"/>
        </w:rPr>
        <w:t xml:space="preserve"> </w:t>
      </w:r>
      <w:r w:rsidRPr="009C5406">
        <w:rPr>
          <w:rFonts w:asciiTheme="majorHAnsi" w:hAnsiTheme="majorHAnsi" w:cs="Times New Roman"/>
          <w:noProof/>
          <w:lang w:val="en-US"/>
        </w:rPr>
        <w:t>1101–1114.</w:t>
      </w:r>
      <w:r w:rsidR="007E14E6" w:rsidRPr="009C5406">
        <w:rPr>
          <w:rFonts w:asciiTheme="majorHAnsi" w:hAnsiTheme="majorHAnsi" w:cs="Times New Roman"/>
          <w:noProof/>
          <w:lang w:val="en-US"/>
        </w:rPr>
        <w:t xml:space="preserve"> </w:t>
      </w:r>
    </w:p>
    <w:p w14:paraId="3A32C2FB" w14:textId="5E7BAEA1" w:rsidR="004E4FAA" w:rsidRPr="009C5406" w:rsidRDefault="004E4FAA" w:rsidP="009C5406">
      <w:pPr>
        <w:spacing w:after="120"/>
        <w:ind w:left="567" w:hanging="426"/>
        <w:rPr>
          <w:rFonts w:asciiTheme="majorHAnsi" w:hAnsiTheme="majorHAnsi" w:cs="Times New Roman"/>
          <w:noProof/>
          <w:lang w:val="en-US"/>
        </w:rPr>
      </w:pPr>
      <w:r w:rsidRPr="009C5406">
        <w:rPr>
          <w:rFonts w:asciiTheme="majorHAnsi" w:hAnsiTheme="majorHAnsi" w:cs="Times New Roman"/>
          <w:noProof/>
          <w:lang w:val="en-CA"/>
        </w:rPr>
        <w:t>Brière, J.</w:t>
      </w:r>
      <w:r w:rsidR="004759C7" w:rsidRPr="009C5406">
        <w:rPr>
          <w:rFonts w:asciiTheme="majorHAnsi" w:hAnsiTheme="majorHAnsi" w:cs="Times New Roman"/>
          <w:noProof/>
          <w:lang w:val="en-CA"/>
        </w:rPr>
        <w:t>,</w:t>
      </w:r>
      <w:r w:rsidRPr="009C5406">
        <w:rPr>
          <w:rFonts w:asciiTheme="majorHAnsi" w:hAnsiTheme="majorHAnsi" w:cs="Times New Roman"/>
          <w:noProof/>
          <w:lang w:val="en-CA"/>
        </w:rPr>
        <w:t xml:space="preserve"> </w:t>
      </w:r>
      <w:r w:rsidR="007E2371" w:rsidRPr="009C5406">
        <w:rPr>
          <w:rFonts w:asciiTheme="majorHAnsi" w:hAnsiTheme="majorHAnsi" w:cs="Times New Roman"/>
          <w:noProof/>
          <w:lang w:val="en-CA"/>
        </w:rPr>
        <w:t>&amp;</w:t>
      </w:r>
      <w:r w:rsidRPr="009C5406">
        <w:rPr>
          <w:rFonts w:asciiTheme="majorHAnsi" w:hAnsiTheme="majorHAnsi" w:cs="Times New Roman"/>
          <w:noProof/>
          <w:lang w:val="en-CA"/>
        </w:rPr>
        <w:t xml:space="preserve"> Elliot, D.</w:t>
      </w:r>
      <w:r w:rsidR="007E14E6" w:rsidRPr="009C5406">
        <w:rPr>
          <w:rFonts w:asciiTheme="majorHAnsi" w:hAnsiTheme="majorHAnsi" w:cs="Times New Roman"/>
          <w:noProof/>
          <w:lang w:val="en-CA"/>
        </w:rPr>
        <w:t xml:space="preserve"> </w:t>
      </w:r>
      <w:r w:rsidRPr="009C5406">
        <w:rPr>
          <w:rFonts w:asciiTheme="majorHAnsi" w:hAnsiTheme="majorHAnsi" w:cs="Times New Roman"/>
          <w:noProof/>
          <w:lang w:val="en-CA"/>
        </w:rPr>
        <w:t xml:space="preserve">M. (2003). </w:t>
      </w:r>
      <w:r w:rsidRPr="009C5406">
        <w:rPr>
          <w:rFonts w:asciiTheme="majorHAnsi" w:hAnsiTheme="majorHAnsi" w:cs="Times New Roman"/>
          <w:noProof/>
          <w:lang w:val="en-US"/>
        </w:rPr>
        <w:t xml:space="preserve">Prevalence and psychological sequelae of self-reported childhood physical and sexual abuse in a general population sample of men and women. </w:t>
      </w:r>
      <w:r w:rsidRPr="009C5406">
        <w:rPr>
          <w:rFonts w:asciiTheme="majorHAnsi" w:hAnsiTheme="majorHAnsi" w:cs="Times New Roman"/>
          <w:i/>
          <w:noProof/>
          <w:lang w:val="en-US"/>
        </w:rPr>
        <w:t>Child Abuse &amp; Neglect, 27</w:t>
      </w:r>
      <w:r w:rsidRPr="009C5406">
        <w:rPr>
          <w:rFonts w:asciiTheme="majorHAnsi" w:hAnsiTheme="majorHAnsi" w:cs="Times New Roman"/>
          <w:noProof/>
          <w:lang w:val="en-US"/>
        </w:rPr>
        <w:t>(10), 1205-1222.</w:t>
      </w:r>
      <w:r w:rsidR="007E14E6" w:rsidRPr="009C5406">
        <w:rPr>
          <w:rFonts w:asciiTheme="majorHAnsi" w:hAnsiTheme="majorHAnsi" w:cs="Times New Roman"/>
          <w:noProof/>
          <w:lang w:val="en-US"/>
        </w:rPr>
        <w:t xml:space="preserve"> </w:t>
      </w:r>
    </w:p>
    <w:p w14:paraId="486EF585" w14:textId="48EA6D82" w:rsidR="004E4FAA" w:rsidRPr="009C5406" w:rsidRDefault="004E4FAA" w:rsidP="009C5406">
      <w:pPr>
        <w:spacing w:after="120"/>
        <w:ind w:left="567" w:hanging="426"/>
        <w:rPr>
          <w:rFonts w:asciiTheme="majorHAnsi" w:hAnsiTheme="majorHAnsi" w:cs="Times New Roman"/>
          <w:noProof/>
          <w:lang w:val="en-US"/>
        </w:rPr>
      </w:pPr>
      <w:r w:rsidRPr="009C5406">
        <w:rPr>
          <w:rFonts w:asciiTheme="majorHAnsi" w:hAnsiTheme="majorHAnsi" w:cs="Times New Roman"/>
          <w:noProof/>
          <w:lang w:val="en-US"/>
        </w:rPr>
        <w:t>Burnette, M.</w:t>
      </w:r>
      <w:r w:rsidR="007E14E6" w:rsidRPr="009C5406">
        <w:rPr>
          <w:rFonts w:asciiTheme="majorHAnsi" w:hAnsiTheme="majorHAnsi" w:cs="Times New Roman"/>
          <w:noProof/>
          <w:lang w:val="en-US"/>
        </w:rPr>
        <w:t xml:space="preserve"> </w:t>
      </w:r>
      <w:r w:rsidRPr="009C5406">
        <w:rPr>
          <w:rFonts w:asciiTheme="majorHAnsi" w:hAnsiTheme="majorHAnsi" w:cs="Times New Roman"/>
          <w:noProof/>
          <w:lang w:val="en-US"/>
        </w:rPr>
        <w:t>L. (2013).</w:t>
      </w:r>
      <w:r w:rsidRPr="009C5406">
        <w:rPr>
          <w:rFonts w:asciiTheme="majorHAnsi" w:eastAsia="Times New Roman" w:hAnsiTheme="majorHAnsi" w:cs="Times New Roman"/>
          <w:lang w:val="en-CA" w:eastAsia="fr-CA"/>
        </w:rPr>
        <w:t xml:space="preserve"> </w:t>
      </w:r>
      <w:r w:rsidRPr="009C5406">
        <w:rPr>
          <w:rFonts w:asciiTheme="majorHAnsi" w:hAnsiTheme="majorHAnsi" w:cs="Times New Roman"/>
          <w:noProof/>
          <w:lang w:val="en-US"/>
        </w:rPr>
        <w:t xml:space="preserve">Gender and the development of oppositional defiant disorder: </w:t>
      </w:r>
      <w:r w:rsidR="007E14E6" w:rsidRPr="009C5406">
        <w:rPr>
          <w:rFonts w:asciiTheme="majorHAnsi" w:hAnsiTheme="majorHAnsi" w:cs="Times New Roman"/>
          <w:noProof/>
          <w:lang w:val="en-US"/>
        </w:rPr>
        <w:t>C</w:t>
      </w:r>
      <w:r w:rsidRPr="009C5406">
        <w:rPr>
          <w:rFonts w:asciiTheme="majorHAnsi" w:hAnsiTheme="majorHAnsi" w:cs="Times New Roman"/>
          <w:noProof/>
          <w:lang w:val="en-US"/>
        </w:rPr>
        <w:t xml:space="preserve">ontributions of physical abuse and early family environment. </w:t>
      </w:r>
      <w:r w:rsidRPr="009C5406">
        <w:rPr>
          <w:rFonts w:asciiTheme="majorHAnsi" w:hAnsiTheme="majorHAnsi" w:cs="Times New Roman"/>
          <w:i/>
          <w:noProof/>
          <w:lang w:val="en-US"/>
        </w:rPr>
        <w:t>Child Maltreatment, 18</w:t>
      </w:r>
      <w:r w:rsidRPr="009C5406">
        <w:rPr>
          <w:rFonts w:asciiTheme="majorHAnsi" w:hAnsiTheme="majorHAnsi" w:cs="Times New Roman"/>
          <w:noProof/>
          <w:lang w:val="en-US"/>
        </w:rPr>
        <w:t>(3), 195-204.</w:t>
      </w:r>
      <w:r w:rsidR="007E14E6" w:rsidRPr="009C5406">
        <w:rPr>
          <w:rFonts w:asciiTheme="majorHAnsi" w:hAnsiTheme="majorHAnsi" w:cs="Times New Roman"/>
          <w:noProof/>
          <w:lang w:val="en-US"/>
        </w:rPr>
        <w:t xml:space="preserve"> </w:t>
      </w:r>
    </w:p>
    <w:p w14:paraId="267ABFD6" w14:textId="77777777" w:rsidR="004A2CA5" w:rsidRPr="0019274E" w:rsidRDefault="004A2CA5" w:rsidP="004A2CA5">
      <w:pPr>
        <w:ind w:left="709" w:hanging="709"/>
        <w:jc w:val="both"/>
        <w:rPr>
          <w:lang w:val="en-US"/>
        </w:rPr>
      </w:pPr>
      <w:r w:rsidRPr="0019274E">
        <w:t xml:space="preserve">Chaffin, M. et Schmidt, S. (2006). </w:t>
      </w:r>
      <w:r w:rsidRPr="0019274E">
        <w:rPr>
          <w:lang w:val="en-US"/>
        </w:rPr>
        <w:t>An evidence-based perspective on interventions to stop or prevent child abuse. DANS J. R. Lutzker</w:t>
      </w:r>
      <w:r w:rsidRPr="0019274E">
        <w:rPr>
          <w:i/>
          <w:iCs/>
          <w:lang w:val="en-US"/>
        </w:rPr>
        <w:t xml:space="preserve"> (eds) Preventing Violence: Research and Evidence-Based Intervention Strategies</w:t>
      </w:r>
      <w:r w:rsidRPr="0019274E">
        <w:rPr>
          <w:lang w:val="en-US"/>
        </w:rPr>
        <w:t>, Washington, D.C: American Psychological Association. Pp49-68.</w:t>
      </w:r>
    </w:p>
    <w:p w14:paraId="6B408D54" w14:textId="7797AB64" w:rsidR="004A2CA5" w:rsidRPr="001F3AC2" w:rsidRDefault="004A2CA5" w:rsidP="001F3AC2">
      <w:pPr>
        <w:ind w:left="709" w:hanging="709"/>
        <w:jc w:val="both"/>
        <w:rPr>
          <w:lang w:val="en-US"/>
        </w:rPr>
      </w:pPr>
      <w:r w:rsidRPr="0019274E">
        <w:t xml:space="preserve">Chaffin, M., Silovsky, J.F.,  Funderburk, B., Valle, L. A., Brestan, E.V., Balachova, T., Jackson, S., Lensgraf, J.  et Bonner, B.,L. (2004). </w:t>
      </w:r>
      <w:r w:rsidRPr="0019274E">
        <w:rPr>
          <w:lang w:val="en-US"/>
        </w:rPr>
        <w:t xml:space="preserve">Parent–Child Interaction Therapy With Physically Abusive Parents: Efficacy for Reducing Future Abuse Reports. </w:t>
      </w:r>
      <w:r w:rsidRPr="0019274E">
        <w:rPr>
          <w:i/>
          <w:lang w:val="en-US"/>
        </w:rPr>
        <w:t>Journal of Consulting and Clinical Psychology, 72</w:t>
      </w:r>
      <w:r w:rsidRPr="0019274E">
        <w:rPr>
          <w:lang w:val="en-US"/>
        </w:rPr>
        <w:t xml:space="preserve"> (3), 500-510.</w:t>
      </w:r>
    </w:p>
    <w:p w14:paraId="63CDBD17" w14:textId="6B0E3027" w:rsidR="004E4FAA" w:rsidRPr="009C5406" w:rsidRDefault="004E4FAA" w:rsidP="009C5406">
      <w:pPr>
        <w:spacing w:after="120"/>
        <w:ind w:left="567" w:hanging="426"/>
        <w:rPr>
          <w:rFonts w:asciiTheme="majorHAnsi" w:hAnsiTheme="majorHAnsi" w:cs="Times New Roman"/>
          <w:noProof/>
          <w:lang w:val="en-CA"/>
        </w:rPr>
      </w:pPr>
      <w:r w:rsidRPr="009C5406">
        <w:rPr>
          <w:rFonts w:asciiTheme="majorHAnsi" w:hAnsiTheme="majorHAnsi" w:cs="Times New Roman"/>
          <w:noProof/>
          <w:lang w:val="en-CA"/>
        </w:rPr>
        <w:t>Claxton-Oldfield, S.</w:t>
      </w:r>
      <w:r w:rsidR="004759C7" w:rsidRPr="009C5406">
        <w:rPr>
          <w:rFonts w:asciiTheme="majorHAnsi" w:hAnsiTheme="majorHAnsi" w:cs="Times New Roman"/>
          <w:noProof/>
          <w:lang w:val="en-CA"/>
        </w:rPr>
        <w:t>,</w:t>
      </w:r>
      <w:r w:rsidRPr="009C5406">
        <w:rPr>
          <w:rFonts w:asciiTheme="majorHAnsi" w:hAnsiTheme="majorHAnsi" w:cs="Times New Roman"/>
          <w:noProof/>
          <w:lang w:val="en-CA"/>
        </w:rPr>
        <w:t xml:space="preserve"> &amp;</w:t>
      </w:r>
      <w:r w:rsidR="007E2371" w:rsidRPr="009C5406">
        <w:rPr>
          <w:rFonts w:asciiTheme="majorHAnsi" w:hAnsiTheme="majorHAnsi" w:cs="Times New Roman"/>
          <w:noProof/>
          <w:lang w:val="en-CA"/>
        </w:rPr>
        <w:t xml:space="preserve"> </w:t>
      </w:r>
      <w:r w:rsidRPr="009C5406">
        <w:rPr>
          <w:rFonts w:asciiTheme="majorHAnsi" w:hAnsiTheme="majorHAnsi" w:cs="Times New Roman"/>
          <w:noProof/>
          <w:lang w:val="en-CA"/>
        </w:rPr>
        <w:t>Whitt, L. (200</w:t>
      </w:r>
      <w:r w:rsidR="007E14E6" w:rsidRPr="009C5406">
        <w:rPr>
          <w:rFonts w:asciiTheme="majorHAnsi" w:hAnsiTheme="majorHAnsi" w:cs="Times New Roman"/>
          <w:noProof/>
          <w:lang w:val="en-CA"/>
        </w:rPr>
        <w:t>4</w:t>
      </w:r>
      <w:r w:rsidRPr="009C5406">
        <w:rPr>
          <w:rFonts w:asciiTheme="majorHAnsi" w:hAnsiTheme="majorHAnsi" w:cs="Times New Roman"/>
          <w:noProof/>
          <w:lang w:val="en-CA"/>
        </w:rPr>
        <w:t xml:space="preserve">). Child abuse in stepfather families: Do people think it occurs more often than it does in biological father families? </w:t>
      </w:r>
      <w:r w:rsidRPr="009C5406">
        <w:rPr>
          <w:rFonts w:asciiTheme="majorHAnsi" w:hAnsiTheme="majorHAnsi" w:cs="Times New Roman"/>
          <w:i/>
          <w:noProof/>
          <w:lang w:val="en-CA"/>
        </w:rPr>
        <w:t>Journal of Divorce and Remarriage, 40</w:t>
      </w:r>
      <w:r w:rsidRPr="009C5406">
        <w:rPr>
          <w:rFonts w:asciiTheme="majorHAnsi" w:hAnsiTheme="majorHAnsi" w:cs="Times New Roman"/>
          <w:noProof/>
          <w:lang w:val="en-CA"/>
        </w:rPr>
        <w:t>(1-2), 17-33.</w:t>
      </w:r>
      <w:r w:rsidR="007E14E6" w:rsidRPr="009C5406">
        <w:rPr>
          <w:rFonts w:asciiTheme="majorHAnsi" w:hAnsiTheme="majorHAnsi" w:cs="Times New Roman"/>
          <w:noProof/>
          <w:lang w:val="en-CA"/>
        </w:rPr>
        <w:t xml:space="preserve"> </w:t>
      </w:r>
    </w:p>
    <w:p w14:paraId="7595B1DD" w14:textId="6F11934A" w:rsidR="008F4DB1" w:rsidRPr="009C5406" w:rsidRDefault="004E4FAA" w:rsidP="009C5406">
      <w:pPr>
        <w:spacing w:after="120"/>
        <w:ind w:left="567" w:hanging="426"/>
        <w:rPr>
          <w:rFonts w:asciiTheme="majorHAnsi" w:hAnsiTheme="majorHAnsi" w:cs="Times New Roman"/>
          <w:noProof/>
          <w:lang w:val="en-US"/>
        </w:rPr>
      </w:pPr>
      <w:r w:rsidRPr="009C5406">
        <w:rPr>
          <w:rFonts w:asciiTheme="majorHAnsi" w:hAnsiTheme="majorHAnsi" w:cs="Times New Roman"/>
          <w:noProof/>
          <w:lang w:val="en-CA"/>
        </w:rPr>
        <w:t>Clément, M.-È.</w:t>
      </w:r>
      <w:r w:rsidR="004759C7" w:rsidRPr="009C5406">
        <w:rPr>
          <w:rFonts w:asciiTheme="majorHAnsi" w:hAnsiTheme="majorHAnsi" w:cs="Times New Roman"/>
          <w:noProof/>
          <w:lang w:val="en-CA"/>
        </w:rPr>
        <w:t>,</w:t>
      </w:r>
      <w:r w:rsidRPr="009C5406">
        <w:rPr>
          <w:rFonts w:asciiTheme="majorHAnsi" w:hAnsiTheme="majorHAnsi" w:cs="Times New Roman"/>
          <w:noProof/>
          <w:lang w:val="en-CA"/>
        </w:rPr>
        <w:t xml:space="preserve"> &amp; Chamberland, C. (2007). </w:t>
      </w:r>
      <w:r w:rsidRPr="009C5406">
        <w:rPr>
          <w:rFonts w:asciiTheme="majorHAnsi" w:hAnsiTheme="majorHAnsi" w:cs="Times New Roman"/>
          <w:noProof/>
          <w:lang w:val="en-US"/>
        </w:rPr>
        <w:t xml:space="preserve">Physical violence and psychological aggression towards children: Five-year trends in practices and attitudes from two population surveys. </w:t>
      </w:r>
      <w:r w:rsidRPr="009C5406">
        <w:rPr>
          <w:rFonts w:asciiTheme="majorHAnsi" w:hAnsiTheme="majorHAnsi" w:cs="Times New Roman"/>
          <w:i/>
          <w:noProof/>
          <w:lang w:val="en-US"/>
        </w:rPr>
        <w:t>Child Abuse &amp; Neglect</w:t>
      </w:r>
      <w:r w:rsidRPr="009C5406">
        <w:rPr>
          <w:rFonts w:asciiTheme="majorHAnsi" w:hAnsiTheme="majorHAnsi" w:cs="Times New Roman"/>
          <w:noProof/>
          <w:lang w:val="en-US"/>
        </w:rPr>
        <w:t xml:space="preserve">, </w:t>
      </w:r>
      <w:r w:rsidRPr="009C5406">
        <w:rPr>
          <w:rFonts w:asciiTheme="majorHAnsi" w:hAnsiTheme="majorHAnsi" w:cs="Times New Roman"/>
          <w:i/>
          <w:noProof/>
          <w:lang w:val="en-US"/>
        </w:rPr>
        <w:t>31</w:t>
      </w:r>
      <w:r w:rsidRPr="009C5406">
        <w:rPr>
          <w:rFonts w:asciiTheme="majorHAnsi" w:hAnsiTheme="majorHAnsi" w:cs="Times New Roman"/>
          <w:noProof/>
          <w:lang w:val="en-US"/>
        </w:rPr>
        <w:t>(9), 1001-1011.</w:t>
      </w:r>
      <w:r w:rsidR="007E14E6" w:rsidRPr="009C5406">
        <w:rPr>
          <w:rFonts w:asciiTheme="majorHAnsi" w:hAnsiTheme="majorHAnsi" w:cs="Times New Roman"/>
          <w:noProof/>
          <w:lang w:val="en-US"/>
        </w:rPr>
        <w:t xml:space="preserve"> </w:t>
      </w:r>
    </w:p>
    <w:p w14:paraId="6444DE4B" w14:textId="3DD8FCA2" w:rsidR="004A2CA5" w:rsidRPr="001F3AC2" w:rsidRDefault="004A2CA5" w:rsidP="008F4DB1">
      <w:pPr>
        <w:spacing w:after="120"/>
        <w:ind w:left="567" w:hanging="426"/>
        <w:rPr>
          <w:lang w:val="en-US"/>
        </w:rPr>
      </w:pPr>
      <w:r w:rsidRPr="0019274E">
        <w:rPr>
          <w:lang w:val="en-US"/>
        </w:rPr>
        <w:t xml:space="preserve">Cohen,J.A., Mannarino, A. P., Murray, L.K.,  Igelman, R., 2006. Psychosocial Interventions for Maltreated and Violence-Exposed Children. </w:t>
      </w:r>
      <w:r w:rsidRPr="0019274E">
        <w:rPr>
          <w:i/>
          <w:lang w:val="en-US"/>
        </w:rPr>
        <w:t>Journal of Social Issues, 62</w:t>
      </w:r>
      <w:r w:rsidRPr="0019274E">
        <w:rPr>
          <w:lang w:val="en-US"/>
        </w:rPr>
        <w:t>(4), 737-766.</w:t>
      </w:r>
    </w:p>
    <w:p w14:paraId="22796CE3" w14:textId="4F4819D1" w:rsidR="004E4FAA" w:rsidRPr="009C5406" w:rsidRDefault="004E4FAA" w:rsidP="009C5406">
      <w:pPr>
        <w:spacing w:after="120"/>
        <w:ind w:left="567" w:hanging="426"/>
        <w:rPr>
          <w:rFonts w:asciiTheme="majorHAnsi" w:hAnsiTheme="majorHAnsi" w:cs="Times New Roman"/>
          <w:noProof/>
          <w:lang w:val="en-US"/>
        </w:rPr>
      </w:pPr>
      <w:r w:rsidRPr="009C5406">
        <w:rPr>
          <w:rFonts w:asciiTheme="majorHAnsi" w:hAnsiTheme="majorHAnsi" w:cs="Times New Roman"/>
          <w:noProof/>
          <w:lang w:val="en-US"/>
        </w:rPr>
        <w:t xml:space="preserve">Coohey, C. (2006). Physically abusive fathers and risk assessment. </w:t>
      </w:r>
      <w:r w:rsidRPr="009C5406">
        <w:rPr>
          <w:rFonts w:asciiTheme="majorHAnsi" w:hAnsiTheme="majorHAnsi" w:cs="Times New Roman"/>
          <w:i/>
          <w:noProof/>
          <w:lang w:val="en-US"/>
        </w:rPr>
        <w:t>Child Abuse &amp; Neglect, 30</w:t>
      </w:r>
      <w:r w:rsidRPr="009C5406">
        <w:rPr>
          <w:rFonts w:asciiTheme="majorHAnsi" w:hAnsiTheme="majorHAnsi" w:cs="Times New Roman"/>
          <w:noProof/>
          <w:lang w:val="en-US"/>
        </w:rPr>
        <w:t>(5), 467-480.</w:t>
      </w:r>
      <w:r w:rsidR="007E14E6" w:rsidRPr="009C5406">
        <w:rPr>
          <w:rFonts w:asciiTheme="majorHAnsi" w:hAnsiTheme="majorHAnsi" w:cs="Times New Roman"/>
          <w:noProof/>
          <w:lang w:val="en-US"/>
        </w:rPr>
        <w:t xml:space="preserve"> </w:t>
      </w:r>
    </w:p>
    <w:p w14:paraId="2752F8BD" w14:textId="29DC2E8C" w:rsidR="004E4FAA" w:rsidRPr="009C5406" w:rsidRDefault="004E4FAA" w:rsidP="009C5406">
      <w:pPr>
        <w:spacing w:after="120"/>
        <w:ind w:left="567" w:hanging="426"/>
        <w:rPr>
          <w:rFonts w:asciiTheme="majorHAnsi" w:hAnsiTheme="majorHAnsi" w:cs="Times New Roman"/>
          <w:noProof/>
          <w:lang w:val="en-US"/>
        </w:rPr>
      </w:pPr>
      <w:r w:rsidRPr="009C5406">
        <w:rPr>
          <w:rFonts w:asciiTheme="majorHAnsi" w:hAnsiTheme="majorHAnsi" w:cs="Times New Roman"/>
          <w:noProof/>
          <w:lang w:val="en-US"/>
        </w:rPr>
        <w:t>Crouch, J. L.</w:t>
      </w:r>
      <w:r w:rsidR="004759C7" w:rsidRPr="009C5406">
        <w:rPr>
          <w:rFonts w:asciiTheme="majorHAnsi" w:hAnsiTheme="majorHAnsi" w:cs="Times New Roman"/>
          <w:noProof/>
          <w:lang w:val="en-US"/>
        </w:rPr>
        <w:t>,</w:t>
      </w:r>
      <w:r w:rsidRPr="009C5406">
        <w:rPr>
          <w:rFonts w:asciiTheme="majorHAnsi" w:hAnsiTheme="majorHAnsi" w:cs="Times New Roman"/>
          <w:noProof/>
          <w:lang w:val="en-US"/>
        </w:rPr>
        <w:t xml:space="preserve"> &amp; Behl, L. E. (2001). Relationships among parental beliefs in corporal punishment, reported stress, and physical child abuse potential. </w:t>
      </w:r>
      <w:r w:rsidRPr="009C5406">
        <w:rPr>
          <w:rFonts w:asciiTheme="majorHAnsi" w:hAnsiTheme="majorHAnsi" w:cs="Times New Roman"/>
          <w:i/>
          <w:noProof/>
          <w:lang w:val="en-US"/>
        </w:rPr>
        <w:t>Child Abuse &amp; Neglect</w:t>
      </w:r>
      <w:r w:rsidRPr="009C5406">
        <w:rPr>
          <w:rFonts w:asciiTheme="majorHAnsi" w:hAnsiTheme="majorHAnsi" w:cs="Times New Roman"/>
          <w:noProof/>
          <w:lang w:val="en-US"/>
        </w:rPr>
        <w:t xml:space="preserve">, </w:t>
      </w:r>
      <w:r w:rsidRPr="009C5406">
        <w:rPr>
          <w:rFonts w:asciiTheme="majorHAnsi" w:hAnsiTheme="majorHAnsi" w:cs="Times New Roman"/>
          <w:i/>
          <w:noProof/>
          <w:lang w:val="en-US"/>
        </w:rPr>
        <w:t>25</w:t>
      </w:r>
      <w:r w:rsidRPr="009C5406">
        <w:rPr>
          <w:rFonts w:asciiTheme="majorHAnsi" w:hAnsiTheme="majorHAnsi" w:cs="Times New Roman"/>
          <w:noProof/>
          <w:lang w:val="en-US"/>
        </w:rPr>
        <w:t>(3), 413–419.</w:t>
      </w:r>
      <w:r w:rsidR="003E0428" w:rsidRPr="009C5406">
        <w:rPr>
          <w:rFonts w:asciiTheme="majorHAnsi" w:hAnsiTheme="majorHAnsi" w:cs="Times New Roman"/>
          <w:noProof/>
          <w:lang w:val="en-US"/>
        </w:rPr>
        <w:t xml:space="preserve"> </w:t>
      </w:r>
    </w:p>
    <w:p w14:paraId="351D2DF2" w14:textId="3A104314" w:rsidR="004E4FAA" w:rsidRPr="009C5406" w:rsidRDefault="004E4FAA" w:rsidP="009C5406">
      <w:pPr>
        <w:autoSpaceDE w:val="0"/>
        <w:autoSpaceDN w:val="0"/>
        <w:adjustRightInd w:val="0"/>
        <w:spacing w:after="120" w:line="240" w:lineRule="auto"/>
        <w:ind w:left="567" w:hanging="426"/>
        <w:rPr>
          <w:rFonts w:asciiTheme="majorHAnsi" w:hAnsiTheme="majorHAnsi" w:cs="Times New Roman"/>
          <w:noProof/>
          <w:lang w:val="en-US"/>
        </w:rPr>
      </w:pPr>
      <w:r w:rsidRPr="009C5406">
        <w:rPr>
          <w:rFonts w:asciiTheme="majorHAnsi" w:hAnsiTheme="majorHAnsi" w:cs="Times New Roman"/>
          <w:noProof/>
          <w:lang w:val="en-US"/>
        </w:rPr>
        <w:t>Crouch, J. L., Milner, J. S.</w:t>
      </w:r>
      <w:r w:rsidR="004759C7" w:rsidRPr="009C5406">
        <w:rPr>
          <w:rFonts w:asciiTheme="majorHAnsi" w:hAnsiTheme="majorHAnsi" w:cs="Times New Roman"/>
          <w:noProof/>
          <w:lang w:val="en-US"/>
        </w:rPr>
        <w:t>,</w:t>
      </w:r>
      <w:r w:rsidRPr="009C5406">
        <w:rPr>
          <w:rFonts w:asciiTheme="majorHAnsi" w:hAnsiTheme="majorHAnsi" w:cs="Times New Roman"/>
          <w:noProof/>
          <w:lang w:val="en-US"/>
        </w:rPr>
        <w:t xml:space="preserve"> &amp; Thomsen, C. (2001). Childhood physical abuse, early social support, and risk for maltreatment: current social support as a mediator of risk for child physical abuse. </w:t>
      </w:r>
      <w:r w:rsidRPr="009C5406">
        <w:rPr>
          <w:rFonts w:asciiTheme="majorHAnsi" w:hAnsiTheme="majorHAnsi" w:cs="Times New Roman"/>
          <w:i/>
          <w:noProof/>
          <w:lang w:val="en-US"/>
        </w:rPr>
        <w:t>Child Abuse &amp; Neglect, 2</w:t>
      </w:r>
      <w:r w:rsidR="00A7493C" w:rsidRPr="009C5406">
        <w:rPr>
          <w:rFonts w:asciiTheme="majorHAnsi" w:hAnsiTheme="majorHAnsi" w:cs="Times New Roman"/>
          <w:noProof/>
          <w:lang w:val="en-US"/>
        </w:rPr>
        <w:t>(1)</w:t>
      </w:r>
      <w:r w:rsidRPr="009C5406">
        <w:rPr>
          <w:rFonts w:asciiTheme="majorHAnsi" w:hAnsiTheme="majorHAnsi" w:cs="Times New Roman"/>
          <w:i/>
          <w:noProof/>
          <w:lang w:val="en-US"/>
        </w:rPr>
        <w:t>5</w:t>
      </w:r>
      <w:r w:rsidRPr="009C5406">
        <w:rPr>
          <w:rFonts w:asciiTheme="majorHAnsi" w:hAnsiTheme="majorHAnsi" w:cs="Times New Roman"/>
          <w:noProof/>
          <w:lang w:val="en-US"/>
        </w:rPr>
        <w:t xml:space="preserve">, 93-107. </w:t>
      </w:r>
    </w:p>
    <w:p w14:paraId="3B787B19" w14:textId="5F2D4E83" w:rsidR="004E4FAA" w:rsidRPr="009C5406" w:rsidRDefault="007E2371" w:rsidP="009C5406">
      <w:pPr>
        <w:autoSpaceDE w:val="0"/>
        <w:autoSpaceDN w:val="0"/>
        <w:adjustRightInd w:val="0"/>
        <w:spacing w:after="120" w:line="240" w:lineRule="auto"/>
        <w:ind w:left="567" w:hanging="426"/>
        <w:rPr>
          <w:rFonts w:asciiTheme="majorHAnsi" w:hAnsiTheme="majorHAnsi" w:cs="Times New Roman"/>
          <w:noProof/>
          <w:lang w:val="en-US"/>
        </w:rPr>
      </w:pPr>
      <w:r w:rsidRPr="009C5406">
        <w:rPr>
          <w:rFonts w:asciiTheme="majorHAnsi" w:hAnsiTheme="majorHAnsi" w:cs="Times New Roman"/>
          <w:noProof/>
          <w:lang w:val="en-US"/>
        </w:rPr>
        <w:t>Crouch, J.</w:t>
      </w:r>
      <w:r w:rsidR="00C16A61" w:rsidRPr="009C5406">
        <w:rPr>
          <w:rFonts w:asciiTheme="majorHAnsi" w:hAnsiTheme="majorHAnsi" w:cs="Times New Roman"/>
          <w:noProof/>
          <w:lang w:val="en-US"/>
        </w:rPr>
        <w:t xml:space="preserve"> </w:t>
      </w:r>
      <w:r w:rsidRPr="009C5406">
        <w:rPr>
          <w:rFonts w:asciiTheme="majorHAnsi" w:hAnsiTheme="majorHAnsi" w:cs="Times New Roman"/>
          <w:noProof/>
          <w:lang w:val="en-US"/>
        </w:rPr>
        <w:t>L., Risser, H.</w:t>
      </w:r>
      <w:r w:rsidR="00C16A61" w:rsidRPr="009C5406">
        <w:rPr>
          <w:rFonts w:asciiTheme="majorHAnsi" w:hAnsiTheme="majorHAnsi" w:cs="Times New Roman"/>
          <w:noProof/>
          <w:lang w:val="en-US"/>
        </w:rPr>
        <w:t xml:space="preserve"> </w:t>
      </w:r>
      <w:r w:rsidRPr="009C5406">
        <w:rPr>
          <w:rFonts w:asciiTheme="majorHAnsi" w:hAnsiTheme="majorHAnsi" w:cs="Times New Roman"/>
          <w:noProof/>
          <w:lang w:val="en-US"/>
        </w:rPr>
        <w:t>J., Skowronski, J.</w:t>
      </w:r>
      <w:r w:rsidR="00C16A61" w:rsidRPr="009C5406">
        <w:rPr>
          <w:rFonts w:asciiTheme="majorHAnsi" w:hAnsiTheme="majorHAnsi" w:cs="Times New Roman"/>
          <w:noProof/>
          <w:lang w:val="en-US"/>
        </w:rPr>
        <w:t xml:space="preserve"> </w:t>
      </w:r>
      <w:r w:rsidRPr="009C5406">
        <w:rPr>
          <w:rFonts w:asciiTheme="majorHAnsi" w:hAnsiTheme="majorHAnsi" w:cs="Times New Roman"/>
          <w:noProof/>
          <w:lang w:val="en-US"/>
        </w:rPr>
        <w:t>J., Milner, J.</w:t>
      </w:r>
      <w:r w:rsidR="00C16A61" w:rsidRPr="009C5406">
        <w:rPr>
          <w:rFonts w:asciiTheme="majorHAnsi" w:hAnsiTheme="majorHAnsi" w:cs="Times New Roman"/>
          <w:noProof/>
          <w:lang w:val="en-US"/>
        </w:rPr>
        <w:t xml:space="preserve"> </w:t>
      </w:r>
      <w:r w:rsidRPr="009C5406">
        <w:rPr>
          <w:rFonts w:asciiTheme="majorHAnsi" w:hAnsiTheme="majorHAnsi" w:cs="Times New Roman"/>
          <w:noProof/>
          <w:lang w:val="en-US"/>
        </w:rPr>
        <w:t>S., Farc, M.</w:t>
      </w:r>
      <w:r w:rsidR="00C16A61" w:rsidRPr="009C5406">
        <w:rPr>
          <w:rFonts w:asciiTheme="majorHAnsi" w:hAnsiTheme="majorHAnsi" w:cs="Times New Roman"/>
          <w:noProof/>
          <w:lang w:val="en-US"/>
        </w:rPr>
        <w:t xml:space="preserve"> </w:t>
      </w:r>
      <w:r w:rsidRPr="009C5406">
        <w:rPr>
          <w:rFonts w:asciiTheme="majorHAnsi" w:hAnsiTheme="majorHAnsi" w:cs="Times New Roman"/>
          <w:noProof/>
          <w:lang w:val="en-US"/>
        </w:rPr>
        <w:t>M.</w:t>
      </w:r>
      <w:r w:rsidR="004759C7" w:rsidRPr="009C5406">
        <w:rPr>
          <w:rFonts w:asciiTheme="majorHAnsi" w:hAnsiTheme="majorHAnsi" w:cs="Times New Roman"/>
          <w:noProof/>
          <w:lang w:val="en-US"/>
        </w:rPr>
        <w:t>,</w:t>
      </w:r>
      <w:r w:rsidRPr="009C5406">
        <w:rPr>
          <w:rFonts w:asciiTheme="majorHAnsi" w:hAnsiTheme="majorHAnsi" w:cs="Times New Roman"/>
          <w:noProof/>
          <w:lang w:val="en-US"/>
        </w:rPr>
        <w:t xml:space="preserve"> &amp; </w:t>
      </w:r>
      <w:r w:rsidR="004E4FAA" w:rsidRPr="009C5406">
        <w:rPr>
          <w:rFonts w:asciiTheme="majorHAnsi" w:hAnsiTheme="majorHAnsi" w:cs="Times New Roman"/>
          <w:noProof/>
          <w:lang w:val="en-US"/>
        </w:rPr>
        <w:t>Irwin, L.</w:t>
      </w:r>
      <w:r w:rsidR="00C16A61" w:rsidRPr="009C5406">
        <w:rPr>
          <w:rFonts w:asciiTheme="majorHAnsi" w:hAnsiTheme="majorHAnsi" w:cs="Times New Roman"/>
          <w:noProof/>
          <w:lang w:val="en-US"/>
        </w:rPr>
        <w:t xml:space="preserve"> </w:t>
      </w:r>
      <w:r w:rsidR="004E4FAA" w:rsidRPr="009C5406">
        <w:rPr>
          <w:rFonts w:asciiTheme="majorHAnsi" w:hAnsiTheme="majorHAnsi" w:cs="Times New Roman"/>
          <w:noProof/>
          <w:lang w:val="en-US"/>
        </w:rPr>
        <w:t xml:space="preserve">M. (2010). Does accessibility of positive and negative schema vary by child physical abuse risk? </w:t>
      </w:r>
      <w:r w:rsidR="004E4FAA" w:rsidRPr="009C5406">
        <w:rPr>
          <w:rFonts w:asciiTheme="majorHAnsi" w:hAnsiTheme="majorHAnsi" w:cs="Times New Roman"/>
          <w:i/>
          <w:noProof/>
          <w:lang w:val="en-US"/>
        </w:rPr>
        <w:t>Child Abuse &amp; Neglect, 34</w:t>
      </w:r>
      <w:r w:rsidR="004E4FAA" w:rsidRPr="009C5406">
        <w:rPr>
          <w:rFonts w:asciiTheme="majorHAnsi" w:hAnsiTheme="majorHAnsi" w:cs="Times New Roman"/>
          <w:noProof/>
          <w:lang w:val="en-US"/>
        </w:rPr>
        <w:t>(11), 886-895.</w:t>
      </w:r>
      <w:r w:rsidR="00C16A61" w:rsidRPr="009C5406">
        <w:rPr>
          <w:rFonts w:asciiTheme="majorHAnsi" w:hAnsiTheme="majorHAnsi" w:cs="Times New Roman"/>
          <w:noProof/>
          <w:lang w:val="en-US"/>
        </w:rPr>
        <w:t xml:space="preserve"> </w:t>
      </w:r>
    </w:p>
    <w:p w14:paraId="18175449" w14:textId="58B9B6CA" w:rsidR="004E4FAA" w:rsidRPr="009C5406" w:rsidRDefault="004E4FAA" w:rsidP="009C5406">
      <w:pPr>
        <w:spacing w:after="120"/>
        <w:ind w:left="567" w:hanging="426"/>
        <w:rPr>
          <w:rFonts w:asciiTheme="majorHAnsi" w:hAnsiTheme="majorHAnsi" w:cs="Times New Roman"/>
          <w:lang w:val="en-US"/>
        </w:rPr>
      </w:pPr>
      <w:r w:rsidRPr="009C5406">
        <w:rPr>
          <w:rFonts w:asciiTheme="majorHAnsi" w:hAnsiTheme="majorHAnsi" w:cs="Times New Roman"/>
          <w:lang w:val="en-US"/>
        </w:rPr>
        <w:t>Deb, S.</w:t>
      </w:r>
      <w:r w:rsidR="004759C7" w:rsidRPr="009C5406">
        <w:rPr>
          <w:rFonts w:asciiTheme="majorHAnsi" w:hAnsiTheme="majorHAnsi" w:cs="Times New Roman"/>
          <w:lang w:val="en-US"/>
        </w:rPr>
        <w:t>,</w:t>
      </w:r>
      <w:r w:rsidRPr="009C5406">
        <w:rPr>
          <w:rFonts w:asciiTheme="majorHAnsi" w:hAnsiTheme="majorHAnsi" w:cs="Times New Roman"/>
          <w:lang w:val="en-US"/>
        </w:rPr>
        <w:t xml:space="preserve"> &amp; Walsh, K. (2012). Impact of physical, psychological, and sexual violence on social adjustment of school children in India. </w:t>
      </w:r>
      <w:r w:rsidRPr="009C5406">
        <w:rPr>
          <w:rFonts w:asciiTheme="majorHAnsi" w:hAnsiTheme="majorHAnsi" w:cs="Times New Roman"/>
          <w:i/>
          <w:lang w:val="en-US"/>
        </w:rPr>
        <w:t>School Psychology International, 33</w:t>
      </w:r>
      <w:r w:rsidRPr="009C5406">
        <w:rPr>
          <w:rFonts w:asciiTheme="majorHAnsi" w:hAnsiTheme="majorHAnsi" w:cs="Times New Roman"/>
          <w:lang w:val="en-US"/>
        </w:rPr>
        <w:t>(4), 391-415.</w:t>
      </w:r>
      <w:r w:rsidR="00C16A61" w:rsidRPr="009C5406">
        <w:rPr>
          <w:rFonts w:asciiTheme="majorHAnsi" w:hAnsiTheme="majorHAnsi" w:cs="Times New Roman"/>
          <w:lang w:val="en-US"/>
        </w:rPr>
        <w:t xml:space="preserve"> </w:t>
      </w:r>
    </w:p>
    <w:p w14:paraId="52094511" w14:textId="6F28A9A5" w:rsidR="004E4FAA" w:rsidRPr="009C5406" w:rsidRDefault="00A7493C" w:rsidP="009C5406">
      <w:pPr>
        <w:spacing w:after="120"/>
        <w:ind w:left="567" w:hanging="426"/>
        <w:rPr>
          <w:rFonts w:asciiTheme="majorHAnsi" w:hAnsiTheme="majorHAnsi" w:cs="Times New Roman"/>
          <w:lang w:val="en-US"/>
        </w:rPr>
      </w:pPr>
      <w:r w:rsidRPr="009C5406">
        <w:rPr>
          <w:rFonts w:asciiTheme="majorHAnsi" w:hAnsiTheme="majorHAnsi" w:cs="Times New Roman"/>
          <w:lang w:val="en-CA"/>
        </w:rPr>
        <w:t>Desbiens, N.</w:t>
      </w:r>
      <w:r w:rsidR="004759C7" w:rsidRPr="009C5406">
        <w:rPr>
          <w:rFonts w:asciiTheme="majorHAnsi" w:hAnsiTheme="majorHAnsi" w:cs="Times New Roman"/>
          <w:lang w:val="en-CA"/>
        </w:rPr>
        <w:t>,</w:t>
      </w:r>
      <w:r w:rsidRPr="009C5406">
        <w:rPr>
          <w:rFonts w:asciiTheme="majorHAnsi" w:hAnsiTheme="majorHAnsi" w:cs="Times New Roman"/>
          <w:lang w:val="en-CA"/>
        </w:rPr>
        <w:t xml:space="preserve"> &amp; Gagné, M.-H. (2007). </w:t>
      </w:r>
      <w:r w:rsidR="004E4FAA" w:rsidRPr="009C5406">
        <w:rPr>
          <w:rFonts w:asciiTheme="majorHAnsi" w:hAnsiTheme="majorHAnsi" w:cs="Times New Roman"/>
          <w:lang w:val="en-US"/>
        </w:rPr>
        <w:t xml:space="preserve">Profiles in the development of </w:t>
      </w:r>
      <w:r w:rsidR="007E2371" w:rsidRPr="009C5406">
        <w:rPr>
          <w:rFonts w:asciiTheme="majorHAnsi" w:hAnsiTheme="majorHAnsi" w:cs="Times New Roman"/>
          <w:lang w:val="en-US"/>
        </w:rPr>
        <w:t>behavior</w:t>
      </w:r>
      <w:r w:rsidR="004E4FAA" w:rsidRPr="009C5406">
        <w:rPr>
          <w:rFonts w:asciiTheme="majorHAnsi" w:hAnsiTheme="majorHAnsi" w:cs="Times New Roman"/>
          <w:lang w:val="en-US"/>
        </w:rPr>
        <w:t xml:space="preserve"> disorders among youths with family maltreatment histories. </w:t>
      </w:r>
      <w:r w:rsidR="004E4FAA" w:rsidRPr="009C5406">
        <w:rPr>
          <w:rFonts w:asciiTheme="majorHAnsi" w:hAnsiTheme="majorHAnsi" w:cs="Times New Roman"/>
          <w:i/>
          <w:lang w:val="en-US"/>
        </w:rPr>
        <w:t xml:space="preserve">Emotional &amp; </w:t>
      </w:r>
      <w:r w:rsidR="007E2371" w:rsidRPr="009C5406">
        <w:rPr>
          <w:rFonts w:asciiTheme="majorHAnsi" w:hAnsiTheme="majorHAnsi" w:cs="Times New Roman"/>
          <w:i/>
          <w:lang w:val="en-US"/>
        </w:rPr>
        <w:t>Behavioral</w:t>
      </w:r>
      <w:r w:rsidR="004E4FAA" w:rsidRPr="009C5406">
        <w:rPr>
          <w:rFonts w:asciiTheme="majorHAnsi" w:hAnsiTheme="majorHAnsi" w:cs="Times New Roman"/>
          <w:i/>
          <w:lang w:val="en-US"/>
        </w:rPr>
        <w:t xml:space="preserve"> Difficulties, 12</w:t>
      </w:r>
      <w:r w:rsidR="004E4FAA" w:rsidRPr="009C5406">
        <w:rPr>
          <w:rFonts w:asciiTheme="majorHAnsi" w:hAnsiTheme="majorHAnsi" w:cs="Times New Roman"/>
          <w:lang w:val="en-US"/>
        </w:rPr>
        <w:t>(3), 215-240.</w:t>
      </w:r>
      <w:r w:rsidR="00C16A61" w:rsidRPr="009C5406">
        <w:rPr>
          <w:rFonts w:asciiTheme="majorHAnsi" w:hAnsiTheme="majorHAnsi" w:cs="Times New Roman"/>
          <w:lang w:val="en-US"/>
        </w:rPr>
        <w:t xml:space="preserve"> </w:t>
      </w:r>
    </w:p>
    <w:p w14:paraId="48AB8121" w14:textId="71659F05" w:rsidR="004E4FAA" w:rsidRPr="009C5406" w:rsidRDefault="004E4FAA" w:rsidP="009C5406">
      <w:pPr>
        <w:spacing w:after="120"/>
        <w:ind w:left="567" w:hanging="426"/>
        <w:rPr>
          <w:rFonts w:asciiTheme="majorHAnsi" w:hAnsiTheme="majorHAnsi" w:cs="Times New Roman"/>
          <w:lang w:val="en-US"/>
        </w:rPr>
      </w:pPr>
      <w:r w:rsidRPr="009C5406">
        <w:rPr>
          <w:rFonts w:asciiTheme="majorHAnsi" w:hAnsiTheme="majorHAnsi" w:cs="Times New Roman"/>
          <w:lang w:val="en-US"/>
        </w:rPr>
        <w:t>Drake, B.</w:t>
      </w:r>
      <w:r w:rsidR="004759C7" w:rsidRPr="009C5406">
        <w:rPr>
          <w:rFonts w:asciiTheme="majorHAnsi" w:hAnsiTheme="majorHAnsi" w:cs="Times New Roman"/>
          <w:lang w:val="en-US"/>
        </w:rPr>
        <w:t>,</w:t>
      </w:r>
      <w:r w:rsidRPr="009C5406">
        <w:rPr>
          <w:rFonts w:asciiTheme="majorHAnsi" w:hAnsiTheme="majorHAnsi" w:cs="Times New Roman"/>
          <w:lang w:val="en-US"/>
        </w:rPr>
        <w:t xml:space="preserve"> &amp; Pandey, S. (1996). Understanding the relationship between neighborhood poverty and specific types of child maltreatment. </w:t>
      </w:r>
      <w:r w:rsidRPr="009C5406">
        <w:rPr>
          <w:rFonts w:asciiTheme="majorHAnsi" w:hAnsiTheme="majorHAnsi" w:cs="Times New Roman"/>
          <w:i/>
          <w:lang w:val="en-US"/>
        </w:rPr>
        <w:t>Child Abuse &amp; Neglect, 20</w:t>
      </w:r>
      <w:r w:rsidRPr="009C5406">
        <w:rPr>
          <w:rFonts w:asciiTheme="majorHAnsi" w:hAnsiTheme="majorHAnsi" w:cs="Times New Roman"/>
          <w:lang w:val="en-US"/>
        </w:rPr>
        <w:t>(11), 1003-1018.</w:t>
      </w:r>
      <w:r w:rsidR="00F4705D" w:rsidRPr="009C5406">
        <w:rPr>
          <w:rFonts w:asciiTheme="majorHAnsi" w:hAnsiTheme="majorHAnsi" w:cs="Times New Roman"/>
          <w:lang w:val="en-US"/>
        </w:rPr>
        <w:t xml:space="preserve"> </w:t>
      </w:r>
    </w:p>
    <w:p w14:paraId="7685B4AA" w14:textId="39C34D75" w:rsidR="004E4FAA" w:rsidRPr="009C5406" w:rsidRDefault="004E4FAA" w:rsidP="009C5406">
      <w:pPr>
        <w:spacing w:after="120"/>
        <w:ind w:left="567" w:hanging="426"/>
        <w:rPr>
          <w:rFonts w:asciiTheme="majorHAnsi" w:hAnsiTheme="majorHAnsi" w:cs="Times New Roman"/>
          <w:noProof/>
          <w:lang w:val="en-US"/>
        </w:rPr>
      </w:pPr>
      <w:r w:rsidRPr="009C5406">
        <w:rPr>
          <w:rFonts w:asciiTheme="majorHAnsi" w:hAnsiTheme="majorHAnsi" w:cs="Times New Roman"/>
          <w:noProof/>
          <w:lang w:val="en-CA"/>
        </w:rPr>
        <w:t>Dufour, S., Clément, M.-È., Chamberland, C.</w:t>
      </w:r>
      <w:r w:rsidR="004759C7" w:rsidRPr="009C5406">
        <w:rPr>
          <w:rFonts w:asciiTheme="majorHAnsi" w:hAnsiTheme="majorHAnsi" w:cs="Times New Roman"/>
          <w:noProof/>
          <w:lang w:val="en-CA"/>
        </w:rPr>
        <w:t>,</w:t>
      </w:r>
      <w:r w:rsidRPr="009C5406">
        <w:rPr>
          <w:rFonts w:asciiTheme="majorHAnsi" w:hAnsiTheme="majorHAnsi" w:cs="Times New Roman"/>
          <w:noProof/>
          <w:lang w:val="en-CA"/>
        </w:rPr>
        <w:t xml:space="preserve"> &amp; Dubeau, D. (2011). </w:t>
      </w:r>
      <w:r w:rsidRPr="009C5406">
        <w:rPr>
          <w:rFonts w:asciiTheme="majorHAnsi" w:hAnsiTheme="majorHAnsi" w:cs="Times New Roman"/>
          <w:noProof/>
          <w:lang w:val="en-US"/>
        </w:rPr>
        <w:t xml:space="preserve">Child abuse in a disciplinary context: A typology of violent family environments. </w:t>
      </w:r>
      <w:r w:rsidRPr="009C5406">
        <w:rPr>
          <w:rFonts w:asciiTheme="majorHAnsi" w:hAnsiTheme="majorHAnsi" w:cs="Times New Roman"/>
          <w:i/>
          <w:noProof/>
          <w:lang w:val="en-US"/>
        </w:rPr>
        <w:t>Journal of Family Violence,</w:t>
      </w:r>
      <w:r w:rsidRPr="009C5406">
        <w:rPr>
          <w:rFonts w:asciiTheme="majorHAnsi" w:hAnsiTheme="majorHAnsi" w:cs="Times New Roman"/>
          <w:noProof/>
          <w:lang w:val="en-US"/>
        </w:rPr>
        <w:t xml:space="preserve"> </w:t>
      </w:r>
      <w:r w:rsidRPr="009C5406">
        <w:rPr>
          <w:rFonts w:asciiTheme="majorHAnsi" w:hAnsiTheme="majorHAnsi" w:cs="Times New Roman"/>
          <w:i/>
          <w:noProof/>
          <w:lang w:val="en-US"/>
        </w:rPr>
        <w:t>26</w:t>
      </w:r>
      <w:r w:rsidRPr="009C5406">
        <w:rPr>
          <w:rFonts w:asciiTheme="majorHAnsi" w:hAnsiTheme="majorHAnsi" w:cs="Times New Roman"/>
          <w:noProof/>
          <w:lang w:val="en-US"/>
        </w:rPr>
        <w:t>(8), 595-606.</w:t>
      </w:r>
      <w:r w:rsidR="00F4705D" w:rsidRPr="009C5406">
        <w:rPr>
          <w:rFonts w:asciiTheme="majorHAnsi" w:hAnsiTheme="majorHAnsi" w:cs="Times New Roman"/>
          <w:noProof/>
          <w:lang w:val="en-US"/>
        </w:rPr>
        <w:t xml:space="preserve"> </w:t>
      </w:r>
    </w:p>
    <w:p w14:paraId="0270CA42" w14:textId="73AF5E59" w:rsidR="004E4FAA" w:rsidRPr="009C5406" w:rsidRDefault="004E4FAA" w:rsidP="009C5406">
      <w:pPr>
        <w:spacing w:after="120"/>
        <w:ind w:left="567" w:hanging="426"/>
        <w:rPr>
          <w:rFonts w:asciiTheme="majorHAnsi" w:hAnsiTheme="majorHAnsi" w:cs="Times New Roman"/>
          <w:lang w:val="en-US"/>
        </w:rPr>
      </w:pPr>
      <w:r w:rsidRPr="009C5406">
        <w:rPr>
          <w:rFonts w:asciiTheme="majorHAnsi" w:hAnsiTheme="majorHAnsi" w:cs="Times New Roman"/>
          <w:lang w:val="en-US"/>
        </w:rPr>
        <w:t>Feerick, M. M., Haugaard, J. J.</w:t>
      </w:r>
      <w:r w:rsidR="004759C7" w:rsidRPr="009C5406">
        <w:rPr>
          <w:rFonts w:asciiTheme="majorHAnsi" w:hAnsiTheme="majorHAnsi" w:cs="Times New Roman"/>
          <w:lang w:val="en-US"/>
        </w:rPr>
        <w:t>,</w:t>
      </w:r>
      <w:r w:rsidRPr="009C5406">
        <w:rPr>
          <w:rFonts w:asciiTheme="majorHAnsi" w:hAnsiTheme="majorHAnsi" w:cs="Times New Roman"/>
          <w:lang w:val="en-US"/>
        </w:rPr>
        <w:t xml:space="preserve"> &amp; Hien, D. A. (2002). Child maltreatment and adulthood violence: The contribution of attachment and drug abuse. </w:t>
      </w:r>
      <w:r w:rsidRPr="009C5406">
        <w:rPr>
          <w:rFonts w:asciiTheme="majorHAnsi" w:hAnsiTheme="majorHAnsi" w:cs="Times New Roman"/>
          <w:i/>
          <w:lang w:val="en-US"/>
        </w:rPr>
        <w:t>Child Maltreatment, 7</w:t>
      </w:r>
      <w:r w:rsidRPr="009C5406">
        <w:rPr>
          <w:rFonts w:asciiTheme="majorHAnsi" w:hAnsiTheme="majorHAnsi" w:cs="Times New Roman"/>
          <w:lang w:val="en-US"/>
        </w:rPr>
        <w:t>(3), 226-240.</w:t>
      </w:r>
      <w:r w:rsidR="00F4705D" w:rsidRPr="009C5406">
        <w:rPr>
          <w:rFonts w:asciiTheme="majorHAnsi" w:hAnsiTheme="majorHAnsi" w:cs="Times New Roman"/>
          <w:lang w:val="en-US"/>
        </w:rPr>
        <w:t xml:space="preserve"> </w:t>
      </w:r>
    </w:p>
    <w:p w14:paraId="3C0BFA0D" w14:textId="47F58EE7" w:rsidR="004E4FAA" w:rsidRPr="009C5406" w:rsidRDefault="004E4FAA" w:rsidP="009C5406">
      <w:pPr>
        <w:spacing w:after="120"/>
        <w:ind w:left="567" w:hanging="426"/>
        <w:rPr>
          <w:rFonts w:asciiTheme="majorHAnsi" w:hAnsiTheme="majorHAnsi" w:cs="Times New Roman"/>
          <w:lang w:val="en-US"/>
        </w:rPr>
      </w:pPr>
      <w:r w:rsidRPr="009C5406">
        <w:rPr>
          <w:rFonts w:asciiTheme="majorHAnsi" w:hAnsiTheme="majorHAnsi" w:cs="Times New Roman"/>
          <w:lang w:val="en-US"/>
        </w:rPr>
        <w:t>Fergusson, D. M., Boden, J. M.</w:t>
      </w:r>
      <w:r w:rsidR="004759C7" w:rsidRPr="009C5406">
        <w:rPr>
          <w:rFonts w:asciiTheme="majorHAnsi" w:hAnsiTheme="majorHAnsi" w:cs="Times New Roman"/>
          <w:lang w:val="en-US"/>
        </w:rPr>
        <w:t>,</w:t>
      </w:r>
      <w:r w:rsidRPr="009C5406">
        <w:rPr>
          <w:rFonts w:asciiTheme="majorHAnsi" w:hAnsiTheme="majorHAnsi" w:cs="Times New Roman"/>
          <w:lang w:val="en-US"/>
        </w:rPr>
        <w:t xml:space="preserve"> &amp; Horwood, L. J. (2008). Exposure to childhood sexual and physical abuse and adjustment in early adulthood. </w:t>
      </w:r>
      <w:r w:rsidRPr="009C5406">
        <w:rPr>
          <w:rFonts w:asciiTheme="majorHAnsi" w:hAnsiTheme="majorHAnsi" w:cs="Times New Roman"/>
          <w:i/>
          <w:lang w:val="en-US"/>
        </w:rPr>
        <w:t>Child Abuse &amp; Neglect</w:t>
      </w:r>
      <w:r w:rsidR="00F4705D" w:rsidRPr="009C5406">
        <w:rPr>
          <w:rFonts w:asciiTheme="majorHAnsi" w:hAnsiTheme="majorHAnsi" w:cs="Times New Roman"/>
          <w:lang w:val="en-US"/>
        </w:rPr>
        <w:t xml:space="preserve">, </w:t>
      </w:r>
      <w:r w:rsidRPr="009C5406">
        <w:rPr>
          <w:rFonts w:asciiTheme="majorHAnsi" w:hAnsiTheme="majorHAnsi" w:cs="Times New Roman"/>
          <w:i/>
          <w:lang w:val="en-US"/>
        </w:rPr>
        <w:t>3</w:t>
      </w:r>
      <w:r w:rsidR="00BF339B" w:rsidRPr="009C5406">
        <w:rPr>
          <w:rFonts w:asciiTheme="majorHAnsi" w:hAnsiTheme="majorHAnsi" w:cs="Times New Roman"/>
          <w:i/>
          <w:lang w:val="en-US"/>
        </w:rPr>
        <w:t>2</w:t>
      </w:r>
      <w:r w:rsidR="00A7493C" w:rsidRPr="009C5406">
        <w:rPr>
          <w:rFonts w:asciiTheme="majorHAnsi" w:hAnsiTheme="majorHAnsi" w:cs="Times New Roman"/>
          <w:lang w:val="en-US"/>
        </w:rPr>
        <w:t>(6)</w:t>
      </w:r>
      <w:r w:rsidRPr="009C5406">
        <w:rPr>
          <w:rFonts w:asciiTheme="majorHAnsi" w:hAnsiTheme="majorHAnsi" w:cs="Times New Roman"/>
          <w:i/>
          <w:lang w:val="en-US"/>
        </w:rPr>
        <w:t xml:space="preserve">, </w:t>
      </w:r>
      <w:r w:rsidRPr="009C5406">
        <w:rPr>
          <w:rFonts w:asciiTheme="majorHAnsi" w:hAnsiTheme="majorHAnsi" w:cs="Times New Roman"/>
          <w:lang w:val="en-US"/>
        </w:rPr>
        <w:t>607-619.</w:t>
      </w:r>
      <w:r w:rsidR="00F4705D" w:rsidRPr="009C5406">
        <w:rPr>
          <w:rFonts w:asciiTheme="majorHAnsi" w:hAnsiTheme="majorHAnsi" w:cs="Times New Roman"/>
          <w:lang w:val="en-US"/>
        </w:rPr>
        <w:t xml:space="preserve"> </w:t>
      </w:r>
    </w:p>
    <w:p w14:paraId="3284A7C8" w14:textId="77777777" w:rsidR="004E4FAA" w:rsidRPr="009C5406" w:rsidRDefault="004E4FAA" w:rsidP="009C5406">
      <w:pPr>
        <w:spacing w:after="120"/>
        <w:ind w:left="567" w:hanging="426"/>
        <w:rPr>
          <w:rFonts w:asciiTheme="majorHAnsi" w:hAnsiTheme="majorHAnsi" w:cs="Times New Roman"/>
          <w:lang w:val="en-US"/>
        </w:rPr>
      </w:pPr>
      <w:r w:rsidRPr="009C5406">
        <w:rPr>
          <w:rFonts w:asciiTheme="majorHAnsi" w:hAnsiTheme="majorHAnsi" w:cs="Times New Roman"/>
          <w:noProof/>
          <w:lang w:val="en-US"/>
        </w:rPr>
        <w:t>Francis, K.J.</w:t>
      </w:r>
      <w:r w:rsidR="004759C7" w:rsidRPr="009C5406">
        <w:rPr>
          <w:rFonts w:asciiTheme="majorHAnsi" w:hAnsiTheme="majorHAnsi" w:cs="Times New Roman"/>
          <w:noProof/>
          <w:lang w:val="en-US"/>
        </w:rPr>
        <w:t>,</w:t>
      </w:r>
      <w:r w:rsidR="007E2371" w:rsidRPr="009C5406">
        <w:rPr>
          <w:rFonts w:asciiTheme="majorHAnsi" w:hAnsiTheme="majorHAnsi" w:cs="Times New Roman"/>
          <w:noProof/>
          <w:lang w:val="en-US"/>
        </w:rPr>
        <w:t xml:space="preserve"> </w:t>
      </w:r>
      <w:r w:rsidRPr="009C5406">
        <w:rPr>
          <w:rFonts w:asciiTheme="majorHAnsi" w:hAnsiTheme="majorHAnsi" w:cs="Times New Roman"/>
          <w:noProof/>
          <w:lang w:val="en-US"/>
        </w:rPr>
        <w:t xml:space="preserve">&amp; Wolfe, D.A. (2008). Cognitive and emotional differences between abusive and non-abusive fathers. </w:t>
      </w:r>
      <w:r w:rsidRPr="009C5406">
        <w:rPr>
          <w:rFonts w:asciiTheme="majorHAnsi" w:hAnsiTheme="majorHAnsi" w:cs="Times New Roman"/>
          <w:i/>
          <w:noProof/>
          <w:lang w:val="en-US"/>
        </w:rPr>
        <w:t>Child Abuse &amp; Neglect</w:t>
      </w:r>
      <w:r w:rsidRPr="009C5406">
        <w:rPr>
          <w:rFonts w:asciiTheme="majorHAnsi" w:hAnsiTheme="majorHAnsi" w:cs="Times New Roman"/>
          <w:noProof/>
          <w:lang w:val="en-US"/>
        </w:rPr>
        <w:t xml:space="preserve">, </w:t>
      </w:r>
      <w:r w:rsidRPr="009C5406">
        <w:rPr>
          <w:rFonts w:asciiTheme="majorHAnsi" w:hAnsiTheme="majorHAnsi" w:cs="Times New Roman"/>
          <w:i/>
          <w:noProof/>
          <w:lang w:val="en-US"/>
        </w:rPr>
        <w:t>32</w:t>
      </w:r>
      <w:r w:rsidRPr="009C5406">
        <w:rPr>
          <w:rFonts w:asciiTheme="majorHAnsi" w:hAnsiTheme="majorHAnsi" w:cs="Times New Roman"/>
          <w:noProof/>
          <w:lang w:val="en-US"/>
        </w:rPr>
        <w:t>(12), 1127-1137.</w:t>
      </w:r>
      <w:r w:rsidR="00F4705D" w:rsidRPr="009C5406">
        <w:rPr>
          <w:rFonts w:asciiTheme="majorHAnsi" w:hAnsiTheme="majorHAnsi" w:cs="Times New Roman"/>
          <w:noProof/>
          <w:lang w:val="en-US"/>
        </w:rPr>
        <w:t xml:space="preserve"> doi:</w:t>
      </w:r>
      <w:r w:rsidR="0041073F">
        <w:fldChar w:fldCharType="begin"/>
      </w:r>
      <w:r w:rsidR="0041073F">
        <w:instrText xml:space="preserve"> HYPERLINK "http://dx.doi.org/10.1016/j.chiabu.2008.05.007" \t "doilink" </w:instrText>
      </w:r>
      <w:r w:rsidR="0041073F">
        <w:fldChar w:fldCharType="separate"/>
      </w:r>
      <w:r w:rsidR="00A7493C" w:rsidRPr="009C5406">
        <w:rPr>
          <w:rStyle w:val="Lienhypertexte"/>
          <w:rFonts w:asciiTheme="majorHAnsi" w:eastAsia="Arial Unicode MS" w:hAnsiTheme="majorHAnsi" w:cs="Arial Unicode MS"/>
          <w:color w:val="auto"/>
          <w:u w:val="none"/>
          <w:bdr w:val="none" w:sz="0" w:space="0" w:color="auto" w:frame="1"/>
          <w:shd w:val="clear" w:color="auto" w:fill="FFFFFF"/>
          <w:lang w:val="en-CA"/>
        </w:rPr>
        <w:t>10.1016/j.chiabu.2008.05.007</w:t>
      </w:r>
      <w:r w:rsidR="0041073F">
        <w:rPr>
          <w:rStyle w:val="Lienhypertexte"/>
          <w:rFonts w:asciiTheme="majorHAnsi" w:eastAsia="Arial Unicode MS" w:hAnsiTheme="majorHAnsi" w:cs="Arial Unicode MS"/>
          <w:color w:val="auto"/>
          <w:u w:val="none"/>
          <w:bdr w:val="none" w:sz="0" w:space="0" w:color="auto" w:frame="1"/>
          <w:shd w:val="clear" w:color="auto" w:fill="FFFFFF"/>
          <w:lang w:val="en-CA"/>
        </w:rPr>
        <w:fldChar w:fldCharType="end"/>
      </w:r>
    </w:p>
    <w:p w14:paraId="3457BB5E" w14:textId="77777777" w:rsidR="00441689" w:rsidRPr="00441689" w:rsidRDefault="00441689" w:rsidP="00441689">
      <w:pPr>
        <w:spacing w:after="120" w:line="240" w:lineRule="auto"/>
        <w:ind w:left="567" w:hanging="426"/>
        <w:jc w:val="both"/>
        <w:rPr>
          <w:rFonts w:asciiTheme="majorHAnsi" w:hAnsiTheme="majorHAnsi"/>
          <w:noProof/>
          <w:lang w:val="en-CA"/>
        </w:rPr>
      </w:pPr>
      <w:bookmarkStart w:id="3" w:name="_ENREF_99"/>
      <w:r w:rsidRPr="004E05DF">
        <w:rPr>
          <w:rFonts w:asciiTheme="majorHAnsi" w:hAnsiTheme="majorHAnsi"/>
          <w:noProof/>
        </w:rPr>
        <w:t xml:space="preserve">Fréchette, S., Zoratti, M. et Romano, E. (2015). </w:t>
      </w:r>
      <w:r w:rsidRPr="004E05DF">
        <w:rPr>
          <w:rFonts w:asciiTheme="majorHAnsi" w:hAnsiTheme="majorHAnsi"/>
          <w:noProof/>
          <w:lang w:val="en-CA"/>
        </w:rPr>
        <w:t xml:space="preserve">What Is the Link Between Corporal Punishment and Child Physical Abuse? </w:t>
      </w:r>
      <w:r w:rsidRPr="004E05DF">
        <w:rPr>
          <w:rFonts w:asciiTheme="majorHAnsi" w:hAnsiTheme="majorHAnsi"/>
          <w:i/>
          <w:noProof/>
          <w:lang w:val="en-CA"/>
        </w:rPr>
        <w:t>Journal of Family Violence, 30</w:t>
      </w:r>
      <w:r w:rsidRPr="004E05DF">
        <w:rPr>
          <w:rFonts w:asciiTheme="majorHAnsi" w:hAnsiTheme="majorHAnsi"/>
          <w:noProof/>
          <w:lang w:val="en-CA"/>
        </w:rPr>
        <w:t xml:space="preserve">(2), 135-148. </w:t>
      </w:r>
      <w:bookmarkEnd w:id="3"/>
    </w:p>
    <w:p w14:paraId="7532AE5A" w14:textId="542D3B30" w:rsidR="00441689" w:rsidRPr="004E05DF" w:rsidRDefault="00441689" w:rsidP="004E05DF">
      <w:pPr>
        <w:spacing w:after="120" w:line="240" w:lineRule="auto"/>
        <w:ind w:left="567" w:hanging="426"/>
        <w:jc w:val="both"/>
        <w:rPr>
          <w:rFonts w:asciiTheme="majorHAnsi" w:hAnsiTheme="majorHAnsi"/>
          <w:noProof/>
        </w:rPr>
      </w:pPr>
      <w:bookmarkStart w:id="4" w:name="_ENREF_100"/>
      <w:r w:rsidRPr="004E05DF">
        <w:rPr>
          <w:rFonts w:asciiTheme="majorHAnsi" w:hAnsiTheme="majorHAnsi"/>
          <w:noProof/>
          <w:lang w:val="en-CA"/>
        </w:rPr>
        <w:t xml:space="preserve">Freisthler, B., Holmes, M. R. et Wolf, J. P. (2014). The Dark Side of Social Support: Understanding the Role of Social Support, Drinking Behaviors and Alcohol Outlets for Child Physical Abuse. </w:t>
      </w:r>
      <w:r w:rsidRPr="004E05DF">
        <w:rPr>
          <w:rFonts w:asciiTheme="majorHAnsi" w:hAnsiTheme="majorHAnsi"/>
          <w:i/>
          <w:noProof/>
        </w:rPr>
        <w:t>Child Abuse &amp; Neglect, 38</w:t>
      </w:r>
      <w:r w:rsidRPr="004E05DF">
        <w:rPr>
          <w:rFonts w:asciiTheme="majorHAnsi" w:hAnsiTheme="majorHAnsi"/>
          <w:noProof/>
        </w:rPr>
        <w:t xml:space="preserve">(6), 1106–1119. </w:t>
      </w:r>
      <w:bookmarkEnd w:id="4"/>
    </w:p>
    <w:p w14:paraId="26257315" w14:textId="47E733AB" w:rsidR="004E4FAA" w:rsidRPr="009C5406" w:rsidRDefault="004E4FAA" w:rsidP="009C5406">
      <w:pPr>
        <w:spacing w:after="120"/>
        <w:ind w:left="567" w:hanging="426"/>
        <w:rPr>
          <w:rFonts w:asciiTheme="majorHAnsi" w:hAnsiTheme="majorHAnsi" w:cs="Times New Roman"/>
          <w:noProof/>
          <w:lang w:val="en-US"/>
        </w:rPr>
      </w:pPr>
      <w:r w:rsidRPr="009C5406">
        <w:rPr>
          <w:rFonts w:asciiTheme="majorHAnsi" w:hAnsiTheme="majorHAnsi" w:cs="Times New Roman"/>
          <w:noProof/>
          <w:lang w:val="en-US"/>
        </w:rPr>
        <w:t>Fuller-Thomson E.</w:t>
      </w:r>
      <w:r w:rsidR="004759C7" w:rsidRPr="009C5406">
        <w:rPr>
          <w:rFonts w:asciiTheme="majorHAnsi" w:hAnsiTheme="majorHAnsi" w:cs="Times New Roman"/>
          <w:noProof/>
          <w:lang w:val="en-US"/>
        </w:rPr>
        <w:t>,</w:t>
      </w:r>
      <w:r w:rsidRPr="009C5406">
        <w:rPr>
          <w:rFonts w:asciiTheme="majorHAnsi" w:hAnsiTheme="majorHAnsi" w:cs="Times New Roman"/>
          <w:noProof/>
          <w:lang w:val="en-US"/>
        </w:rPr>
        <w:t xml:space="preserve"> &amp; Sawyer, J.-L. (201</w:t>
      </w:r>
      <w:r w:rsidR="00F4705D" w:rsidRPr="009C5406">
        <w:rPr>
          <w:rFonts w:asciiTheme="majorHAnsi" w:hAnsiTheme="majorHAnsi" w:cs="Times New Roman"/>
          <w:noProof/>
          <w:lang w:val="en-US"/>
        </w:rPr>
        <w:t>4</w:t>
      </w:r>
      <w:r w:rsidRPr="009C5406">
        <w:rPr>
          <w:rFonts w:asciiTheme="majorHAnsi" w:hAnsiTheme="majorHAnsi" w:cs="Times New Roman"/>
          <w:noProof/>
          <w:lang w:val="en-US"/>
        </w:rPr>
        <w:t xml:space="preserve">). Is the cluster risk model of parental adversities better than the cumulative risk model as an indicator of childhood physical abuse?: </w:t>
      </w:r>
      <w:r w:rsidR="00F4705D" w:rsidRPr="009C5406">
        <w:rPr>
          <w:rFonts w:asciiTheme="majorHAnsi" w:hAnsiTheme="majorHAnsi" w:cs="Times New Roman"/>
          <w:noProof/>
          <w:lang w:val="en-US"/>
        </w:rPr>
        <w:t>F</w:t>
      </w:r>
      <w:r w:rsidRPr="009C5406">
        <w:rPr>
          <w:rFonts w:asciiTheme="majorHAnsi" w:hAnsiTheme="majorHAnsi" w:cs="Times New Roman"/>
          <w:noProof/>
          <w:lang w:val="en-US"/>
        </w:rPr>
        <w:t xml:space="preserve">indings from two representative community surveys. </w:t>
      </w:r>
      <w:r w:rsidRPr="009C5406">
        <w:rPr>
          <w:rFonts w:asciiTheme="majorHAnsi" w:hAnsiTheme="majorHAnsi" w:cs="Times New Roman"/>
          <w:i/>
          <w:noProof/>
          <w:lang w:val="en-US"/>
        </w:rPr>
        <w:t xml:space="preserve">Child : </w:t>
      </w:r>
      <w:r w:rsidR="00F4705D" w:rsidRPr="009C5406">
        <w:rPr>
          <w:rFonts w:asciiTheme="majorHAnsi" w:hAnsiTheme="majorHAnsi" w:cs="Times New Roman"/>
          <w:i/>
          <w:noProof/>
          <w:lang w:val="en-US"/>
        </w:rPr>
        <w:t>C</w:t>
      </w:r>
      <w:r w:rsidRPr="009C5406">
        <w:rPr>
          <w:rFonts w:asciiTheme="majorHAnsi" w:hAnsiTheme="majorHAnsi" w:cs="Times New Roman"/>
          <w:i/>
          <w:noProof/>
          <w:lang w:val="en-US"/>
        </w:rPr>
        <w:t xml:space="preserve">are, </w:t>
      </w:r>
      <w:r w:rsidR="00F4705D" w:rsidRPr="009C5406">
        <w:rPr>
          <w:rFonts w:asciiTheme="majorHAnsi" w:hAnsiTheme="majorHAnsi" w:cs="Times New Roman"/>
          <w:i/>
          <w:noProof/>
          <w:lang w:val="en-US"/>
        </w:rPr>
        <w:t>H</w:t>
      </w:r>
      <w:r w:rsidRPr="009C5406">
        <w:rPr>
          <w:rFonts w:asciiTheme="majorHAnsi" w:hAnsiTheme="majorHAnsi" w:cs="Times New Roman"/>
          <w:i/>
          <w:noProof/>
          <w:lang w:val="en-US"/>
        </w:rPr>
        <w:t xml:space="preserve">ealth and </w:t>
      </w:r>
      <w:r w:rsidR="00F4705D" w:rsidRPr="009C5406">
        <w:rPr>
          <w:rFonts w:asciiTheme="majorHAnsi" w:hAnsiTheme="majorHAnsi" w:cs="Times New Roman"/>
          <w:i/>
          <w:noProof/>
          <w:lang w:val="en-US"/>
        </w:rPr>
        <w:t>D</w:t>
      </w:r>
      <w:r w:rsidRPr="009C5406">
        <w:rPr>
          <w:rFonts w:asciiTheme="majorHAnsi" w:hAnsiTheme="majorHAnsi" w:cs="Times New Roman"/>
          <w:i/>
          <w:noProof/>
          <w:lang w:val="en-US"/>
        </w:rPr>
        <w:t>evelopment, 40</w:t>
      </w:r>
      <w:r w:rsidRPr="009C5406">
        <w:rPr>
          <w:rFonts w:asciiTheme="majorHAnsi" w:hAnsiTheme="majorHAnsi" w:cs="Times New Roman"/>
          <w:noProof/>
          <w:lang w:val="en-US"/>
        </w:rPr>
        <w:t>(1), 124-133.</w:t>
      </w:r>
      <w:r w:rsidR="00F4705D" w:rsidRPr="009C5406">
        <w:rPr>
          <w:rFonts w:asciiTheme="majorHAnsi" w:hAnsiTheme="majorHAnsi" w:cs="Times New Roman"/>
          <w:noProof/>
          <w:lang w:val="en-US"/>
        </w:rPr>
        <w:t xml:space="preserve"> </w:t>
      </w:r>
    </w:p>
    <w:p w14:paraId="03CA0DE9" w14:textId="77644467" w:rsidR="008F4DB1" w:rsidRPr="009C5406" w:rsidRDefault="004E4FAA" w:rsidP="009C5406">
      <w:pPr>
        <w:spacing w:after="120"/>
        <w:ind w:left="567" w:hanging="426"/>
        <w:rPr>
          <w:rFonts w:asciiTheme="majorHAnsi" w:hAnsiTheme="majorHAnsi" w:cs="Times New Roman"/>
          <w:noProof/>
        </w:rPr>
      </w:pPr>
      <w:r w:rsidRPr="009C5406">
        <w:rPr>
          <w:rFonts w:asciiTheme="majorHAnsi" w:hAnsiTheme="majorHAnsi" w:cs="Times New Roman"/>
          <w:noProof/>
          <w:lang w:val="en-US"/>
        </w:rPr>
        <w:t>Fuller-Thomson E., Sohn, H. R., Brennenstuhl, S.</w:t>
      </w:r>
      <w:r w:rsidR="004759C7" w:rsidRPr="009C5406">
        <w:rPr>
          <w:rFonts w:asciiTheme="majorHAnsi" w:hAnsiTheme="majorHAnsi" w:cs="Times New Roman"/>
          <w:noProof/>
          <w:lang w:val="en-US"/>
        </w:rPr>
        <w:t>,</w:t>
      </w:r>
      <w:r w:rsidRPr="009C5406">
        <w:rPr>
          <w:rFonts w:asciiTheme="majorHAnsi" w:hAnsiTheme="majorHAnsi" w:cs="Times New Roman"/>
          <w:noProof/>
          <w:lang w:val="en-US"/>
        </w:rPr>
        <w:t xml:space="preserve"> &amp; Baker, T. M. (2012). Is childhood physical abuse associated with anxiety disorders among adults? </w:t>
      </w:r>
      <w:r w:rsidR="00A7493C" w:rsidRPr="009C5406">
        <w:rPr>
          <w:rFonts w:asciiTheme="majorHAnsi" w:hAnsiTheme="majorHAnsi" w:cs="Times New Roman"/>
          <w:i/>
          <w:noProof/>
        </w:rPr>
        <w:t>Psychology, Health &amp; Medicine, 17</w:t>
      </w:r>
      <w:r w:rsidR="00A7493C" w:rsidRPr="009C5406">
        <w:rPr>
          <w:rFonts w:asciiTheme="majorHAnsi" w:hAnsiTheme="majorHAnsi" w:cs="Times New Roman"/>
          <w:noProof/>
        </w:rPr>
        <w:t>(6), 735-746.</w:t>
      </w:r>
      <w:r w:rsidR="008174AF" w:rsidRPr="009C5406">
        <w:rPr>
          <w:rFonts w:asciiTheme="majorHAnsi" w:hAnsiTheme="majorHAnsi" w:cs="Times New Roman"/>
          <w:noProof/>
        </w:rPr>
        <w:t xml:space="preserve"> </w:t>
      </w:r>
    </w:p>
    <w:p w14:paraId="400C4EED" w14:textId="3BB2E5A5" w:rsidR="008F4DB1" w:rsidRPr="001F3AC2" w:rsidRDefault="008F4DB1" w:rsidP="008F4DB1">
      <w:pPr>
        <w:spacing w:after="120"/>
        <w:ind w:left="567" w:hanging="426"/>
        <w:rPr>
          <w:lang w:val="en-US"/>
        </w:rPr>
      </w:pPr>
      <w:r w:rsidRPr="0019274E">
        <w:rPr>
          <w:lang w:val="en-US"/>
        </w:rPr>
        <w:t xml:space="preserve">Goldbeck, L., Laib-Koehnemund, A. et Fegert, J.M. (2007). A randomized controlled trial of consensus-based child abuse case management. </w:t>
      </w:r>
      <w:r w:rsidRPr="0019274E">
        <w:rPr>
          <w:i/>
          <w:lang w:val="en-US"/>
        </w:rPr>
        <w:t xml:space="preserve">Child Abuse &amp; Neglect 31 </w:t>
      </w:r>
      <w:r w:rsidRPr="0019274E">
        <w:rPr>
          <w:lang w:val="en-US"/>
        </w:rPr>
        <w:t>(9), 919–933.</w:t>
      </w:r>
    </w:p>
    <w:p w14:paraId="337059CA" w14:textId="77777777" w:rsidR="00094C9D" w:rsidRPr="009C5406" w:rsidRDefault="00A7493C" w:rsidP="009C5406">
      <w:pPr>
        <w:spacing w:after="120"/>
        <w:ind w:left="567" w:hanging="426"/>
        <w:rPr>
          <w:rFonts w:asciiTheme="majorHAnsi" w:hAnsiTheme="majorHAnsi" w:cs="Times New Roman"/>
          <w:noProof/>
        </w:rPr>
      </w:pPr>
      <w:r w:rsidRPr="009C5406">
        <w:rPr>
          <w:rFonts w:asciiTheme="majorHAnsi" w:hAnsiTheme="majorHAnsi" w:cs="Times New Roman"/>
          <w:noProof/>
        </w:rPr>
        <w:t>Gouvernement du Québec (2015). Loi sur la protection de la jeunesse</w:t>
      </w:r>
      <w:r w:rsidR="00664F97" w:rsidRPr="009C5406">
        <w:rPr>
          <w:rFonts w:asciiTheme="majorHAnsi" w:hAnsiTheme="majorHAnsi" w:cs="Times New Roman"/>
          <w:noProof/>
        </w:rPr>
        <w:t xml:space="preserve"> (Article 38b). Répéré</w:t>
      </w:r>
      <w:r w:rsidR="00C1693E" w:rsidRPr="009C5406">
        <w:rPr>
          <w:rFonts w:asciiTheme="majorHAnsi" w:hAnsiTheme="majorHAnsi" w:cs="Times New Roman"/>
          <w:noProof/>
        </w:rPr>
        <w:t xml:space="preserve"> à</w:t>
      </w:r>
      <w:r w:rsidR="00664F97" w:rsidRPr="009C5406">
        <w:rPr>
          <w:rFonts w:asciiTheme="majorHAnsi" w:hAnsiTheme="majorHAnsi" w:cs="Times New Roman"/>
          <w:noProof/>
        </w:rPr>
        <w:t xml:space="preserve"> http://www2.publicationsduquebec.gouv.qc.ca/dynamicSearch/telecharge.php?type=2&amp;file=/P_34_1/P34_1.html</w:t>
      </w:r>
    </w:p>
    <w:p w14:paraId="78315AE5" w14:textId="2BC3C93D" w:rsidR="004E4FAA" w:rsidRPr="009C5406" w:rsidRDefault="004E4FAA" w:rsidP="009C5406">
      <w:pPr>
        <w:spacing w:after="120"/>
        <w:ind w:left="567" w:hanging="426"/>
        <w:rPr>
          <w:rFonts w:asciiTheme="majorHAnsi" w:hAnsiTheme="majorHAnsi" w:cs="Times New Roman"/>
          <w:noProof/>
          <w:lang w:val="en-CA"/>
        </w:rPr>
      </w:pPr>
      <w:r w:rsidRPr="009C5406">
        <w:rPr>
          <w:rFonts w:asciiTheme="majorHAnsi" w:hAnsiTheme="majorHAnsi" w:cs="Times New Roman"/>
          <w:noProof/>
          <w:lang w:val="en-CA"/>
        </w:rPr>
        <w:t>Guterman, N.</w:t>
      </w:r>
      <w:r w:rsidR="008174AF" w:rsidRPr="009C5406">
        <w:rPr>
          <w:rFonts w:asciiTheme="majorHAnsi" w:hAnsiTheme="majorHAnsi" w:cs="Times New Roman"/>
          <w:noProof/>
          <w:lang w:val="en-CA"/>
        </w:rPr>
        <w:t xml:space="preserve"> </w:t>
      </w:r>
      <w:r w:rsidRPr="009C5406">
        <w:rPr>
          <w:rFonts w:asciiTheme="majorHAnsi" w:hAnsiTheme="majorHAnsi" w:cs="Times New Roman"/>
          <w:noProof/>
          <w:lang w:val="en-CA"/>
        </w:rPr>
        <w:t>B.</w:t>
      </w:r>
      <w:r w:rsidR="004759C7" w:rsidRPr="009C5406">
        <w:rPr>
          <w:rFonts w:asciiTheme="majorHAnsi" w:hAnsiTheme="majorHAnsi" w:cs="Times New Roman"/>
          <w:noProof/>
          <w:lang w:val="en-CA"/>
        </w:rPr>
        <w:t>,</w:t>
      </w:r>
      <w:r w:rsidRPr="009C5406">
        <w:rPr>
          <w:rFonts w:asciiTheme="majorHAnsi" w:hAnsiTheme="majorHAnsi" w:cs="Times New Roman"/>
          <w:noProof/>
          <w:lang w:val="en-CA"/>
        </w:rPr>
        <w:t xml:space="preserve"> </w:t>
      </w:r>
      <w:r w:rsidR="007E2371" w:rsidRPr="009C5406">
        <w:rPr>
          <w:rFonts w:asciiTheme="majorHAnsi" w:hAnsiTheme="majorHAnsi" w:cs="Times New Roman"/>
          <w:noProof/>
          <w:lang w:val="en-CA"/>
        </w:rPr>
        <w:t>&amp;</w:t>
      </w:r>
      <w:r w:rsidRPr="009C5406">
        <w:rPr>
          <w:rFonts w:asciiTheme="majorHAnsi" w:hAnsiTheme="majorHAnsi" w:cs="Times New Roman"/>
          <w:noProof/>
          <w:lang w:val="en-CA"/>
        </w:rPr>
        <w:t xml:space="preserve"> Lee, Y. (2005). </w:t>
      </w:r>
      <w:r w:rsidRPr="009C5406">
        <w:rPr>
          <w:rFonts w:asciiTheme="majorHAnsi" w:hAnsiTheme="majorHAnsi" w:cs="Times New Roman"/>
          <w:noProof/>
          <w:lang w:val="en-US"/>
        </w:rPr>
        <w:t xml:space="preserve">The Role of Fathers in Risk for Physical Child Abuse and Neglect: Possible Pathways and Unanswered Questions. </w:t>
      </w:r>
      <w:r w:rsidRPr="009C5406">
        <w:rPr>
          <w:rFonts w:asciiTheme="majorHAnsi" w:hAnsiTheme="majorHAnsi" w:cs="Times New Roman"/>
          <w:i/>
          <w:noProof/>
          <w:lang w:val="en-CA"/>
        </w:rPr>
        <w:t>Child Maltreatment, 10</w:t>
      </w:r>
      <w:r w:rsidRPr="009C5406">
        <w:rPr>
          <w:rFonts w:asciiTheme="majorHAnsi" w:hAnsiTheme="majorHAnsi" w:cs="Times New Roman"/>
          <w:noProof/>
          <w:lang w:val="en-CA"/>
        </w:rPr>
        <w:t>(2), 136-149.</w:t>
      </w:r>
      <w:r w:rsidR="008174AF" w:rsidRPr="009C5406">
        <w:rPr>
          <w:rFonts w:asciiTheme="majorHAnsi" w:hAnsiTheme="majorHAnsi" w:cs="Times New Roman"/>
          <w:noProof/>
          <w:lang w:val="en-CA"/>
        </w:rPr>
        <w:t xml:space="preserve"> </w:t>
      </w:r>
    </w:p>
    <w:p w14:paraId="1878EC18" w14:textId="12B121A3" w:rsidR="008174AF" w:rsidRPr="009C5406" w:rsidRDefault="008174AF" w:rsidP="009C5406">
      <w:pPr>
        <w:spacing w:after="120"/>
        <w:ind w:left="567" w:hanging="426"/>
        <w:rPr>
          <w:rFonts w:asciiTheme="majorHAnsi" w:hAnsiTheme="majorHAnsi" w:cs="Times New Roman"/>
          <w:noProof/>
          <w:lang w:val="en-US"/>
        </w:rPr>
      </w:pPr>
      <w:r w:rsidRPr="009C5406">
        <w:rPr>
          <w:rFonts w:asciiTheme="majorHAnsi" w:hAnsiTheme="majorHAnsi" w:cs="Times New Roman"/>
          <w:noProof/>
          <w:lang w:val="en-US"/>
        </w:rPr>
        <w:t>Guterman, N. B., Lee, Y., Lee, S. J., Waldfogel, J.</w:t>
      </w:r>
      <w:r w:rsidR="004759C7" w:rsidRPr="009C5406">
        <w:rPr>
          <w:rFonts w:asciiTheme="majorHAnsi" w:hAnsiTheme="majorHAnsi" w:cs="Times New Roman"/>
          <w:noProof/>
          <w:lang w:val="en-US"/>
        </w:rPr>
        <w:t>,</w:t>
      </w:r>
      <w:r w:rsidRPr="009C5406">
        <w:rPr>
          <w:rFonts w:asciiTheme="majorHAnsi" w:hAnsiTheme="majorHAnsi" w:cs="Times New Roman"/>
          <w:noProof/>
          <w:lang w:val="en-US"/>
        </w:rPr>
        <w:t xml:space="preserve"> &amp; Rathouz, P. J. (2009). Fathers and maternal risk for physical child abuse. </w:t>
      </w:r>
      <w:r w:rsidRPr="009C5406">
        <w:rPr>
          <w:rFonts w:asciiTheme="majorHAnsi" w:hAnsiTheme="majorHAnsi" w:cs="Times New Roman"/>
          <w:i/>
          <w:noProof/>
          <w:lang w:val="en-US"/>
        </w:rPr>
        <w:t>Child Maltreatment, 14</w:t>
      </w:r>
      <w:r w:rsidRPr="009C5406">
        <w:rPr>
          <w:rFonts w:asciiTheme="majorHAnsi" w:hAnsiTheme="majorHAnsi" w:cs="Times New Roman"/>
          <w:noProof/>
          <w:lang w:val="en-US"/>
        </w:rPr>
        <w:t xml:space="preserve">(3), 277-290. </w:t>
      </w:r>
    </w:p>
    <w:p w14:paraId="72061395" w14:textId="0A38D378" w:rsidR="004E4FAA" w:rsidRPr="009C5406" w:rsidRDefault="004E4FAA" w:rsidP="009C5406">
      <w:pPr>
        <w:spacing w:after="120"/>
        <w:ind w:left="567" w:hanging="426"/>
        <w:rPr>
          <w:rFonts w:asciiTheme="majorHAnsi" w:hAnsiTheme="majorHAnsi" w:cs="Times New Roman"/>
          <w:noProof/>
          <w:lang w:val="en-US"/>
        </w:rPr>
      </w:pPr>
      <w:r w:rsidRPr="009C5406">
        <w:rPr>
          <w:rFonts w:asciiTheme="majorHAnsi" w:hAnsiTheme="majorHAnsi" w:cs="Times New Roman"/>
          <w:noProof/>
          <w:lang w:val="en-US"/>
        </w:rPr>
        <w:t>Hartley, C. C.</w:t>
      </w:r>
      <w:r w:rsidR="008174AF" w:rsidRPr="009C5406">
        <w:rPr>
          <w:rFonts w:asciiTheme="majorHAnsi" w:hAnsiTheme="majorHAnsi" w:cs="Times New Roman"/>
          <w:noProof/>
          <w:lang w:val="en-US"/>
        </w:rPr>
        <w:t xml:space="preserve"> </w:t>
      </w:r>
      <w:r w:rsidRPr="009C5406">
        <w:rPr>
          <w:rFonts w:asciiTheme="majorHAnsi" w:hAnsiTheme="majorHAnsi" w:cs="Times New Roman"/>
          <w:noProof/>
          <w:lang w:val="en-US"/>
        </w:rPr>
        <w:t xml:space="preserve">(2002). The co-occurrence of child maltreatment and domestic violence: Examining both neglect and child physical abuse. </w:t>
      </w:r>
      <w:r w:rsidRPr="009C5406">
        <w:rPr>
          <w:rFonts w:asciiTheme="majorHAnsi" w:hAnsiTheme="majorHAnsi" w:cs="Times New Roman"/>
          <w:i/>
          <w:noProof/>
          <w:lang w:val="en-US"/>
        </w:rPr>
        <w:t>Child Maltreatment, 7(</w:t>
      </w:r>
      <w:r w:rsidRPr="009C5406">
        <w:rPr>
          <w:rFonts w:asciiTheme="majorHAnsi" w:hAnsiTheme="majorHAnsi" w:cs="Times New Roman"/>
          <w:noProof/>
          <w:lang w:val="en-US"/>
        </w:rPr>
        <w:t>4), 349-358.</w:t>
      </w:r>
      <w:r w:rsidR="008174AF" w:rsidRPr="009C5406">
        <w:rPr>
          <w:rFonts w:asciiTheme="majorHAnsi" w:hAnsiTheme="majorHAnsi" w:cs="Times New Roman"/>
          <w:noProof/>
          <w:lang w:val="en-US"/>
        </w:rPr>
        <w:t xml:space="preserve"> </w:t>
      </w:r>
    </w:p>
    <w:p w14:paraId="6E2A242D" w14:textId="6C964B0F" w:rsidR="004E4FAA" w:rsidRPr="009C5406" w:rsidRDefault="004E4FAA" w:rsidP="009C5406">
      <w:pPr>
        <w:spacing w:after="120"/>
        <w:ind w:left="567" w:hanging="426"/>
        <w:rPr>
          <w:rFonts w:asciiTheme="majorHAnsi" w:hAnsiTheme="majorHAnsi" w:cs="Times New Roman"/>
          <w:noProof/>
          <w:lang w:val="en-US"/>
        </w:rPr>
      </w:pPr>
      <w:r w:rsidRPr="009C5406">
        <w:rPr>
          <w:rFonts w:asciiTheme="majorHAnsi" w:hAnsiTheme="majorHAnsi" w:cs="Times New Roman"/>
          <w:noProof/>
          <w:lang w:val="en-US"/>
        </w:rPr>
        <w:t>Haskett, M. E., Allaire, J. C</w:t>
      </w:r>
      <w:r w:rsidR="008657B9" w:rsidRPr="009C5406">
        <w:rPr>
          <w:rFonts w:asciiTheme="majorHAnsi" w:hAnsiTheme="majorHAnsi" w:cs="Times New Roman"/>
          <w:noProof/>
          <w:lang w:val="en-US"/>
        </w:rPr>
        <w:t>., Kreig, S.</w:t>
      </w:r>
      <w:r w:rsidR="004759C7" w:rsidRPr="009C5406">
        <w:rPr>
          <w:rFonts w:asciiTheme="majorHAnsi" w:hAnsiTheme="majorHAnsi" w:cs="Times New Roman"/>
          <w:noProof/>
          <w:lang w:val="en-US"/>
        </w:rPr>
        <w:t>,</w:t>
      </w:r>
      <w:r w:rsidRPr="009C5406">
        <w:rPr>
          <w:rFonts w:asciiTheme="majorHAnsi" w:hAnsiTheme="majorHAnsi" w:cs="Times New Roman"/>
          <w:noProof/>
          <w:lang w:val="en-US"/>
        </w:rPr>
        <w:t xml:space="preserve"> &amp; Hart, K. C. (2008). Protective and vulnerability factors for physically abused children: Effects of ethnicity and parenting context. </w:t>
      </w:r>
      <w:r w:rsidRPr="009C5406">
        <w:rPr>
          <w:rFonts w:asciiTheme="majorHAnsi" w:hAnsiTheme="majorHAnsi" w:cs="Times New Roman"/>
          <w:i/>
          <w:noProof/>
          <w:lang w:val="en-US"/>
        </w:rPr>
        <w:t>Child Abuse &amp; Neglect</w:t>
      </w:r>
      <w:r w:rsidRPr="009C5406">
        <w:rPr>
          <w:rFonts w:asciiTheme="majorHAnsi" w:hAnsiTheme="majorHAnsi" w:cs="Times New Roman"/>
          <w:noProof/>
          <w:lang w:val="en-US"/>
        </w:rPr>
        <w:t xml:space="preserve">, </w:t>
      </w:r>
      <w:r w:rsidR="00A7493C" w:rsidRPr="009C5406">
        <w:rPr>
          <w:rFonts w:asciiTheme="majorHAnsi" w:hAnsiTheme="majorHAnsi" w:cs="Times New Roman"/>
          <w:i/>
          <w:noProof/>
          <w:lang w:val="en-US"/>
        </w:rPr>
        <w:t>32</w:t>
      </w:r>
      <w:r w:rsidRPr="009C5406">
        <w:rPr>
          <w:rFonts w:asciiTheme="majorHAnsi" w:hAnsiTheme="majorHAnsi" w:cs="Times New Roman"/>
          <w:noProof/>
          <w:lang w:val="en-US"/>
        </w:rPr>
        <w:t>(5), 567-576.</w:t>
      </w:r>
      <w:r w:rsidR="008174AF" w:rsidRPr="009C5406">
        <w:rPr>
          <w:rFonts w:asciiTheme="majorHAnsi" w:hAnsiTheme="majorHAnsi" w:cs="Times New Roman"/>
          <w:noProof/>
          <w:lang w:val="en-US"/>
        </w:rPr>
        <w:t xml:space="preserve"> </w:t>
      </w:r>
    </w:p>
    <w:p w14:paraId="61BAC5A9" w14:textId="5E080E3F" w:rsidR="004E4FAA" w:rsidRPr="009C5406" w:rsidRDefault="004E4FAA" w:rsidP="009C5406">
      <w:pPr>
        <w:spacing w:after="120"/>
        <w:ind w:left="567" w:hanging="426"/>
        <w:rPr>
          <w:rFonts w:asciiTheme="majorHAnsi" w:hAnsiTheme="majorHAnsi" w:cs="Times New Roman"/>
          <w:noProof/>
          <w:lang w:val="en-US"/>
        </w:rPr>
      </w:pPr>
      <w:r w:rsidRPr="009C5406">
        <w:rPr>
          <w:rFonts w:asciiTheme="majorHAnsi" w:hAnsiTheme="majorHAnsi" w:cs="Times New Roman"/>
          <w:noProof/>
          <w:lang w:val="en-US"/>
        </w:rPr>
        <w:t>Herrenkohl, T.I., Huang, B., Tajima, E.A.</w:t>
      </w:r>
      <w:r w:rsidR="004759C7" w:rsidRPr="009C5406">
        <w:rPr>
          <w:rFonts w:asciiTheme="majorHAnsi" w:hAnsiTheme="majorHAnsi" w:cs="Times New Roman"/>
          <w:noProof/>
          <w:lang w:val="en-US"/>
        </w:rPr>
        <w:t>,</w:t>
      </w:r>
      <w:r w:rsidRPr="009C5406">
        <w:rPr>
          <w:rFonts w:asciiTheme="majorHAnsi" w:hAnsiTheme="majorHAnsi" w:cs="Times New Roman"/>
          <w:noProof/>
          <w:lang w:val="en-US"/>
        </w:rPr>
        <w:t xml:space="preserve"> </w:t>
      </w:r>
      <w:r w:rsidR="008657B9" w:rsidRPr="009C5406">
        <w:rPr>
          <w:rFonts w:asciiTheme="majorHAnsi" w:hAnsiTheme="majorHAnsi" w:cs="Times New Roman"/>
          <w:noProof/>
          <w:lang w:val="en-US"/>
        </w:rPr>
        <w:t>&amp;</w:t>
      </w:r>
      <w:r w:rsidRPr="009C5406">
        <w:rPr>
          <w:rFonts w:asciiTheme="majorHAnsi" w:hAnsiTheme="majorHAnsi" w:cs="Times New Roman"/>
          <w:noProof/>
          <w:lang w:val="en-US"/>
        </w:rPr>
        <w:t xml:space="preserve"> Whitney, S.D. (2003). Examining the </w:t>
      </w:r>
      <w:r w:rsidR="003B43A4" w:rsidRPr="009C5406">
        <w:rPr>
          <w:rFonts w:asciiTheme="majorHAnsi" w:hAnsiTheme="majorHAnsi" w:cs="Times New Roman"/>
          <w:noProof/>
          <w:lang w:val="en-US"/>
        </w:rPr>
        <w:t>l</w:t>
      </w:r>
      <w:r w:rsidRPr="009C5406">
        <w:rPr>
          <w:rFonts w:asciiTheme="majorHAnsi" w:hAnsiTheme="majorHAnsi" w:cs="Times New Roman"/>
          <w:noProof/>
          <w:lang w:val="en-US"/>
        </w:rPr>
        <w:t xml:space="preserve">ink </w:t>
      </w:r>
      <w:r w:rsidR="003B43A4" w:rsidRPr="009C5406">
        <w:rPr>
          <w:rFonts w:asciiTheme="majorHAnsi" w:hAnsiTheme="majorHAnsi" w:cs="Times New Roman"/>
          <w:noProof/>
          <w:lang w:val="en-US"/>
        </w:rPr>
        <w:t>b</w:t>
      </w:r>
      <w:r w:rsidRPr="009C5406">
        <w:rPr>
          <w:rFonts w:asciiTheme="majorHAnsi" w:hAnsiTheme="majorHAnsi" w:cs="Times New Roman"/>
          <w:noProof/>
          <w:lang w:val="en-US"/>
        </w:rPr>
        <w:t xml:space="preserve">etween </w:t>
      </w:r>
      <w:r w:rsidR="003B43A4" w:rsidRPr="009C5406">
        <w:rPr>
          <w:rFonts w:asciiTheme="majorHAnsi" w:hAnsiTheme="majorHAnsi" w:cs="Times New Roman"/>
          <w:noProof/>
          <w:lang w:val="en-US"/>
        </w:rPr>
        <w:t>c</w:t>
      </w:r>
      <w:r w:rsidRPr="009C5406">
        <w:rPr>
          <w:rFonts w:asciiTheme="majorHAnsi" w:hAnsiTheme="majorHAnsi" w:cs="Times New Roman"/>
          <w:noProof/>
          <w:lang w:val="en-US"/>
        </w:rPr>
        <w:t xml:space="preserve">hild </w:t>
      </w:r>
      <w:r w:rsidR="003B43A4" w:rsidRPr="009C5406">
        <w:rPr>
          <w:rFonts w:asciiTheme="majorHAnsi" w:hAnsiTheme="majorHAnsi" w:cs="Times New Roman"/>
          <w:noProof/>
          <w:lang w:val="en-US"/>
        </w:rPr>
        <w:t>a</w:t>
      </w:r>
      <w:r w:rsidRPr="009C5406">
        <w:rPr>
          <w:rFonts w:asciiTheme="majorHAnsi" w:hAnsiTheme="majorHAnsi" w:cs="Times New Roman"/>
          <w:noProof/>
          <w:lang w:val="en-US"/>
        </w:rPr>
        <w:t xml:space="preserve">buse and </w:t>
      </w:r>
      <w:r w:rsidR="003B43A4" w:rsidRPr="009C5406">
        <w:rPr>
          <w:rFonts w:asciiTheme="majorHAnsi" w:hAnsiTheme="majorHAnsi" w:cs="Times New Roman"/>
          <w:noProof/>
          <w:lang w:val="en-US"/>
        </w:rPr>
        <w:t>y</w:t>
      </w:r>
      <w:r w:rsidRPr="009C5406">
        <w:rPr>
          <w:rFonts w:asciiTheme="majorHAnsi" w:hAnsiTheme="majorHAnsi" w:cs="Times New Roman"/>
          <w:noProof/>
          <w:lang w:val="en-US"/>
        </w:rPr>
        <w:t xml:space="preserve">outh </w:t>
      </w:r>
      <w:r w:rsidR="003B43A4" w:rsidRPr="009C5406">
        <w:rPr>
          <w:rFonts w:asciiTheme="majorHAnsi" w:hAnsiTheme="majorHAnsi" w:cs="Times New Roman"/>
          <w:noProof/>
          <w:lang w:val="en-US"/>
        </w:rPr>
        <w:t>v</w:t>
      </w:r>
      <w:r w:rsidRPr="009C5406">
        <w:rPr>
          <w:rFonts w:asciiTheme="majorHAnsi" w:hAnsiTheme="majorHAnsi" w:cs="Times New Roman"/>
          <w:noProof/>
          <w:lang w:val="en-US"/>
        </w:rPr>
        <w:t xml:space="preserve">iolence: An </w:t>
      </w:r>
      <w:r w:rsidR="003B43A4" w:rsidRPr="009C5406">
        <w:rPr>
          <w:rFonts w:asciiTheme="majorHAnsi" w:hAnsiTheme="majorHAnsi" w:cs="Times New Roman"/>
          <w:noProof/>
          <w:lang w:val="en-US"/>
        </w:rPr>
        <w:t>a</w:t>
      </w:r>
      <w:r w:rsidRPr="009C5406">
        <w:rPr>
          <w:rFonts w:asciiTheme="majorHAnsi" w:hAnsiTheme="majorHAnsi" w:cs="Times New Roman"/>
          <w:noProof/>
          <w:lang w:val="en-US"/>
        </w:rPr>
        <w:t xml:space="preserve">nalysis of </w:t>
      </w:r>
      <w:r w:rsidR="003B43A4" w:rsidRPr="009C5406">
        <w:rPr>
          <w:rFonts w:asciiTheme="majorHAnsi" w:hAnsiTheme="majorHAnsi" w:cs="Times New Roman"/>
          <w:noProof/>
          <w:lang w:val="en-US"/>
        </w:rPr>
        <w:t>m</w:t>
      </w:r>
      <w:r w:rsidRPr="009C5406">
        <w:rPr>
          <w:rFonts w:asciiTheme="majorHAnsi" w:hAnsiTheme="majorHAnsi" w:cs="Times New Roman"/>
          <w:noProof/>
          <w:lang w:val="en-US"/>
        </w:rPr>
        <w:t xml:space="preserve">ediating </w:t>
      </w:r>
      <w:r w:rsidR="003B43A4" w:rsidRPr="009C5406">
        <w:rPr>
          <w:rFonts w:asciiTheme="majorHAnsi" w:hAnsiTheme="majorHAnsi" w:cs="Times New Roman"/>
          <w:noProof/>
          <w:lang w:val="en-US"/>
        </w:rPr>
        <w:t>m</w:t>
      </w:r>
      <w:r w:rsidRPr="009C5406">
        <w:rPr>
          <w:rFonts w:asciiTheme="majorHAnsi" w:hAnsiTheme="majorHAnsi" w:cs="Times New Roman"/>
          <w:noProof/>
          <w:lang w:val="en-US"/>
        </w:rPr>
        <w:t xml:space="preserve">echanisms. </w:t>
      </w:r>
      <w:r w:rsidRPr="009C5406">
        <w:rPr>
          <w:rFonts w:asciiTheme="majorHAnsi" w:hAnsiTheme="majorHAnsi" w:cs="Times New Roman"/>
          <w:i/>
          <w:noProof/>
          <w:lang w:val="en-US"/>
        </w:rPr>
        <w:t>Journal of Interpersonal Violence, 18</w:t>
      </w:r>
      <w:r w:rsidRPr="009C5406">
        <w:rPr>
          <w:rFonts w:asciiTheme="majorHAnsi" w:hAnsiTheme="majorHAnsi" w:cs="Times New Roman"/>
          <w:noProof/>
          <w:lang w:val="en-US"/>
        </w:rPr>
        <w:t>(10), 1189-1208.</w:t>
      </w:r>
      <w:r w:rsidR="003B43A4" w:rsidRPr="009C5406">
        <w:rPr>
          <w:rFonts w:asciiTheme="majorHAnsi" w:hAnsiTheme="majorHAnsi" w:cs="Times New Roman"/>
          <w:noProof/>
          <w:lang w:val="en-US"/>
        </w:rPr>
        <w:t xml:space="preserve"> </w:t>
      </w:r>
    </w:p>
    <w:p w14:paraId="0E688521" w14:textId="7BB36BB9" w:rsidR="008F4DB1" w:rsidRPr="009C5406" w:rsidRDefault="004E4FAA" w:rsidP="009C5406">
      <w:pPr>
        <w:spacing w:after="120"/>
        <w:ind w:left="567" w:hanging="426"/>
        <w:rPr>
          <w:rFonts w:asciiTheme="majorHAnsi" w:hAnsiTheme="majorHAnsi" w:cs="Arial"/>
          <w:bCs/>
          <w:shd w:val="clear" w:color="auto" w:fill="FFFFFF"/>
        </w:rPr>
      </w:pPr>
      <w:r w:rsidRPr="009C5406">
        <w:rPr>
          <w:rFonts w:asciiTheme="majorHAnsi" w:hAnsiTheme="majorHAnsi" w:cs="Times New Roman"/>
          <w:noProof/>
          <w:lang w:val="en-US"/>
        </w:rPr>
        <w:t>Herrenkohl, T.I., Sousa, C., Tajima, E.A., Herrenkohl, R.C.</w:t>
      </w:r>
      <w:r w:rsidR="004759C7" w:rsidRPr="009C5406">
        <w:rPr>
          <w:rFonts w:asciiTheme="majorHAnsi" w:hAnsiTheme="majorHAnsi" w:cs="Times New Roman"/>
          <w:noProof/>
          <w:lang w:val="en-US"/>
        </w:rPr>
        <w:t>,</w:t>
      </w:r>
      <w:r w:rsidRPr="009C5406">
        <w:rPr>
          <w:rFonts w:asciiTheme="majorHAnsi" w:hAnsiTheme="majorHAnsi" w:cs="Times New Roman"/>
          <w:noProof/>
          <w:lang w:val="en-US"/>
        </w:rPr>
        <w:t xml:space="preserve"> </w:t>
      </w:r>
      <w:r w:rsidR="008657B9" w:rsidRPr="009C5406">
        <w:rPr>
          <w:rFonts w:asciiTheme="majorHAnsi" w:hAnsiTheme="majorHAnsi" w:cs="Times New Roman"/>
          <w:noProof/>
          <w:lang w:val="en-US"/>
        </w:rPr>
        <w:t>&amp;</w:t>
      </w:r>
      <w:r w:rsidRPr="009C5406">
        <w:rPr>
          <w:rFonts w:asciiTheme="majorHAnsi" w:hAnsiTheme="majorHAnsi" w:cs="Times New Roman"/>
          <w:noProof/>
          <w:lang w:val="en-US"/>
        </w:rPr>
        <w:t xml:space="preserve"> Moylan, C.A. (2008). Intersection of child abuse and children’s exposure to domestic violence. </w:t>
      </w:r>
      <w:r w:rsidRPr="009C5406">
        <w:rPr>
          <w:rFonts w:asciiTheme="majorHAnsi" w:hAnsiTheme="majorHAnsi" w:cs="Times New Roman"/>
          <w:i/>
          <w:noProof/>
        </w:rPr>
        <w:t>Trauma, Violence &amp; Abuse, 9</w:t>
      </w:r>
      <w:r w:rsidRPr="009C5406">
        <w:rPr>
          <w:rFonts w:asciiTheme="majorHAnsi" w:hAnsiTheme="majorHAnsi" w:cs="Times New Roman"/>
          <w:noProof/>
        </w:rPr>
        <w:t>(2), 84-99.</w:t>
      </w:r>
      <w:r w:rsidR="003B43A4" w:rsidRPr="009C5406">
        <w:rPr>
          <w:rFonts w:asciiTheme="majorHAnsi" w:hAnsiTheme="majorHAnsi" w:cs="Times New Roman"/>
          <w:noProof/>
        </w:rPr>
        <w:t xml:space="preserve"> </w:t>
      </w:r>
    </w:p>
    <w:p w14:paraId="5B485D04" w14:textId="6DBCCA6B" w:rsidR="008F4DB1" w:rsidRPr="001F3AC2" w:rsidRDefault="008F4DB1" w:rsidP="008F4DB1">
      <w:pPr>
        <w:spacing w:after="120"/>
        <w:ind w:left="567" w:hanging="426"/>
        <w:rPr>
          <w:lang w:val="en-US"/>
        </w:rPr>
      </w:pPr>
      <w:r w:rsidRPr="0019274E">
        <w:t xml:space="preserve">Herschell, A.D. et McNeil, C.B., (2006). </w:t>
      </w:r>
      <w:r w:rsidRPr="0019274E">
        <w:rPr>
          <w:lang w:val="en-US"/>
        </w:rPr>
        <w:t xml:space="preserve">Theoretical and Empirical Underpinning of Parent-Child Interaction Therapy wit Child Physical Abuse Populations. </w:t>
      </w:r>
      <w:r w:rsidRPr="0019274E">
        <w:rPr>
          <w:i/>
          <w:lang w:val="en-US"/>
        </w:rPr>
        <w:t>Education and Treatment of Children, 26</w:t>
      </w:r>
      <w:r w:rsidRPr="0019274E">
        <w:rPr>
          <w:lang w:val="en-US"/>
        </w:rPr>
        <w:t xml:space="preserve"> (2), 142-162.</w:t>
      </w:r>
    </w:p>
    <w:p w14:paraId="3FDCB142" w14:textId="672F9E86" w:rsidR="004759C7" w:rsidRPr="009C5406" w:rsidRDefault="004759C7" w:rsidP="009C5406">
      <w:pPr>
        <w:spacing w:after="120"/>
        <w:ind w:left="567" w:hanging="426"/>
        <w:rPr>
          <w:rFonts w:asciiTheme="majorHAnsi" w:eastAsia="Times New Roman" w:hAnsiTheme="majorHAnsi" w:cs="Times New Roman"/>
          <w:lang w:val="en-US" w:eastAsia="fr-CA"/>
        </w:rPr>
      </w:pPr>
      <w:r w:rsidRPr="009C5406">
        <w:rPr>
          <w:rFonts w:asciiTheme="majorHAnsi" w:eastAsia="Times New Roman" w:hAnsiTheme="majorHAnsi" w:cs="Times New Roman"/>
          <w:lang w:val="en-US" w:eastAsia="fr-CA"/>
        </w:rPr>
        <w:t xml:space="preserve">Higgins, D. J., &amp; McCabe, M. </w:t>
      </w:r>
      <w:r w:rsidR="00F22369" w:rsidRPr="009C5406">
        <w:rPr>
          <w:rFonts w:asciiTheme="majorHAnsi" w:eastAsia="Times New Roman" w:hAnsiTheme="majorHAnsi" w:cs="Times New Roman"/>
          <w:lang w:val="en-US" w:eastAsia="fr-CA"/>
        </w:rPr>
        <w:t>P. (2003</w:t>
      </w:r>
      <w:r w:rsidRPr="009C5406">
        <w:rPr>
          <w:rFonts w:asciiTheme="majorHAnsi" w:eastAsia="Times New Roman" w:hAnsiTheme="majorHAnsi" w:cs="Times New Roman"/>
          <w:lang w:val="en-US" w:eastAsia="fr-CA"/>
        </w:rPr>
        <w:t xml:space="preserve">). </w:t>
      </w:r>
      <w:r w:rsidR="00A7493C" w:rsidRPr="009C5406">
        <w:rPr>
          <w:rFonts w:asciiTheme="majorHAnsi" w:hAnsiTheme="majorHAnsi" w:cs="Arial"/>
          <w:shd w:val="clear" w:color="auto" w:fill="FFFFFF"/>
          <w:lang w:val="en-CA"/>
        </w:rPr>
        <w:t>Maltreatment and family dysfunction in childhood and the subsequent adjustment of children and adults.</w:t>
      </w:r>
      <w:r w:rsidR="00A7493C" w:rsidRPr="009C5406">
        <w:rPr>
          <w:rStyle w:val="apple-converted-space"/>
          <w:rFonts w:asciiTheme="majorHAnsi" w:hAnsiTheme="majorHAnsi" w:cs="Arial"/>
          <w:shd w:val="clear" w:color="auto" w:fill="FFFFFF"/>
          <w:lang w:val="en-CA"/>
        </w:rPr>
        <w:t> </w:t>
      </w:r>
      <w:r w:rsidR="00A7493C" w:rsidRPr="009C5406">
        <w:rPr>
          <w:rFonts w:asciiTheme="majorHAnsi" w:hAnsiTheme="majorHAnsi" w:cs="Arial"/>
          <w:i/>
          <w:iCs/>
          <w:shd w:val="clear" w:color="auto" w:fill="FFFFFF"/>
          <w:lang w:val="en-CA"/>
        </w:rPr>
        <w:t>Journal of Family Violence</w:t>
      </w:r>
      <w:r w:rsidR="00A7493C" w:rsidRPr="009C5406">
        <w:rPr>
          <w:rFonts w:asciiTheme="majorHAnsi" w:hAnsiTheme="majorHAnsi" w:cs="Arial"/>
          <w:shd w:val="clear" w:color="auto" w:fill="FFFFFF"/>
          <w:lang w:val="en-CA"/>
        </w:rPr>
        <w:t>,</w:t>
      </w:r>
      <w:r w:rsidR="00A7493C" w:rsidRPr="009C5406">
        <w:rPr>
          <w:rStyle w:val="apple-converted-space"/>
          <w:rFonts w:asciiTheme="majorHAnsi" w:hAnsiTheme="majorHAnsi" w:cs="Arial"/>
          <w:shd w:val="clear" w:color="auto" w:fill="FFFFFF"/>
          <w:lang w:val="en-CA"/>
        </w:rPr>
        <w:t> </w:t>
      </w:r>
      <w:r w:rsidR="00A7493C" w:rsidRPr="009C5406">
        <w:rPr>
          <w:rFonts w:asciiTheme="majorHAnsi" w:hAnsiTheme="majorHAnsi" w:cs="Arial"/>
          <w:i/>
          <w:iCs/>
          <w:shd w:val="clear" w:color="auto" w:fill="FFFFFF"/>
          <w:lang w:val="en-CA"/>
        </w:rPr>
        <w:t>18</w:t>
      </w:r>
      <w:r w:rsidR="00A7493C" w:rsidRPr="009C5406">
        <w:rPr>
          <w:rFonts w:asciiTheme="majorHAnsi" w:hAnsiTheme="majorHAnsi" w:cs="Arial"/>
          <w:shd w:val="clear" w:color="auto" w:fill="FFFFFF"/>
          <w:lang w:val="en-CA"/>
        </w:rPr>
        <w:t>(2), 107-120.</w:t>
      </w:r>
      <w:r w:rsidRPr="009C5406">
        <w:rPr>
          <w:rFonts w:asciiTheme="majorHAnsi" w:hAnsiTheme="majorHAnsi" w:cs="Arial"/>
          <w:shd w:val="clear" w:color="auto" w:fill="FFFFFF"/>
          <w:lang w:val="en-CA"/>
        </w:rPr>
        <w:t xml:space="preserve"> </w:t>
      </w:r>
    </w:p>
    <w:p w14:paraId="1089075F" w14:textId="6D568038" w:rsidR="004E4FAA" w:rsidRPr="009C5406" w:rsidRDefault="004E4FAA" w:rsidP="009C5406">
      <w:pPr>
        <w:spacing w:after="120"/>
        <w:ind w:left="567" w:hanging="426"/>
        <w:rPr>
          <w:rFonts w:asciiTheme="majorHAnsi" w:eastAsia="Times New Roman" w:hAnsiTheme="majorHAnsi" w:cs="Times New Roman"/>
          <w:lang w:val="en-CA" w:eastAsia="fr-CA"/>
        </w:rPr>
      </w:pPr>
      <w:r w:rsidRPr="009C5406">
        <w:rPr>
          <w:rFonts w:asciiTheme="majorHAnsi" w:eastAsia="Times New Roman" w:hAnsiTheme="majorHAnsi" w:cs="Times New Roman"/>
          <w:lang w:val="en-US" w:eastAsia="fr-CA"/>
        </w:rPr>
        <w:t>Jakupčević, K. K.</w:t>
      </w:r>
      <w:r w:rsidR="004759C7" w:rsidRPr="009C5406">
        <w:rPr>
          <w:rFonts w:asciiTheme="majorHAnsi" w:eastAsia="Times New Roman" w:hAnsiTheme="majorHAnsi" w:cs="Times New Roman"/>
          <w:lang w:val="en-US" w:eastAsia="fr-CA"/>
        </w:rPr>
        <w:t>,</w:t>
      </w:r>
      <w:r w:rsidRPr="009C5406">
        <w:rPr>
          <w:rFonts w:asciiTheme="majorHAnsi" w:eastAsia="Times New Roman" w:hAnsiTheme="majorHAnsi" w:cs="Times New Roman"/>
          <w:lang w:val="en-US" w:eastAsia="fr-CA"/>
        </w:rPr>
        <w:t xml:space="preserve"> &amp; Ajduković, M. (2011). Risk factors of child physical abuse by parents with mixed anxiety-depressive disorder or posttraumatic stress disorder. </w:t>
      </w:r>
      <w:r w:rsidRPr="009C5406">
        <w:rPr>
          <w:rFonts w:asciiTheme="majorHAnsi" w:eastAsia="Times New Roman" w:hAnsiTheme="majorHAnsi" w:cs="Times New Roman"/>
          <w:i/>
          <w:lang w:val="en-US" w:eastAsia="fr-CA"/>
        </w:rPr>
        <w:t>Croatian Medical Journal, 52</w:t>
      </w:r>
      <w:r w:rsidR="004759C7" w:rsidRPr="009C5406">
        <w:rPr>
          <w:rFonts w:asciiTheme="majorHAnsi" w:eastAsia="Times New Roman" w:hAnsiTheme="majorHAnsi" w:cs="Times New Roman"/>
          <w:lang w:val="en-US" w:eastAsia="fr-CA"/>
        </w:rPr>
        <w:t>(1)</w:t>
      </w:r>
      <w:r w:rsidRPr="009C5406">
        <w:rPr>
          <w:rFonts w:asciiTheme="majorHAnsi" w:eastAsia="Times New Roman" w:hAnsiTheme="majorHAnsi" w:cs="Times New Roman"/>
          <w:lang w:val="en-US" w:eastAsia="fr-CA"/>
        </w:rPr>
        <w:t>, 25-34.</w:t>
      </w:r>
      <w:r w:rsidR="004759C7" w:rsidRPr="009C5406">
        <w:rPr>
          <w:rFonts w:asciiTheme="majorHAnsi" w:eastAsia="Times New Roman" w:hAnsiTheme="majorHAnsi" w:cs="Times New Roman"/>
          <w:lang w:val="en-US" w:eastAsia="fr-CA"/>
        </w:rPr>
        <w:t xml:space="preserve"> </w:t>
      </w:r>
    </w:p>
    <w:p w14:paraId="3E2FB6F7" w14:textId="07063D01" w:rsidR="008F4DB1" w:rsidRPr="009C5406" w:rsidRDefault="004E4FAA" w:rsidP="009C5406">
      <w:pPr>
        <w:spacing w:after="120"/>
        <w:ind w:left="567" w:hanging="426"/>
        <w:rPr>
          <w:rFonts w:asciiTheme="majorHAnsi" w:eastAsia="Times New Roman" w:hAnsiTheme="majorHAnsi" w:cs="Times New Roman"/>
          <w:lang w:val="en-CA" w:eastAsia="fr-CA"/>
        </w:rPr>
      </w:pPr>
      <w:r w:rsidRPr="009C5406">
        <w:rPr>
          <w:rFonts w:asciiTheme="majorHAnsi" w:eastAsia="Times New Roman" w:hAnsiTheme="majorHAnsi" w:cs="Times New Roman"/>
          <w:lang w:val="en-CA" w:eastAsia="fr-CA"/>
        </w:rPr>
        <w:t>Kamsner, S.</w:t>
      </w:r>
      <w:r w:rsidR="004759C7" w:rsidRPr="009C5406">
        <w:rPr>
          <w:rFonts w:asciiTheme="majorHAnsi" w:eastAsia="Times New Roman" w:hAnsiTheme="majorHAnsi" w:cs="Times New Roman"/>
          <w:lang w:val="en-CA" w:eastAsia="fr-CA"/>
        </w:rPr>
        <w:t>,</w:t>
      </w:r>
      <w:r w:rsidRPr="009C5406">
        <w:rPr>
          <w:rFonts w:asciiTheme="majorHAnsi" w:eastAsia="Times New Roman" w:hAnsiTheme="majorHAnsi" w:cs="Times New Roman"/>
          <w:lang w:val="en-CA" w:eastAsia="fr-CA"/>
        </w:rPr>
        <w:t xml:space="preserve"> </w:t>
      </w:r>
      <w:r w:rsidR="008657B9" w:rsidRPr="009C5406">
        <w:rPr>
          <w:rFonts w:asciiTheme="majorHAnsi" w:eastAsia="Times New Roman" w:hAnsiTheme="majorHAnsi" w:cs="Times New Roman"/>
          <w:lang w:val="en-CA" w:eastAsia="fr-CA"/>
        </w:rPr>
        <w:t>&amp;</w:t>
      </w:r>
      <w:r w:rsidRPr="009C5406">
        <w:rPr>
          <w:rFonts w:asciiTheme="majorHAnsi" w:eastAsia="Times New Roman" w:hAnsiTheme="majorHAnsi" w:cs="Times New Roman"/>
          <w:lang w:val="en-CA" w:eastAsia="fr-CA"/>
        </w:rPr>
        <w:t xml:space="preserve"> McCabe, M.</w:t>
      </w:r>
      <w:r w:rsidR="006F7626" w:rsidRPr="009C5406">
        <w:rPr>
          <w:rFonts w:asciiTheme="majorHAnsi" w:eastAsia="Times New Roman" w:hAnsiTheme="majorHAnsi" w:cs="Times New Roman"/>
          <w:lang w:val="en-CA" w:eastAsia="fr-CA"/>
        </w:rPr>
        <w:t xml:space="preserve"> </w:t>
      </w:r>
      <w:r w:rsidRPr="009C5406">
        <w:rPr>
          <w:rFonts w:asciiTheme="majorHAnsi" w:eastAsia="Times New Roman" w:hAnsiTheme="majorHAnsi" w:cs="Times New Roman"/>
          <w:lang w:val="en-CA" w:eastAsia="fr-CA"/>
        </w:rPr>
        <w:t xml:space="preserve">P. (2000). </w:t>
      </w:r>
      <w:r w:rsidRPr="009C5406">
        <w:rPr>
          <w:rFonts w:asciiTheme="majorHAnsi" w:eastAsia="Times New Roman" w:hAnsiTheme="majorHAnsi" w:cs="Times New Roman"/>
          <w:lang w:val="en-US" w:eastAsia="fr-CA"/>
        </w:rPr>
        <w:t xml:space="preserve">The relationship between adult psychological adjustment and childhood sexual abuse, childhood physical abuse, and family-of-origin characteristics. </w:t>
      </w:r>
      <w:r w:rsidRPr="009C5406">
        <w:rPr>
          <w:rFonts w:asciiTheme="majorHAnsi" w:eastAsia="Times New Roman" w:hAnsiTheme="majorHAnsi" w:cs="Times New Roman"/>
          <w:i/>
          <w:lang w:val="en-CA" w:eastAsia="fr-CA"/>
        </w:rPr>
        <w:t>Journal of Interpersonal Violence, 15</w:t>
      </w:r>
      <w:r w:rsidRPr="009C5406">
        <w:rPr>
          <w:rFonts w:asciiTheme="majorHAnsi" w:eastAsia="Times New Roman" w:hAnsiTheme="majorHAnsi" w:cs="Times New Roman"/>
          <w:lang w:val="en-CA" w:eastAsia="fr-CA"/>
        </w:rPr>
        <w:t>(12), 1243-1261.</w:t>
      </w:r>
      <w:r w:rsidR="006F7626" w:rsidRPr="009C5406">
        <w:rPr>
          <w:rFonts w:asciiTheme="majorHAnsi" w:eastAsia="Times New Roman" w:hAnsiTheme="majorHAnsi" w:cs="Times New Roman"/>
          <w:lang w:val="en-CA" w:eastAsia="fr-CA"/>
        </w:rPr>
        <w:t xml:space="preserve"> </w:t>
      </w:r>
    </w:p>
    <w:p w14:paraId="215178E0" w14:textId="316F542D" w:rsidR="008F4DB1" w:rsidRPr="001F3AC2" w:rsidRDefault="008F4DB1" w:rsidP="008F4DB1">
      <w:pPr>
        <w:spacing w:after="120"/>
        <w:ind w:left="567" w:hanging="426"/>
        <w:rPr>
          <w:lang w:val="en-US"/>
        </w:rPr>
      </w:pPr>
      <w:r w:rsidRPr="0019274E">
        <w:rPr>
          <w:lang w:val="en-US"/>
        </w:rPr>
        <w:t xml:space="preserve">Kauffman Best Practices Project (2004). </w:t>
      </w:r>
      <w:r w:rsidRPr="0019274E">
        <w:rPr>
          <w:i/>
          <w:lang w:val="en-US"/>
        </w:rPr>
        <w:t>Closing the quality chasm in child abuse treatment: Identifying and disseminating best practices: Findings of the Kauffman best practices project to help children heal from child abuse</w:t>
      </w:r>
      <w:r w:rsidRPr="0019274E">
        <w:rPr>
          <w:lang w:val="en-US"/>
        </w:rPr>
        <w:t>. Charleston (SC) 7 National Crime Victims Research and Treatment Center.</w:t>
      </w:r>
    </w:p>
    <w:p w14:paraId="478B0563" w14:textId="66DAC509" w:rsidR="008F4DB1" w:rsidRPr="009C5406" w:rsidRDefault="004E4FAA" w:rsidP="009C5406">
      <w:pPr>
        <w:spacing w:after="120"/>
        <w:ind w:left="567" w:hanging="426"/>
        <w:rPr>
          <w:rFonts w:asciiTheme="majorHAnsi" w:eastAsia="Times New Roman" w:hAnsiTheme="majorHAnsi" w:cs="Times New Roman"/>
          <w:lang w:val="en-CA" w:eastAsia="fr-CA"/>
        </w:rPr>
      </w:pPr>
      <w:r w:rsidRPr="009C5406">
        <w:rPr>
          <w:rFonts w:asciiTheme="majorHAnsi" w:eastAsia="Times New Roman" w:hAnsiTheme="majorHAnsi" w:cs="Times New Roman"/>
          <w:lang w:val="en-CA" w:eastAsia="fr-CA"/>
        </w:rPr>
        <w:t>Kjellgren, C., Svedin, C.</w:t>
      </w:r>
      <w:r w:rsidR="009B7F59" w:rsidRPr="009C5406">
        <w:rPr>
          <w:rFonts w:asciiTheme="majorHAnsi" w:eastAsia="Times New Roman" w:hAnsiTheme="majorHAnsi" w:cs="Times New Roman"/>
          <w:lang w:val="en-CA" w:eastAsia="fr-CA"/>
        </w:rPr>
        <w:t xml:space="preserve"> </w:t>
      </w:r>
      <w:r w:rsidRPr="009C5406">
        <w:rPr>
          <w:rFonts w:asciiTheme="majorHAnsi" w:eastAsia="Times New Roman" w:hAnsiTheme="majorHAnsi" w:cs="Times New Roman"/>
          <w:lang w:val="en-CA" w:eastAsia="fr-CA"/>
        </w:rPr>
        <w:t>G.</w:t>
      </w:r>
      <w:r w:rsidR="009B7F59" w:rsidRPr="009C5406">
        <w:rPr>
          <w:rFonts w:asciiTheme="majorHAnsi" w:eastAsia="Times New Roman" w:hAnsiTheme="majorHAnsi" w:cs="Times New Roman"/>
          <w:lang w:val="en-CA" w:eastAsia="fr-CA"/>
        </w:rPr>
        <w:t>,</w:t>
      </w:r>
      <w:r w:rsidRPr="009C5406">
        <w:rPr>
          <w:rFonts w:asciiTheme="majorHAnsi" w:eastAsia="Times New Roman" w:hAnsiTheme="majorHAnsi" w:cs="Times New Roman"/>
          <w:lang w:val="en-CA" w:eastAsia="fr-CA"/>
        </w:rPr>
        <w:t xml:space="preserve"> </w:t>
      </w:r>
      <w:r w:rsidR="008657B9" w:rsidRPr="009C5406">
        <w:rPr>
          <w:rFonts w:asciiTheme="majorHAnsi" w:eastAsia="Times New Roman" w:hAnsiTheme="majorHAnsi" w:cs="Times New Roman"/>
          <w:lang w:val="en-CA" w:eastAsia="fr-CA"/>
        </w:rPr>
        <w:t>&amp;</w:t>
      </w:r>
      <w:r w:rsidRPr="009C5406">
        <w:rPr>
          <w:rFonts w:asciiTheme="majorHAnsi" w:eastAsia="Times New Roman" w:hAnsiTheme="majorHAnsi" w:cs="Times New Roman"/>
          <w:lang w:val="en-CA" w:eastAsia="fr-CA"/>
        </w:rPr>
        <w:t xml:space="preserve"> </w:t>
      </w:r>
      <w:r w:rsidR="009B7F59" w:rsidRPr="009C5406">
        <w:rPr>
          <w:rFonts w:asciiTheme="majorHAnsi" w:eastAsia="Times New Roman" w:hAnsiTheme="majorHAnsi" w:cs="Times New Roman"/>
          <w:lang w:val="en-CA" w:eastAsia="fr-CA"/>
        </w:rPr>
        <w:t xml:space="preserve">Nilsson, D. </w:t>
      </w:r>
      <w:r w:rsidRPr="009C5406">
        <w:rPr>
          <w:rFonts w:asciiTheme="majorHAnsi" w:eastAsia="Times New Roman" w:hAnsiTheme="majorHAnsi" w:cs="Times New Roman"/>
          <w:lang w:val="en-CA" w:eastAsia="fr-CA"/>
        </w:rPr>
        <w:t>(2013).</w:t>
      </w:r>
      <w:r w:rsidRPr="009C5406">
        <w:rPr>
          <w:rFonts w:asciiTheme="majorHAnsi" w:hAnsiTheme="majorHAnsi"/>
          <w:lang w:val="en-CA"/>
        </w:rPr>
        <w:t xml:space="preserve"> </w:t>
      </w:r>
      <w:r w:rsidRPr="009C5406">
        <w:rPr>
          <w:rFonts w:asciiTheme="majorHAnsi" w:eastAsia="Times New Roman" w:hAnsiTheme="majorHAnsi" w:cs="Times New Roman"/>
          <w:lang w:val="en-US" w:eastAsia="fr-CA"/>
        </w:rPr>
        <w:t xml:space="preserve">Child </w:t>
      </w:r>
      <w:r w:rsidR="009B7F59" w:rsidRPr="009C5406">
        <w:rPr>
          <w:rFonts w:asciiTheme="majorHAnsi" w:eastAsia="Times New Roman" w:hAnsiTheme="majorHAnsi" w:cs="Times New Roman"/>
          <w:lang w:val="en-US" w:eastAsia="fr-CA"/>
        </w:rPr>
        <w:t>p</w:t>
      </w:r>
      <w:r w:rsidRPr="009C5406">
        <w:rPr>
          <w:rFonts w:asciiTheme="majorHAnsi" w:eastAsia="Times New Roman" w:hAnsiTheme="majorHAnsi" w:cs="Times New Roman"/>
          <w:lang w:val="en-US" w:eastAsia="fr-CA"/>
        </w:rPr>
        <w:t xml:space="preserve">hysical </w:t>
      </w:r>
      <w:r w:rsidR="009B7F59" w:rsidRPr="009C5406">
        <w:rPr>
          <w:rFonts w:asciiTheme="majorHAnsi" w:eastAsia="Times New Roman" w:hAnsiTheme="majorHAnsi" w:cs="Times New Roman"/>
          <w:lang w:val="en-US" w:eastAsia="fr-CA"/>
        </w:rPr>
        <w:t>a</w:t>
      </w:r>
      <w:r w:rsidRPr="009C5406">
        <w:rPr>
          <w:rFonts w:asciiTheme="majorHAnsi" w:eastAsia="Times New Roman" w:hAnsiTheme="majorHAnsi" w:cs="Times New Roman"/>
          <w:lang w:val="en-US" w:eastAsia="fr-CA"/>
        </w:rPr>
        <w:t xml:space="preserve">buse—Experiences of combined treatment for children and their parents: A pilot study. </w:t>
      </w:r>
      <w:r w:rsidRPr="009C5406">
        <w:rPr>
          <w:rFonts w:asciiTheme="majorHAnsi" w:eastAsia="Times New Roman" w:hAnsiTheme="majorHAnsi" w:cs="Times New Roman"/>
          <w:i/>
          <w:lang w:val="en-US" w:eastAsia="fr-CA"/>
        </w:rPr>
        <w:t>Child Care in Practice, 19</w:t>
      </w:r>
      <w:r w:rsidRPr="009C5406">
        <w:rPr>
          <w:rFonts w:asciiTheme="majorHAnsi" w:eastAsia="Times New Roman" w:hAnsiTheme="majorHAnsi" w:cs="Times New Roman"/>
          <w:lang w:val="en-US" w:eastAsia="fr-CA"/>
        </w:rPr>
        <w:t>(3), 275-290.</w:t>
      </w:r>
      <w:r w:rsidR="009B7F59" w:rsidRPr="009C5406">
        <w:rPr>
          <w:rFonts w:asciiTheme="majorHAnsi" w:eastAsia="Times New Roman" w:hAnsiTheme="majorHAnsi" w:cs="Times New Roman"/>
          <w:lang w:val="en-US" w:eastAsia="fr-CA"/>
        </w:rPr>
        <w:t xml:space="preserve"> </w:t>
      </w:r>
    </w:p>
    <w:p w14:paraId="09153069" w14:textId="4483F73C" w:rsidR="008F4DB1" w:rsidRPr="001F3AC2" w:rsidRDefault="008F4DB1" w:rsidP="008F4DB1">
      <w:pPr>
        <w:spacing w:after="120"/>
        <w:ind w:left="567" w:hanging="426"/>
        <w:rPr>
          <w:lang w:val="en-US"/>
        </w:rPr>
      </w:pPr>
      <w:r w:rsidRPr="0019274E">
        <w:t xml:space="preserve">Kolko, D. J., &amp; Swenson, C. C. (2002). </w:t>
      </w:r>
      <w:r w:rsidRPr="0019274E">
        <w:rPr>
          <w:i/>
          <w:lang w:val="en-US"/>
        </w:rPr>
        <w:t>Assessing and treating physically abused children and their families: A cognitive behavioral approach</w:t>
      </w:r>
      <w:r w:rsidRPr="0019274E">
        <w:rPr>
          <w:lang w:val="en-US"/>
        </w:rPr>
        <w:t>. Thousand Oaks, CA: Sage.</w:t>
      </w:r>
    </w:p>
    <w:p w14:paraId="57DA506E" w14:textId="4E6B1087" w:rsidR="004E4FAA" w:rsidRPr="009C5406" w:rsidRDefault="00A7493C" w:rsidP="009C5406">
      <w:pPr>
        <w:spacing w:after="120"/>
        <w:ind w:left="567" w:hanging="426"/>
        <w:rPr>
          <w:rFonts w:asciiTheme="majorHAnsi" w:hAnsiTheme="majorHAnsi" w:cs="Times New Roman"/>
          <w:noProof/>
          <w:lang w:val="en-US"/>
        </w:rPr>
      </w:pPr>
      <w:r w:rsidRPr="009C5406">
        <w:rPr>
          <w:rFonts w:asciiTheme="majorHAnsi" w:hAnsiTheme="majorHAnsi" w:cs="Times New Roman"/>
          <w:noProof/>
        </w:rPr>
        <w:t xml:space="preserve">Larrivée, M.-C., Tourigny, M., &amp; Bouchard, C. (2007). </w:t>
      </w:r>
      <w:r w:rsidR="004E4FAA" w:rsidRPr="009C5406">
        <w:rPr>
          <w:rFonts w:asciiTheme="majorHAnsi" w:hAnsiTheme="majorHAnsi" w:cs="Times New Roman"/>
          <w:noProof/>
          <w:lang w:val="en-US"/>
        </w:rPr>
        <w:t>Child physical abuse with and without other forms of maltreatment: d</w:t>
      </w:r>
      <w:r w:rsidR="009B7F59" w:rsidRPr="009C5406">
        <w:rPr>
          <w:rFonts w:asciiTheme="majorHAnsi" w:hAnsiTheme="majorHAnsi" w:cs="Times New Roman"/>
          <w:noProof/>
          <w:lang w:val="en-US"/>
        </w:rPr>
        <w:t>y</w:t>
      </w:r>
      <w:r w:rsidR="004E4FAA" w:rsidRPr="009C5406">
        <w:rPr>
          <w:rFonts w:asciiTheme="majorHAnsi" w:hAnsiTheme="majorHAnsi" w:cs="Times New Roman"/>
          <w:noProof/>
          <w:lang w:val="en-US"/>
        </w:rPr>
        <w:t xml:space="preserve">sfunctionality versus dysnormality. </w:t>
      </w:r>
      <w:r w:rsidR="004E4FAA" w:rsidRPr="009C5406">
        <w:rPr>
          <w:rFonts w:asciiTheme="majorHAnsi" w:hAnsiTheme="majorHAnsi" w:cs="Times New Roman"/>
          <w:i/>
          <w:noProof/>
          <w:lang w:val="en-US"/>
        </w:rPr>
        <w:t>Child Maltreatment, 12</w:t>
      </w:r>
      <w:r w:rsidR="004E4FAA" w:rsidRPr="009C5406">
        <w:rPr>
          <w:rFonts w:asciiTheme="majorHAnsi" w:hAnsiTheme="majorHAnsi" w:cs="Times New Roman"/>
          <w:noProof/>
          <w:lang w:val="en-US"/>
        </w:rPr>
        <w:t>(4), 303-313.</w:t>
      </w:r>
      <w:r w:rsidR="009B7F59" w:rsidRPr="009C5406">
        <w:rPr>
          <w:rFonts w:asciiTheme="majorHAnsi" w:hAnsiTheme="majorHAnsi" w:cs="Times New Roman"/>
          <w:noProof/>
          <w:lang w:val="en-US"/>
        </w:rPr>
        <w:t xml:space="preserve"> </w:t>
      </w:r>
    </w:p>
    <w:p w14:paraId="6D4C6739" w14:textId="01BD41AB" w:rsidR="004E4FAA" w:rsidRPr="009C5406" w:rsidRDefault="004E4FAA" w:rsidP="009C5406">
      <w:pPr>
        <w:spacing w:after="120"/>
        <w:ind w:left="567" w:hanging="426"/>
        <w:rPr>
          <w:rFonts w:asciiTheme="majorHAnsi" w:hAnsiTheme="majorHAnsi" w:cs="Times New Roman"/>
          <w:noProof/>
          <w:lang w:val="en-CA"/>
        </w:rPr>
      </w:pPr>
      <w:r w:rsidRPr="009C5406">
        <w:rPr>
          <w:rFonts w:asciiTheme="majorHAnsi" w:hAnsiTheme="majorHAnsi" w:cs="Times New Roman"/>
          <w:noProof/>
          <w:lang w:val="en-CA"/>
        </w:rPr>
        <w:t>Lee, S.</w:t>
      </w:r>
      <w:r w:rsidR="009B7F59" w:rsidRPr="009C5406">
        <w:rPr>
          <w:rFonts w:asciiTheme="majorHAnsi" w:hAnsiTheme="majorHAnsi" w:cs="Times New Roman"/>
          <w:noProof/>
          <w:lang w:val="en-CA"/>
        </w:rPr>
        <w:t xml:space="preserve"> </w:t>
      </w:r>
      <w:r w:rsidRPr="009C5406">
        <w:rPr>
          <w:rFonts w:asciiTheme="majorHAnsi" w:hAnsiTheme="majorHAnsi" w:cs="Times New Roman"/>
          <w:noProof/>
          <w:lang w:val="en-CA"/>
        </w:rPr>
        <w:t>J., Guterman, N.</w:t>
      </w:r>
      <w:r w:rsidR="009B7F59" w:rsidRPr="009C5406">
        <w:rPr>
          <w:rFonts w:asciiTheme="majorHAnsi" w:hAnsiTheme="majorHAnsi" w:cs="Times New Roman"/>
          <w:noProof/>
          <w:lang w:val="en-CA"/>
        </w:rPr>
        <w:t xml:space="preserve"> </w:t>
      </w:r>
      <w:r w:rsidRPr="009C5406">
        <w:rPr>
          <w:rFonts w:asciiTheme="majorHAnsi" w:hAnsiTheme="majorHAnsi" w:cs="Times New Roman"/>
          <w:noProof/>
          <w:lang w:val="en-CA"/>
        </w:rPr>
        <w:t>B.</w:t>
      </w:r>
      <w:r w:rsidR="009B7F59" w:rsidRPr="009C5406">
        <w:rPr>
          <w:rFonts w:asciiTheme="majorHAnsi" w:hAnsiTheme="majorHAnsi" w:cs="Times New Roman"/>
          <w:noProof/>
          <w:lang w:val="en-CA"/>
        </w:rPr>
        <w:t>,</w:t>
      </w:r>
      <w:r w:rsidRPr="009C5406">
        <w:rPr>
          <w:rFonts w:asciiTheme="majorHAnsi" w:hAnsiTheme="majorHAnsi" w:cs="Times New Roman"/>
          <w:noProof/>
          <w:lang w:val="en-CA"/>
        </w:rPr>
        <w:t xml:space="preserve"> </w:t>
      </w:r>
      <w:r w:rsidR="008657B9" w:rsidRPr="009C5406">
        <w:rPr>
          <w:rFonts w:asciiTheme="majorHAnsi" w:hAnsiTheme="majorHAnsi" w:cs="Times New Roman"/>
          <w:noProof/>
          <w:lang w:val="en-CA"/>
        </w:rPr>
        <w:t>&amp;</w:t>
      </w:r>
      <w:r w:rsidRPr="009C5406">
        <w:rPr>
          <w:rFonts w:asciiTheme="majorHAnsi" w:hAnsiTheme="majorHAnsi" w:cs="Times New Roman"/>
          <w:noProof/>
          <w:lang w:val="en-CA"/>
        </w:rPr>
        <w:t xml:space="preserve"> Lee, Y. (2008). </w:t>
      </w:r>
      <w:r w:rsidRPr="009C5406">
        <w:rPr>
          <w:rFonts w:asciiTheme="majorHAnsi" w:hAnsiTheme="majorHAnsi" w:cs="Times New Roman"/>
          <w:noProof/>
          <w:lang w:val="en-US"/>
        </w:rPr>
        <w:t xml:space="preserve">Risk factors for paternal physical child abuse. </w:t>
      </w:r>
      <w:r w:rsidRPr="009C5406">
        <w:rPr>
          <w:rFonts w:asciiTheme="majorHAnsi" w:hAnsiTheme="majorHAnsi" w:cs="Times New Roman"/>
          <w:i/>
          <w:noProof/>
          <w:lang w:val="en-US"/>
        </w:rPr>
        <w:t>Child Abuse &amp; Neglect, 32</w:t>
      </w:r>
      <w:r w:rsidR="00A7493C" w:rsidRPr="009C5406">
        <w:rPr>
          <w:rFonts w:asciiTheme="majorHAnsi" w:hAnsiTheme="majorHAnsi" w:cs="Times New Roman"/>
          <w:noProof/>
          <w:lang w:val="en-US"/>
        </w:rPr>
        <w:t>(9)</w:t>
      </w:r>
      <w:r w:rsidRPr="009C5406">
        <w:rPr>
          <w:rFonts w:asciiTheme="majorHAnsi" w:hAnsiTheme="majorHAnsi" w:cs="Times New Roman"/>
          <w:i/>
          <w:noProof/>
          <w:lang w:val="en-US"/>
        </w:rPr>
        <w:t>,</w:t>
      </w:r>
      <w:r w:rsidRPr="009C5406">
        <w:rPr>
          <w:rFonts w:asciiTheme="majorHAnsi" w:hAnsiTheme="majorHAnsi" w:cs="Times New Roman"/>
          <w:noProof/>
          <w:lang w:val="en-US"/>
        </w:rPr>
        <w:t xml:space="preserve"> 846-858.</w:t>
      </w:r>
      <w:r w:rsidR="009B7F59" w:rsidRPr="009C5406">
        <w:rPr>
          <w:rFonts w:asciiTheme="majorHAnsi" w:hAnsiTheme="majorHAnsi" w:cs="Times New Roman"/>
          <w:noProof/>
          <w:lang w:val="en-US"/>
        </w:rPr>
        <w:t xml:space="preserve"> </w:t>
      </w:r>
    </w:p>
    <w:p w14:paraId="1C801F74" w14:textId="77777777" w:rsidR="00441689" w:rsidRPr="00441689" w:rsidRDefault="00441689" w:rsidP="00441689">
      <w:pPr>
        <w:spacing w:after="120" w:line="240" w:lineRule="auto"/>
        <w:ind w:left="567" w:hanging="426"/>
        <w:jc w:val="both"/>
        <w:rPr>
          <w:rFonts w:asciiTheme="majorHAnsi" w:hAnsiTheme="majorHAnsi"/>
          <w:noProof/>
        </w:rPr>
      </w:pPr>
      <w:bookmarkStart w:id="5" w:name="_ENREF_138"/>
      <w:r w:rsidRPr="004E05DF">
        <w:rPr>
          <w:rFonts w:asciiTheme="majorHAnsi" w:hAnsiTheme="majorHAnsi"/>
          <w:noProof/>
        </w:rPr>
        <w:t xml:space="preserve">Lefebvre, R. (2012a). </w:t>
      </w:r>
      <w:r w:rsidRPr="004E05DF">
        <w:rPr>
          <w:rFonts w:asciiTheme="majorHAnsi" w:hAnsiTheme="majorHAnsi"/>
          <w:i/>
          <w:noProof/>
        </w:rPr>
        <w:t>Âge et sexe des enfants selon les principaux mauvais traitements corroborés et le risque de futurs mauvais traitements</w:t>
      </w:r>
      <w:r w:rsidRPr="004E05DF">
        <w:rPr>
          <w:rFonts w:asciiTheme="majorHAnsi" w:hAnsiTheme="majorHAnsi"/>
          <w:noProof/>
        </w:rPr>
        <w:t>. Ottawa, Canada: ASPC. Portail canadien de la recherche en protection de l'enfant.</w:t>
      </w:r>
      <w:bookmarkEnd w:id="5"/>
    </w:p>
    <w:p w14:paraId="60BF0DC5" w14:textId="03DF6042" w:rsidR="00441689" w:rsidRPr="004E05DF" w:rsidRDefault="00441689" w:rsidP="004E05DF">
      <w:pPr>
        <w:spacing w:after="120" w:line="240" w:lineRule="auto"/>
        <w:ind w:left="567" w:hanging="426"/>
        <w:jc w:val="both"/>
        <w:rPr>
          <w:rFonts w:asciiTheme="majorHAnsi" w:hAnsiTheme="majorHAnsi"/>
          <w:noProof/>
        </w:rPr>
      </w:pPr>
      <w:bookmarkStart w:id="6" w:name="_ENREF_139"/>
      <w:r w:rsidRPr="004E05DF">
        <w:rPr>
          <w:rFonts w:asciiTheme="majorHAnsi" w:hAnsiTheme="majorHAnsi"/>
          <w:noProof/>
        </w:rPr>
        <w:t xml:space="preserve">Lefebvre, R. (2012b). </w:t>
      </w:r>
      <w:r w:rsidRPr="004E05DF">
        <w:rPr>
          <w:rFonts w:asciiTheme="majorHAnsi" w:hAnsiTheme="majorHAnsi"/>
          <w:i/>
          <w:noProof/>
        </w:rPr>
        <w:t>Problèmes de fonctionnement chez l'enfant selon les principaux mauvais traitements corroborés et le risque de futurs mauvais traitements</w:t>
      </w:r>
      <w:r w:rsidRPr="004E05DF">
        <w:rPr>
          <w:rFonts w:asciiTheme="majorHAnsi" w:hAnsiTheme="majorHAnsi"/>
          <w:noProof/>
        </w:rPr>
        <w:t>.  Ottawa, Canada: ASPC. Portail canadien de la recherche en protection de l'enfance.</w:t>
      </w:r>
      <w:bookmarkEnd w:id="6"/>
    </w:p>
    <w:p w14:paraId="2720D8B0" w14:textId="3C7B8054" w:rsidR="004E4FAA" w:rsidRPr="009C5406" w:rsidRDefault="00A7493C" w:rsidP="009C5406">
      <w:pPr>
        <w:spacing w:after="120"/>
        <w:ind w:left="567" w:hanging="426"/>
        <w:rPr>
          <w:rFonts w:asciiTheme="majorHAnsi" w:hAnsiTheme="majorHAnsi" w:cs="Times New Roman"/>
          <w:lang w:val="en-US"/>
        </w:rPr>
      </w:pPr>
      <w:r w:rsidRPr="009C5406">
        <w:rPr>
          <w:rFonts w:asciiTheme="majorHAnsi" w:hAnsiTheme="majorHAnsi" w:cs="Times New Roman"/>
        </w:rPr>
        <w:t>MacMillan, H. L., Tanaka, M., Duku, E., Vaillancourt, T.</w:t>
      </w:r>
      <w:r w:rsidR="009B7F59" w:rsidRPr="009C5406">
        <w:rPr>
          <w:rFonts w:asciiTheme="majorHAnsi" w:hAnsiTheme="majorHAnsi" w:cs="Times New Roman"/>
        </w:rPr>
        <w:t>,</w:t>
      </w:r>
      <w:r w:rsidRPr="009C5406">
        <w:rPr>
          <w:rFonts w:asciiTheme="majorHAnsi" w:hAnsiTheme="majorHAnsi" w:cs="Times New Roman"/>
        </w:rPr>
        <w:t xml:space="preserve"> &amp; Boyle, M. H. (2013). </w:t>
      </w:r>
      <w:r w:rsidR="004E4FAA" w:rsidRPr="009C5406">
        <w:rPr>
          <w:rFonts w:asciiTheme="majorHAnsi" w:hAnsiTheme="majorHAnsi" w:cs="Times New Roman"/>
          <w:lang w:val="en-US"/>
        </w:rPr>
        <w:t>Child physical and sexual abuse in a community sample of young adults: Results from the Ontario Child Health Study</w:t>
      </w:r>
      <w:r w:rsidR="004E4FAA" w:rsidRPr="009C5406">
        <w:rPr>
          <w:rFonts w:asciiTheme="majorHAnsi" w:hAnsiTheme="majorHAnsi" w:cs="Times New Roman"/>
          <w:i/>
          <w:lang w:val="en-US"/>
        </w:rPr>
        <w:t>. Child Abuse &amp; Neglect, 37</w:t>
      </w:r>
      <w:r w:rsidR="004E4FAA" w:rsidRPr="009C5406">
        <w:rPr>
          <w:rFonts w:asciiTheme="majorHAnsi" w:hAnsiTheme="majorHAnsi" w:cs="Times New Roman"/>
          <w:lang w:val="en-US"/>
        </w:rPr>
        <w:t>(1), 14-21.</w:t>
      </w:r>
      <w:r w:rsidR="00935F08" w:rsidRPr="009C5406">
        <w:rPr>
          <w:rFonts w:asciiTheme="majorHAnsi" w:hAnsiTheme="majorHAnsi" w:cs="Times New Roman"/>
          <w:lang w:val="en-US"/>
        </w:rPr>
        <w:t xml:space="preserve"> </w:t>
      </w:r>
    </w:p>
    <w:p w14:paraId="3225AFD4" w14:textId="6319941E" w:rsidR="004E4FAA" w:rsidRPr="009C5406" w:rsidRDefault="008657B9" w:rsidP="009C5406">
      <w:pPr>
        <w:spacing w:after="120"/>
        <w:ind w:left="567" w:hanging="426"/>
        <w:rPr>
          <w:rFonts w:asciiTheme="majorHAnsi" w:hAnsiTheme="majorHAnsi" w:cs="Times New Roman"/>
          <w:noProof/>
          <w:lang w:val="en-US"/>
        </w:rPr>
      </w:pPr>
      <w:r w:rsidRPr="009C5406">
        <w:rPr>
          <w:rFonts w:asciiTheme="majorHAnsi" w:hAnsiTheme="majorHAnsi" w:cs="Times New Roman"/>
          <w:noProof/>
          <w:lang w:val="en-US"/>
        </w:rPr>
        <w:t>Maker, A. H., Shah, P. V.</w:t>
      </w:r>
      <w:r w:rsidR="00935F08" w:rsidRPr="009C5406">
        <w:rPr>
          <w:rFonts w:asciiTheme="majorHAnsi" w:hAnsiTheme="majorHAnsi" w:cs="Times New Roman"/>
          <w:noProof/>
          <w:lang w:val="en-US"/>
        </w:rPr>
        <w:t>,</w:t>
      </w:r>
      <w:r w:rsidR="004E4FAA" w:rsidRPr="009C5406">
        <w:rPr>
          <w:rFonts w:asciiTheme="majorHAnsi" w:hAnsiTheme="majorHAnsi" w:cs="Times New Roman"/>
          <w:noProof/>
          <w:lang w:val="en-US"/>
        </w:rPr>
        <w:t xml:space="preserve"> &amp; Agha, Z. (2005). Child </w:t>
      </w:r>
      <w:r w:rsidR="00935F08" w:rsidRPr="009C5406">
        <w:rPr>
          <w:rFonts w:asciiTheme="majorHAnsi" w:hAnsiTheme="majorHAnsi" w:cs="Times New Roman"/>
          <w:noProof/>
          <w:lang w:val="en-US"/>
        </w:rPr>
        <w:t>p</w:t>
      </w:r>
      <w:r w:rsidR="004E4FAA" w:rsidRPr="009C5406">
        <w:rPr>
          <w:rFonts w:asciiTheme="majorHAnsi" w:hAnsiTheme="majorHAnsi" w:cs="Times New Roman"/>
          <w:noProof/>
          <w:lang w:val="en-US"/>
        </w:rPr>
        <w:t xml:space="preserve">hysical </w:t>
      </w:r>
      <w:r w:rsidR="00935F08" w:rsidRPr="009C5406">
        <w:rPr>
          <w:rFonts w:asciiTheme="majorHAnsi" w:hAnsiTheme="majorHAnsi" w:cs="Times New Roman"/>
          <w:noProof/>
          <w:lang w:val="en-US"/>
        </w:rPr>
        <w:t>a</w:t>
      </w:r>
      <w:r w:rsidR="004E4FAA" w:rsidRPr="009C5406">
        <w:rPr>
          <w:rFonts w:asciiTheme="majorHAnsi" w:hAnsiTheme="majorHAnsi" w:cs="Times New Roman"/>
          <w:noProof/>
          <w:lang w:val="en-US"/>
        </w:rPr>
        <w:t xml:space="preserve">buse: Prevalence, </w:t>
      </w:r>
      <w:r w:rsidR="00935F08" w:rsidRPr="009C5406">
        <w:rPr>
          <w:rFonts w:asciiTheme="majorHAnsi" w:hAnsiTheme="majorHAnsi" w:cs="Times New Roman"/>
          <w:noProof/>
          <w:lang w:val="en-US"/>
        </w:rPr>
        <w:t>c</w:t>
      </w:r>
      <w:r w:rsidR="004E4FAA" w:rsidRPr="009C5406">
        <w:rPr>
          <w:rFonts w:asciiTheme="majorHAnsi" w:hAnsiTheme="majorHAnsi" w:cs="Times New Roman"/>
          <w:noProof/>
          <w:lang w:val="en-US"/>
        </w:rPr>
        <w:t xml:space="preserve">haracteristics, </w:t>
      </w:r>
      <w:r w:rsidR="00935F08" w:rsidRPr="009C5406">
        <w:rPr>
          <w:rFonts w:asciiTheme="majorHAnsi" w:hAnsiTheme="majorHAnsi" w:cs="Times New Roman"/>
          <w:noProof/>
          <w:lang w:val="en-US"/>
        </w:rPr>
        <w:t>p</w:t>
      </w:r>
      <w:r w:rsidR="004E4FAA" w:rsidRPr="009C5406">
        <w:rPr>
          <w:rFonts w:asciiTheme="majorHAnsi" w:hAnsiTheme="majorHAnsi" w:cs="Times New Roman"/>
          <w:noProof/>
          <w:lang w:val="en-US"/>
        </w:rPr>
        <w:t xml:space="preserve">redictors, and </w:t>
      </w:r>
      <w:r w:rsidR="00935F08" w:rsidRPr="009C5406">
        <w:rPr>
          <w:rFonts w:asciiTheme="majorHAnsi" w:hAnsiTheme="majorHAnsi" w:cs="Times New Roman"/>
          <w:noProof/>
          <w:lang w:val="en-US"/>
        </w:rPr>
        <w:t>b</w:t>
      </w:r>
      <w:r w:rsidR="004E4FAA" w:rsidRPr="009C5406">
        <w:rPr>
          <w:rFonts w:asciiTheme="majorHAnsi" w:hAnsiTheme="majorHAnsi" w:cs="Times New Roman"/>
          <w:noProof/>
          <w:lang w:val="en-US"/>
        </w:rPr>
        <w:t xml:space="preserve">eliefs </w:t>
      </w:r>
      <w:r w:rsidR="00935F08" w:rsidRPr="009C5406">
        <w:rPr>
          <w:rFonts w:asciiTheme="majorHAnsi" w:hAnsiTheme="majorHAnsi" w:cs="Times New Roman"/>
          <w:noProof/>
          <w:lang w:val="en-US"/>
        </w:rPr>
        <w:t>a</w:t>
      </w:r>
      <w:r w:rsidR="004E4FAA" w:rsidRPr="009C5406">
        <w:rPr>
          <w:rFonts w:asciiTheme="majorHAnsi" w:hAnsiTheme="majorHAnsi" w:cs="Times New Roman"/>
          <w:noProof/>
          <w:lang w:val="en-US"/>
        </w:rPr>
        <w:t xml:space="preserve">bout </w:t>
      </w:r>
      <w:r w:rsidR="00935F08" w:rsidRPr="009C5406">
        <w:rPr>
          <w:rFonts w:asciiTheme="majorHAnsi" w:hAnsiTheme="majorHAnsi" w:cs="Times New Roman"/>
          <w:noProof/>
          <w:lang w:val="en-US"/>
        </w:rPr>
        <w:t>p</w:t>
      </w:r>
      <w:r w:rsidR="004E4FAA" w:rsidRPr="009C5406">
        <w:rPr>
          <w:rFonts w:asciiTheme="majorHAnsi" w:hAnsiTheme="majorHAnsi" w:cs="Times New Roman"/>
          <w:noProof/>
          <w:lang w:val="en-US"/>
        </w:rPr>
        <w:t>arent-</w:t>
      </w:r>
      <w:r w:rsidR="00935F08" w:rsidRPr="009C5406">
        <w:rPr>
          <w:rFonts w:asciiTheme="majorHAnsi" w:hAnsiTheme="majorHAnsi" w:cs="Times New Roman"/>
          <w:noProof/>
          <w:lang w:val="en-US"/>
        </w:rPr>
        <w:t>c</w:t>
      </w:r>
      <w:r w:rsidR="004E4FAA" w:rsidRPr="009C5406">
        <w:rPr>
          <w:rFonts w:asciiTheme="majorHAnsi" w:hAnsiTheme="majorHAnsi" w:cs="Times New Roman"/>
          <w:noProof/>
          <w:lang w:val="en-US"/>
        </w:rPr>
        <w:t xml:space="preserve">hild </w:t>
      </w:r>
      <w:r w:rsidR="00935F08" w:rsidRPr="009C5406">
        <w:rPr>
          <w:rFonts w:asciiTheme="majorHAnsi" w:hAnsiTheme="majorHAnsi" w:cs="Times New Roman"/>
          <w:noProof/>
          <w:lang w:val="en-US"/>
        </w:rPr>
        <w:t>v</w:t>
      </w:r>
      <w:r w:rsidR="004E4FAA" w:rsidRPr="009C5406">
        <w:rPr>
          <w:rFonts w:asciiTheme="majorHAnsi" w:hAnsiTheme="majorHAnsi" w:cs="Times New Roman"/>
          <w:noProof/>
          <w:lang w:val="en-US"/>
        </w:rPr>
        <w:t xml:space="preserve">iolence in </w:t>
      </w:r>
      <w:r w:rsidR="00935F08" w:rsidRPr="009C5406">
        <w:rPr>
          <w:rFonts w:asciiTheme="majorHAnsi" w:hAnsiTheme="majorHAnsi" w:cs="Times New Roman"/>
          <w:noProof/>
          <w:lang w:val="en-US"/>
        </w:rPr>
        <w:t>s</w:t>
      </w:r>
      <w:r w:rsidR="004E4FAA" w:rsidRPr="009C5406">
        <w:rPr>
          <w:rFonts w:asciiTheme="majorHAnsi" w:hAnsiTheme="majorHAnsi" w:cs="Times New Roman"/>
          <w:noProof/>
          <w:lang w:val="en-US"/>
        </w:rPr>
        <w:t xml:space="preserve">outh </w:t>
      </w:r>
      <w:r w:rsidR="00935F08" w:rsidRPr="009C5406">
        <w:rPr>
          <w:rFonts w:asciiTheme="majorHAnsi" w:hAnsiTheme="majorHAnsi" w:cs="Times New Roman"/>
          <w:noProof/>
          <w:lang w:val="en-US"/>
        </w:rPr>
        <w:t>a</w:t>
      </w:r>
      <w:r w:rsidR="004E4FAA" w:rsidRPr="009C5406">
        <w:rPr>
          <w:rFonts w:asciiTheme="majorHAnsi" w:hAnsiTheme="majorHAnsi" w:cs="Times New Roman"/>
          <w:noProof/>
          <w:lang w:val="en-US"/>
        </w:rPr>
        <w:t xml:space="preserve">sian, </w:t>
      </w:r>
      <w:r w:rsidR="00935F08" w:rsidRPr="009C5406">
        <w:rPr>
          <w:rFonts w:asciiTheme="majorHAnsi" w:hAnsiTheme="majorHAnsi" w:cs="Times New Roman"/>
          <w:noProof/>
          <w:lang w:val="en-US"/>
        </w:rPr>
        <w:t>m</w:t>
      </w:r>
      <w:r w:rsidR="004E4FAA" w:rsidRPr="009C5406">
        <w:rPr>
          <w:rFonts w:asciiTheme="majorHAnsi" w:hAnsiTheme="majorHAnsi" w:cs="Times New Roman"/>
          <w:noProof/>
          <w:lang w:val="en-US"/>
        </w:rPr>
        <w:t xml:space="preserve">iddle </w:t>
      </w:r>
      <w:r w:rsidR="00935F08" w:rsidRPr="009C5406">
        <w:rPr>
          <w:rFonts w:asciiTheme="majorHAnsi" w:hAnsiTheme="majorHAnsi" w:cs="Times New Roman"/>
          <w:noProof/>
          <w:lang w:val="en-US"/>
        </w:rPr>
        <w:t>e</w:t>
      </w:r>
      <w:r w:rsidR="004E4FAA" w:rsidRPr="009C5406">
        <w:rPr>
          <w:rFonts w:asciiTheme="majorHAnsi" w:hAnsiTheme="majorHAnsi" w:cs="Times New Roman"/>
          <w:noProof/>
          <w:lang w:val="en-US"/>
        </w:rPr>
        <w:t xml:space="preserve">astern, </w:t>
      </w:r>
      <w:r w:rsidR="00935F08" w:rsidRPr="009C5406">
        <w:rPr>
          <w:rFonts w:asciiTheme="majorHAnsi" w:hAnsiTheme="majorHAnsi" w:cs="Times New Roman"/>
          <w:noProof/>
          <w:lang w:val="en-US"/>
        </w:rPr>
        <w:t>e</w:t>
      </w:r>
      <w:r w:rsidR="004E4FAA" w:rsidRPr="009C5406">
        <w:rPr>
          <w:rFonts w:asciiTheme="majorHAnsi" w:hAnsiTheme="majorHAnsi" w:cs="Times New Roman"/>
          <w:noProof/>
          <w:lang w:val="en-US"/>
        </w:rPr>
        <w:t xml:space="preserve">ast </w:t>
      </w:r>
      <w:r w:rsidR="00935F08" w:rsidRPr="009C5406">
        <w:rPr>
          <w:rFonts w:asciiTheme="majorHAnsi" w:hAnsiTheme="majorHAnsi" w:cs="Times New Roman"/>
          <w:noProof/>
          <w:lang w:val="en-US"/>
        </w:rPr>
        <w:t>a</w:t>
      </w:r>
      <w:r w:rsidR="004E4FAA" w:rsidRPr="009C5406">
        <w:rPr>
          <w:rFonts w:asciiTheme="majorHAnsi" w:hAnsiTheme="majorHAnsi" w:cs="Times New Roman"/>
          <w:noProof/>
          <w:lang w:val="en-US"/>
        </w:rPr>
        <w:t xml:space="preserve">sian, and </w:t>
      </w:r>
      <w:r w:rsidR="00935F08" w:rsidRPr="009C5406">
        <w:rPr>
          <w:rFonts w:asciiTheme="majorHAnsi" w:hAnsiTheme="majorHAnsi" w:cs="Times New Roman"/>
          <w:noProof/>
          <w:lang w:val="en-US"/>
        </w:rPr>
        <w:t>l</w:t>
      </w:r>
      <w:r w:rsidR="004E4FAA" w:rsidRPr="009C5406">
        <w:rPr>
          <w:rFonts w:asciiTheme="majorHAnsi" w:hAnsiTheme="majorHAnsi" w:cs="Times New Roman"/>
          <w:noProof/>
          <w:lang w:val="en-US"/>
        </w:rPr>
        <w:t xml:space="preserve">atina </w:t>
      </w:r>
      <w:r w:rsidR="00935F08" w:rsidRPr="009C5406">
        <w:rPr>
          <w:rFonts w:asciiTheme="majorHAnsi" w:hAnsiTheme="majorHAnsi" w:cs="Times New Roman"/>
          <w:noProof/>
          <w:lang w:val="en-US"/>
        </w:rPr>
        <w:t>w</w:t>
      </w:r>
      <w:r w:rsidR="004E4FAA" w:rsidRPr="009C5406">
        <w:rPr>
          <w:rFonts w:asciiTheme="majorHAnsi" w:hAnsiTheme="majorHAnsi" w:cs="Times New Roman"/>
          <w:noProof/>
          <w:lang w:val="en-US"/>
        </w:rPr>
        <w:t xml:space="preserve">omen in the </w:t>
      </w:r>
      <w:r w:rsidR="00935F08" w:rsidRPr="009C5406">
        <w:rPr>
          <w:rFonts w:asciiTheme="majorHAnsi" w:hAnsiTheme="majorHAnsi" w:cs="Times New Roman"/>
          <w:noProof/>
          <w:lang w:val="en-US"/>
        </w:rPr>
        <w:t>U</w:t>
      </w:r>
      <w:r w:rsidR="004E4FAA" w:rsidRPr="009C5406">
        <w:rPr>
          <w:rFonts w:asciiTheme="majorHAnsi" w:hAnsiTheme="majorHAnsi" w:cs="Times New Roman"/>
          <w:noProof/>
          <w:lang w:val="en-US"/>
        </w:rPr>
        <w:t xml:space="preserve">nited </w:t>
      </w:r>
      <w:r w:rsidR="00935F08" w:rsidRPr="009C5406">
        <w:rPr>
          <w:rFonts w:asciiTheme="majorHAnsi" w:hAnsiTheme="majorHAnsi" w:cs="Times New Roman"/>
          <w:noProof/>
          <w:lang w:val="en-US"/>
        </w:rPr>
        <w:t>S</w:t>
      </w:r>
      <w:r w:rsidR="004E4FAA" w:rsidRPr="009C5406">
        <w:rPr>
          <w:rFonts w:asciiTheme="majorHAnsi" w:hAnsiTheme="majorHAnsi" w:cs="Times New Roman"/>
          <w:noProof/>
          <w:lang w:val="en-US"/>
        </w:rPr>
        <w:t xml:space="preserve">tates. </w:t>
      </w:r>
      <w:r w:rsidR="004E4FAA" w:rsidRPr="009C5406">
        <w:rPr>
          <w:rFonts w:asciiTheme="majorHAnsi" w:hAnsiTheme="majorHAnsi" w:cs="Times New Roman"/>
          <w:i/>
          <w:noProof/>
          <w:lang w:val="en-US"/>
        </w:rPr>
        <w:t>Journal of Interpersonal Violence,</w:t>
      </w:r>
      <w:r w:rsidR="004E4FAA" w:rsidRPr="009C5406">
        <w:rPr>
          <w:rFonts w:asciiTheme="majorHAnsi" w:hAnsiTheme="majorHAnsi" w:cs="Times New Roman"/>
          <w:noProof/>
          <w:lang w:val="en-US"/>
        </w:rPr>
        <w:t xml:space="preserve"> </w:t>
      </w:r>
      <w:r w:rsidR="004E4FAA" w:rsidRPr="009C5406">
        <w:rPr>
          <w:rFonts w:asciiTheme="majorHAnsi" w:hAnsiTheme="majorHAnsi" w:cs="Times New Roman"/>
          <w:i/>
          <w:noProof/>
          <w:lang w:val="en-US"/>
        </w:rPr>
        <w:t>20</w:t>
      </w:r>
      <w:r w:rsidR="004E4FAA" w:rsidRPr="009C5406">
        <w:rPr>
          <w:rFonts w:asciiTheme="majorHAnsi" w:hAnsiTheme="majorHAnsi" w:cs="Times New Roman"/>
          <w:noProof/>
          <w:lang w:val="en-US"/>
        </w:rPr>
        <w:t>(11), 1406-1428.</w:t>
      </w:r>
      <w:r w:rsidR="003C6A12" w:rsidRPr="009C5406">
        <w:rPr>
          <w:rFonts w:asciiTheme="majorHAnsi" w:hAnsiTheme="majorHAnsi" w:cs="Times New Roman"/>
          <w:noProof/>
          <w:lang w:val="en-US"/>
        </w:rPr>
        <w:t xml:space="preserve"> </w:t>
      </w:r>
    </w:p>
    <w:p w14:paraId="6AD73453" w14:textId="254EBD40" w:rsidR="004E4FAA" w:rsidRPr="009C5406" w:rsidRDefault="004E4FAA" w:rsidP="009C5406">
      <w:pPr>
        <w:spacing w:after="120"/>
        <w:ind w:left="567" w:hanging="426"/>
        <w:rPr>
          <w:rFonts w:asciiTheme="majorHAnsi" w:hAnsiTheme="majorHAnsi" w:cs="Times New Roman"/>
          <w:noProof/>
          <w:lang w:val="en-US"/>
        </w:rPr>
      </w:pPr>
      <w:r w:rsidRPr="009C5406">
        <w:rPr>
          <w:rFonts w:asciiTheme="majorHAnsi" w:hAnsiTheme="majorHAnsi" w:cs="Times New Roman"/>
          <w:noProof/>
          <w:lang w:val="en-US"/>
        </w:rPr>
        <w:t>Mammen, O. K.,</w:t>
      </w:r>
      <w:r w:rsidR="004B3C40" w:rsidRPr="009C5406">
        <w:rPr>
          <w:rFonts w:asciiTheme="majorHAnsi" w:hAnsiTheme="majorHAnsi" w:cs="Times New Roman"/>
          <w:noProof/>
          <w:lang w:val="en-US"/>
        </w:rPr>
        <w:t xml:space="preserve"> </w:t>
      </w:r>
      <w:r w:rsidRPr="009C5406">
        <w:rPr>
          <w:rFonts w:asciiTheme="majorHAnsi" w:hAnsiTheme="majorHAnsi" w:cs="Times New Roman"/>
          <w:noProof/>
          <w:lang w:val="en-US"/>
        </w:rPr>
        <w:t>Kolko, D. J.</w:t>
      </w:r>
      <w:r w:rsidR="00935F08" w:rsidRPr="009C5406">
        <w:rPr>
          <w:rFonts w:asciiTheme="majorHAnsi" w:hAnsiTheme="majorHAnsi" w:cs="Times New Roman"/>
          <w:noProof/>
          <w:lang w:val="en-US"/>
        </w:rPr>
        <w:t>,</w:t>
      </w:r>
      <w:r w:rsidRPr="009C5406">
        <w:rPr>
          <w:rFonts w:asciiTheme="majorHAnsi" w:hAnsiTheme="majorHAnsi" w:cs="Times New Roman"/>
          <w:noProof/>
          <w:lang w:val="en-US"/>
        </w:rPr>
        <w:t xml:space="preserve"> &amp; Pilkonis, P. A. (2002). Negative affect and parental aggression in child physical abuse.</w:t>
      </w:r>
      <w:r w:rsidRPr="009C5406">
        <w:rPr>
          <w:rFonts w:asciiTheme="majorHAnsi" w:hAnsiTheme="majorHAnsi" w:cs="Times New Roman"/>
          <w:i/>
          <w:noProof/>
          <w:lang w:val="en-US"/>
        </w:rPr>
        <w:t xml:space="preserve"> Child Abuse &amp; Neglect, 26</w:t>
      </w:r>
      <w:r w:rsidRPr="009C5406">
        <w:rPr>
          <w:rFonts w:asciiTheme="majorHAnsi" w:hAnsiTheme="majorHAnsi" w:cs="Times New Roman"/>
          <w:noProof/>
          <w:lang w:val="en-US"/>
        </w:rPr>
        <w:t>(4), 407-424.</w:t>
      </w:r>
      <w:r w:rsidR="00935F08" w:rsidRPr="009C5406">
        <w:rPr>
          <w:rFonts w:asciiTheme="majorHAnsi" w:hAnsiTheme="majorHAnsi" w:cs="Times New Roman"/>
          <w:noProof/>
          <w:lang w:val="en-US"/>
        </w:rPr>
        <w:t xml:space="preserve"> </w:t>
      </w:r>
    </w:p>
    <w:p w14:paraId="5CFF4BF6" w14:textId="33CC3363" w:rsidR="004E4FAA" w:rsidRPr="009C5406" w:rsidRDefault="004E4FAA" w:rsidP="009C5406">
      <w:pPr>
        <w:spacing w:after="120"/>
        <w:ind w:left="567" w:hanging="426"/>
        <w:rPr>
          <w:rFonts w:asciiTheme="majorHAnsi" w:hAnsiTheme="majorHAnsi" w:cs="Times New Roman"/>
          <w:noProof/>
          <w:lang w:val="en-US"/>
        </w:rPr>
      </w:pPr>
      <w:r w:rsidRPr="009C5406">
        <w:rPr>
          <w:rFonts w:asciiTheme="majorHAnsi" w:hAnsiTheme="majorHAnsi" w:cs="Times New Roman"/>
          <w:noProof/>
          <w:lang w:val="en-US"/>
        </w:rPr>
        <w:t>Mammen, O.</w:t>
      </w:r>
      <w:r w:rsidR="004B3C40" w:rsidRPr="009C5406">
        <w:rPr>
          <w:rFonts w:asciiTheme="majorHAnsi" w:hAnsiTheme="majorHAnsi" w:cs="Times New Roman"/>
          <w:noProof/>
          <w:lang w:val="en-US"/>
        </w:rPr>
        <w:t xml:space="preserve"> K.</w:t>
      </w:r>
      <w:r w:rsidRPr="009C5406">
        <w:rPr>
          <w:rFonts w:asciiTheme="majorHAnsi" w:hAnsiTheme="majorHAnsi" w:cs="Times New Roman"/>
          <w:noProof/>
          <w:lang w:val="en-US"/>
        </w:rPr>
        <w:t>, Kolko, D.</w:t>
      </w:r>
      <w:r w:rsidR="004B3C40" w:rsidRPr="009C5406">
        <w:rPr>
          <w:rFonts w:asciiTheme="majorHAnsi" w:hAnsiTheme="majorHAnsi" w:cs="Times New Roman"/>
          <w:noProof/>
          <w:lang w:val="en-US"/>
        </w:rPr>
        <w:t xml:space="preserve"> J.,</w:t>
      </w:r>
      <w:r w:rsidRPr="009C5406">
        <w:rPr>
          <w:rFonts w:asciiTheme="majorHAnsi" w:hAnsiTheme="majorHAnsi" w:cs="Times New Roman"/>
          <w:noProof/>
          <w:lang w:val="en-US"/>
        </w:rPr>
        <w:t xml:space="preserve"> &amp; Pilkonis, P.</w:t>
      </w:r>
      <w:r w:rsidR="004B3C40" w:rsidRPr="009C5406">
        <w:rPr>
          <w:rFonts w:asciiTheme="majorHAnsi" w:hAnsiTheme="majorHAnsi" w:cs="Times New Roman"/>
          <w:noProof/>
          <w:lang w:val="en-US"/>
        </w:rPr>
        <w:t xml:space="preserve"> A.</w:t>
      </w:r>
      <w:r w:rsidRPr="009C5406">
        <w:rPr>
          <w:rFonts w:asciiTheme="majorHAnsi" w:hAnsiTheme="majorHAnsi" w:cs="Times New Roman"/>
          <w:noProof/>
          <w:lang w:val="en-US"/>
        </w:rPr>
        <w:t xml:space="preserve"> (2003). Parental </w:t>
      </w:r>
      <w:r w:rsidR="00935F08" w:rsidRPr="009C5406">
        <w:rPr>
          <w:rFonts w:asciiTheme="majorHAnsi" w:hAnsiTheme="majorHAnsi" w:cs="Times New Roman"/>
          <w:noProof/>
          <w:lang w:val="en-US"/>
        </w:rPr>
        <w:t>c</w:t>
      </w:r>
      <w:r w:rsidRPr="009C5406">
        <w:rPr>
          <w:rFonts w:asciiTheme="majorHAnsi" w:hAnsiTheme="majorHAnsi" w:cs="Times New Roman"/>
          <w:noProof/>
          <w:lang w:val="en-US"/>
        </w:rPr>
        <w:t xml:space="preserve">ognitions and </w:t>
      </w:r>
      <w:r w:rsidR="00935F08" w:rsidRPr="009C5406">
        <w:rPr>
          <w:rFonts w:asciiTheme="majorHAnsi" w:hAnsiTheme="majorHAnsi" w:cs="Times New Roman"/>
          <w:noProof/>
          <w:lang w:val="en-US"/>
        </w:rPr>
        <w:t>s</w:t>
      </w:r>
      <w:r w:rsidRPr="009C5406">
        <w:rPr>
          <w:rFonts w:asciiTheme="majorHAnsi" w:hAnsiTheme="majorHAnsi" w:cs="Times New Roman"/>
          <w:noProof/>
          <w:lang w:val="en-US"/>
        </w:rPr>
        <w:t xml:space="preserve">atisfaction: Relationship to </w:t>
      </w:r>
      <w:r w:rsidR="00935F08" w:rsidRPr="009C5406">
        <w:rPr>
          <w:rFonts w:asciiTheme="majorHAnsi" w:hAnsiTheme="majorHAnsi" w:cs="Times New Roman"/>
          <w:noProof/>
          <w:lang w:val="en-US"/>
        </w:rPr>
        <w:t>a</w:t>
      </w:r>
      <w:r w:rsidRPr="009C5406">
        <w:rPr>
          <w:rFonts w:asciiTheme="majorHAnsi" w:hAnsiTheme="majorHAnsi" w:cs="Times New Roman"/>
          <w:noProof/>
          <w:lang w:val="en-US"/>
        </w:rPr>
        <w:t xml:space="preserve">ggressive </w:t>
      </w:r>
      <w:r w:rsidR="00935F08" w:rsidRPr="009C5406">
        <w:rPr>
          <w:rFonts w:asciiTheme="majorHAnsi" w:hAnsiTheme="majorHAnsi" w:cs="Times New Roman"/>
          <w:noProof/>
          <w:lang w:val="en-US"/>
        </w:rPr>
        <w:t>p</w:t>
      </w:r>
      <w:r w:rsidRPr="009C5406">
        <w:rPr>
          <w:rFonts w:asciiTheme="majorHAnsi" w:hAnsiTheme="majorHAnsi" w:cs="Times New Roman"/>
          <w:noProof/>
          <w:lang w:val="en-US"/>
        </w:rPr>
        <w:t xml:space="preserve">arental </w:t>
      </w:r>
      <w:r w:rsidR="00935F08" w:rsidRPr="009C5406">
        <w:rPr>
          <w:rFonts w:asciiTheme="majorHAnsi" w:hAnsiTheme="majorHAnsi" w:cs="Times New Roman"/>
          <w:noProof/>
          <w:lang w:val="en-US"/>
        </w:rPr>
        <w:t>b</w:t>
      </w:r>
      <w:r w:rsidRPr="009C5406">
        <w:rPr>
          <w:rFonts w:asciiTheme="majorHAnsi" w:hAnsiTheme="majorHAnsi" w:cs="Times New Roman"/>
          <w:noProof/>
          <w:lang w:val="en-US"/>
        </w:rPr>
        <w:t xml:space="preserve">ehavior in </w:t>
      </w:r>
      <w:r w:rsidR="00935F08" w:rsidRPr="009C5406">
        <w:rPr>
          <w:rFonts w:asciiTheme="majorHAnsi" w:hAnsiTheme="majorHAnsi" w:cs="Times New Roman"/>
          <w:noProof/>
          <w:lang w:val="en-US"/>
        </w:rPr>
        <w:t>c</w:t>
      </w:r>
      <w:r w:rsidRPr="009C5406">
        <w:rPr>
          <w:rFonts w:asciiTheme="majorHAnsi" w:hAnsiTheme="majorHAnsi" w:cs="Times New Roman"/>
          <w:noProof/>
          <w:lang w:val="en-US"/>
        </w:rPr>
        <w:t xml:space="preserve">hild </w:t>
      </w:r>
      <w:r w:rsidR="00935F08" w:rsidRPr="009C5406">
        <w:rPr>
          <w:rFonts w:asciiTheme="majorHAnsi" w:hAnsiTheme="majorHAnsi" w:cs="Times New Roman"/>
          <w:noProof/>
          <w:lang w:val="en-US"/>
        </w:rPr>
        <w:t>p</w:t>
      </w:r>
      <w:r w:rsidRPr="009C5406">
        <w:rPr>
          <w:rFonts w:asciiTheme="majorHAnsi" w:hAnsiTheme="majorHAnsi" w:cs="Times New Roman"/>
          <w:noProof/>
          <w:lang w:val="en-US"/>
        </w:rPr>
        <w:t xml:space="preserve">hysical </w:t>
      </w:r>
      <w:r w:rsidR="00935F08" w:rsidRPr="009C5406">
        <w:rPr>
          <w:rFonts w:asciiTheme="majorHAnsi" w:hAnsiTheme="majorHAnsi" w:cs="Times New Roman"/>
          <w:noProof/>
          <w:lang w:val="en-US"/>
        </w:rPr>
        <w:t>a</w:t>
      </w:r>
      <w:r w:rsidRPr="009C5406">
        <w:rPr>
          <w:rFonts w:asciiTheme="majorHAnsi" w:hAnsiTheme="majorHAnsi" w:cs="Times New Roman"/>
          <w:noProof/>
          <w:lang w:val="en-US"/>
        </w:rPr>
        <w:t xml:space="preserve">buse. </w:t>
      </w:r>
      <w:r w:rsidRPr="009C5406">
        <w:rPr>
          <w:rFonts w:asciiTheme="majorHAnsi" w:hAnsiTheme="majorHAnsi" w:cs="Times New Roman"/>
          <w:i/>
          <w:noProof/>
          <w:lang w:val="en-US"/>
        </w:rPr>
        <w:t>Child Maltreatment, 8</w:t>
      </w:r>
      <w:r w:rsidRPr="009C5406">
        <w:rPr>
          <w:rFonts w:asciiTheme="majorHAnsi" w:hAnsiTheme="majorHAnsi" w:cs="Times New Roman"/>
          <w:noProof/>
          <w:lang w:val="en-US"/>
        </w:rPr>
        <w:t>(4), 288-301.</w:t>
      </w:r>
      <w:r w:rsidR="004B3C40" w:rsidRPr="009C5406">
        <w:rPr>
          <w:rFonts w:asciiTheme="majorHAnsi" w:hAnsiTheme="majorHAnsi" w:cs="Times New Roman"/>
          <w:noProof/>
          <w:lang w:val="en-US"/>
        </w:rPr>
        <w:t xml:space="preserve"> </w:t>
      </w:r>
    </w:p>
    <w:p w14:paraId="48B08F84" w14:textId="0D98E3B7" w:rsidR="008F4DB1" w:rsidRDefault="004E4FAA" w:rsidP="001F3AC2">
      <w:pPr>
        <w:spacing w:after="120"/>
        <w:ind w:left="567" w:hanging="426"/>
        <w:rPr>
          <w:rFonts w:asciiTheme="majorHAnsi" w:hAnsiTheme="majorHAnsi" w:cs="Times New Roman"/>
          <w:lang w:val="en-US"/>
        </w:rPr>
      </w:pPr>
      <w:r w:rsidRPr="009C5406">
        <w:rPr>
          <w:rFonts w:asciiTheme="majorHAnsi" w:hAnsiTheme="majorHAnsi" w:cs="Times New Roman"/>
          <w:lang w:val="en-US"/>
        </w:rPr>
        <w:t>Medley, A. &amp; Sachs-Ericsson, N.</w:t>
      </w:r>
      <w:r w:rsidR="009F2F30" w:rsidRPr="009C5406">
        <w:rPr>
          <w:rFonts w:asciiTheme="majorHAnsi" w:hAnsiTheme="majorHAnsi" w:cs="Times New Roman"/>
          <w:lang w:val="en-US"/>
        </w:rPr>
        <w:t xml:space="preserve"> </w:t>
      </w:r>
      <w:r w:rsidRPr="009C5406">
        <w:rPr>
          <w:rFonts w:asciiTheme="majorHAnsi" w:hAnsiTheme="majorHAnsi" w:cs="Times New Roman"/>
          <w:lang w:val="en-US"/>
        </w:rPr>
        <w:t xml:space="preserve">(2009). Predictors of parental physical abuse: The contribution of internalizing and externalizing disorders and childhood experiences of abuse. </w:t>
      </w:r>
      <w:r w:rsidRPr="009C5406">
        <w:rPr>
          <w:rFonts w:asciiTheme="majorHAnsi" w:hAnsiTheme="majorHAnsi" w:cs="Times New Roman"/>
          <w:i/>
          <w:lang w:val="en-US"/>
        </w:rPr>
        <w:t>Journal of Affective Disorders, 113</w:t>
      </w:r>
      <w:r w:rsidRPr="009C5406">
        <w:rPr>
          <w:rFonts w:asciiTheme="majorHAnsi" w:hAnsiTheme="majorHAnsi" w:cs="Times New Roman"/>
          <w:lang w:val="en-US"/>
        </w:rPr>
        <w:t>(3), 244-254.</w:t>
      </w:r>
      <w:r w:rsidR="004B3C40" w:rsidRPr="009C5406">
        <w:rPr>
          <w:rFonts w:asciiTheme="majorHAnsi" w:hAnsiTheme="majorHAnsi" w:cs="Times New Roman"/>
          <w:lang w:val="en-US"/>
        </w:rPr>
        <w:t xml:space="preserve"> </w:t>
      </w:r>
    </w:p>
    <w:p w14:paraId="0B58B728" w14:textId="77777777" w:rsidR="008F4DB1" w:rsidRDefault="004E4FAA" w:rsidP="001F3AC2">
      <w:pPr>
        <w:autoSpaceDE w:val="0"/>
        <w:autoSpaceDN w:val="0"/>
        <w:adjustRightInd w:val="0"/>
        <w:jc w:val="both"/>
        <w:rPr>
          <w:rFonts w:asciiTheme="majorHAnsi" w:hAnsiTheme="majorHAnsi" w:cs="Times New Roman"/>
          <w:lang w:val="en-US"/>
        </w:rPr>
      </w:pPr>
      <w:r w:rsidRPr="009C5406">
        <w:rPr>
          <w:rFonts w:asciiTheme="majorHAnsi" w:hAnsiTheme="majorHAnsi" w:cs="Times New Roman"/>
          <w:lang w:val="en-US"/>
        </w:rPr>
        <w:t xml:space="preserve">Milner, J. S., Thomsen, C. J., Crouch, J. L., Rabenhorst, M. M., Martens, P. M., Dyslin, C. W., </w:t>
      </w:r>
      <w:r w:rsidR="004B3C40" w:rsidRPr="009C5406">
        <w:rPr>
          <w:rFonts w:asciiTheme="majorHAnsi" w:hAnsiTheme="majorHAnsi" w:cs="Times New Roman"/>
          <w:lang w:val="en-US"/>
        </w:rPr>
        <w:t xml:space="preserve">… </w:t>
      </w:r>
      <w:r w:rsidRPr="009C5406">
        <w:rPr>
          <w:rFonts w:asciiTheme="majorHAnsi" w:hAnsiTheme="majorHAnsi" w:cs="Times New Roman"/>
          <w:lang w:val="en-US"/>
        </w:rPr>
        <w:t>Merrill, L. L. (2010). Do trauma symptoms mediate the relationship between childhood physical ab</w:t>
      </w:r>
      <w:r w:rsidR="009F2F30" w:rsidRPr="009C5406">
        <w:rPr>
          <w:rFonts w:asciiTheme="majorHAnsi" w:hAnsiTheme="majorHAnsi" w:cs="Times New Roman"/>
          <w:lang w:val="en-US"/>
        </w:rPr>
        <w:t>use and adult child abuse risk?</w:t>
      </w:r>
      <w:r w:rsidRPr="009C5406">
        <w:rPr>
          <w:rFonts w:asciiTheme="majorHAnsi" w:hAnsiTheme="majorHAnsi" w:cs="Times New Roman"/>
          <w:lang w:val="en-US"/>
        </w:rPr>
        <w:t xml:space="preserve"> </w:t>
      </w:r>
      <w:r w:rsidRPr="009C5406">
        <w:rPr>
          <w:rFonts w:asciiTheme="majorHAnsi" w:hAnsiTheme="majorHAnsi" w:cs="Times New Roman"/>
          <w:i/>
          <w:lang w:val="en-US"/>
        </w:rPr>
        <w:t xml:space="preserve">Child Abuse &amp; Neglect, 34, </w:t>
      </w:r>
      <w:r w:rsidRPr="009C5406">
        <w:rPr>
          <w:rFonts w:asciiTheme="majorHAnsi" w:hAnsiTheme="majorHAnsi" w:cs="Times New Roman"/>
          <w:lang w:val="en-US"/>
        </w:rPr>
        <w:t>332-344.</w:t>
      </w:r>
    </w:p>
    <w:p w14:paraId="2ECE288B" w14:textId="464414BF" w:rsidR="008F4DB1" w:rsidRPr="001F3AC2" w:rsidRDefault="008F4DB1" w:rsidP="001F3AC2">
      <w:pPr>
        <w:autoSpaceDE w:val="0"/>
        <w:autoSpaceDN w:val="0"/>
        <w:adjustRightInd w:val="0"/>
        <w:jc w:val="both"/>
      </w:pPr>
      <w:r>
        <w:rPr>
          <w:rFonts w:asciiTheme="majorHAnsi" w:hAnsiTheme="majorHAnsi" w:cs="Times New Roman"/>
          <w:lang w:val="en-US"/>
        </w:rPr>
        <w:t>O</w:t>
      </w:r>
      <w:r w:rsidRPr="0019274E">
        <w:rPr>
          <w:lang w:val="en-US"/>
        </w:rPr>
        <w:t xml:space="preserve">liver, J., &amp; Washington, K. T. (2009). Treating perpetrators of child physical abuse: A review of interventions. </w:t>
      </w:r>
      <w:r w:rsidRPr="0019274E">
        <w:t xml:space="preserve">Trauma, Violence, &amp; Abuse, 10(2), 115-124. </w:t>
      </w:r>
    </w:p>
    <w:p w14:paraId="68F54C8E" w14:textId="7E4269FC" w:rsidR="004E4FAA" w:rsidRPr="009C5406" w:rsidRDefault="004E4FAA" w:rsidP="009C5406">
      <w:pPr>
        <w:spacing w:after="120"/>
        <w:ind w:left="567" w:hanging="426"/>
        <w:rPr>
          <w:rFonts w:asciiTheme="majorHAnsi" w:hAnsiTheme="majorHAnsi" w:cs="Times New Roman"/>
          <w:lang w:val="en-US"/>
        </w:rPr>
      </w:pPr>
      <w:r w:rsidRPr="009C5406">
        <w:rPr>
          <w:rFonts w:asciiTheme="majorHAnsi" w:hAnsiTheme="majorHAnsi" w:cs="Times New Roman"/>
          <w:lang w:val="en-CA"/>
        </w:rPr>
        <w:t>Palusci, V.</w:t>
      </w:r>
      <w:r w:rsidR="004B3C40" w:rsidRPr="009C5406">
        <w:rPr>
          <w:rFonts w:asciiTheme="majorHAnsi" w:hAnsiTheme="majorHAnsi" w:cs="Times New Roman"/>
          <w:lang w:val="en-CA"/>
        </w:rPr>
        <w:t xml:space="preserve"> </w:t>
      </w:r>
      <w:r w:rsidRPr="009C5406">
        <w:rPr>
          <w:rFonts w:asciiTheme="majorHAnsi" w:hAnsiTheme="majorHAnsi" w:cs="Times New Roman"/>
          <w:lang w:val="en-CA"/>
        </w:rPr>
        <w:t>J., Smith, E.</w:t>
      </w:r>
      <w:r w:rsidR="004B3C40" w:rsidRPr="009C5406">
        <w:rPr>
          <w:rFonts w:asciiTheme="majorHAnsi" w:hAnsiTheme="majorHAnsi" w:cs="Times New Roman"/>
          <w:lang w:val="en-CA"/>
        </w:rPr>
        <w:t xml:space="preserve"> </w:t>
      </w:r>
      <w:r w:rsidRPr="009C5406">
        <w:rPr>
          <w:rFonts w:asciiTheme="majorHAnsi" w:hAnsiTheme="majorHAnsi" w:cs="Times New Roman"/>
          <w:lang w:val="en-CA"/>
        </w:rPr>
        <w:t>G.</w:t>
      </w:r>
      <w:r w:rsidR="004B3C40" w:rsidRPr="009C5406">
        <w:rPr>
          <w:rFonts w:asciiTheme="majorHAnsi" w:hAnsiTheme="majorHAnsi" w:cs="Times New Roman"/>
          <w:lang w:val="en-CA"/>
        </w:rPr>
        <w:t>,</w:t>
      </w:r>
      <w:r w:rsidRPr="009C5406">
        <w:rPr>
          <w:rFonts w:asciiTheme="majorHAnsi" w:hAnsiTheme="majorHAnsi" w:cs="Times New Roman"/>
          <w:lang w:val="en-CA"/>
        </w:rPr>
        <w:t xml:space="preserve"> </w:t>
      </w:r>
      <w:r w:rsidR="009F2F30" w:rsidRPr="009C5406">
        <w:rPr>
          <w:rFonts w:asciiTheme="majorHAnsi" w:hAnsiTheme="majorHAnsi" w:cs="Times New Roman"/>
          <w:lang w:val="en-CA"/>
        </w:rPr>
        <w:t>&amp;</w:t>
      </w:r>
      <w:r w:rsidRPr="009C5406">
        <w:rPr>
          <w:rFonts w:asciiTheme="majorHAnsi" w:hAnsiTheme="majorHAnsi" w:cs="Times New Roman"/>
          <w:lang w:val="en-CA"/>
        </w:rPr>
        <w:t xml:space="preserve"> Paneth, N. (2005). </w:t>
      </w:r>
      <w:r w:rsidRPr="009C5406">
        <w:rPr>
          <w:rFonts w:asciiTheme="majorHAnsi" w:hAnsiTheme="majorHAnsi" w:cs="Times New Roman"/>
          <w:lang w:val="en-US"/>
        </w:rPr>
        <w:t xml:space="preserve">Predicting and responding to physical abuse in young children using NCANDS. </w:t>
      </w:r>
      <w:r w:rsidRPr="009C5406">
        <w:rPr>
          <w:rFonts w:asciiTheme="majorHAnsi" w:hAnsiTheme="majorHAnsi" w:cs="Times New Roman"/>
          <w:i/>
          <w:lang w:val="en-US"/>
        </w:rPr>
        <w:t>Child and Youth Services Review, 27</w:t>
      </w:r>
      <w:r w:rsidRPr="009C5406">
        <w:rPr>
          <w:rFonts w:asciiTheme="majorHAnsi" w:hAnsiTheme="majorHAnsi" w:cs="Times New Roman"/>
          <w:lang w:val="en-US"/>
        </w:rPr>
        <w:t>(6), 667-682.</w:t>
      </w:r>
      <w:r w:rsidR="004B3C40" w:rsidRPr="009C5406">
        <w:rPr>
          <w:rFonts w:asciiTheme="majorHAnsi" w:hAnsiTheme="majorHAnsi" w:cs="Times New Roman"/>
          <w:lang w:val="en-US"/>
        </w:rPr>
        <w:t xml:space="preserve"> </w:t>
      </w:r>
    </w:p>
    <w:p w14:paraId="2586E0DE" w14:textId="05EE02CF" w:rsidR="0017287F" w:rsidRPr="009C5406" w:rsidRDefault="0017287F" w:rsidP="009C5406">
      <w:pPr>
        <w:spacing w:after="120"/>
        <w:ind w:left="567" w:hanging="426"/>
        <w:rPr>
          <w:rFonts w:asciiTheme="majorHAnsi" w:hAnsiTheme="majorHAnsi" w:cs="Times New Roman"/>
          <w:lang w:val="en-US"/>
        </w:rPr>
      </w:pPr>
      <w:r w:rsidRPr="009C5406">
        <w:rPr>
          <w:rFonts w:asciiTheme="majorHAnsi" w:hAnsiTheme="majorHAnsi" w:cs="Times New Roman"/>
          <w:lang w:val="en-US"/>
        </w:rPr>
        <w:t>Pears, K.</w:t>
      </w:r>
      <w:r w:rsidR="004B3C40" w:rsidRPr="009C5406">
        <w:rPr>
          <w:rFonts w:asciiTheme="majorHAnsi" w:hAnsiTheme="majorHAnsi" w:cs="Times New Roman"/>
          <w:lang w:val="en-US"/>
        </w:rPr>
        <w:t xml:space="preserve"> </w:t>
      </w:r>
      <w:r w:rsidRPr="009C5406">
        <w:rPr>
          <w:rFonts w:asciiTheme="majorHAnsi" w:hAnsiTheme="majorHAnsi" w:cs="Times New Roman"/>
          <w:lang w:val="en-US"/>
        </w:rPr>
        <w:t>C., Kim, H.</w:t>
      </w:r>
      <w:r w:rsidR="004B3C40" w:rsidRPr="009C5406">
        <w:rPr>
          <w:rFonts w:asciiTheme="majorHAnsi" w:hAnsiTheme="majorHAnsi" w:cs="Times New Roman"/>
          <w:lang w:val="en-US"/>
        </w:rPr>
        <w:t xml:space="preserve"> </w:t>
      </w:r>
      <w:r w:rsidRPr="009C5406">
        <w:rPr>
          <w:rFonts w:asciiTheme="majorHAnsi" w:hAnsiTheme="majorHAnsi" w:cs="Times New Roman"/>
          <w:lang w:val="en-US"/>
        </w:rPr>
        <w:t>K</w:t>
      </w:r>
      <w:r w:rsidR="004B3C40" w:rsidRPr="009C5406">
        <w:rPr>
          <w:rFonts w:asciiTheme="majorHAnsi" w:hAnsiTheme="majorHAnsi" w:cs="Times New Roman"/>
          <w:lang w:val="en-US"/>
        </w:rPr>
        <w:t>,</w:t>
      </w:r>
      <w:r w:rsidRPr="009C5406">
        <w:rPr>
          <w:rFonts w:asciiTheme="majorHAnsi" w:hAnsiTheme="majorHAnsi" w:cs="Times New Roman"/>
          <w:lang w:val="en-US"/>
        </w:rPr>
        <w:t>. &amp; Fisher, P.</w:t>
      </w:r>
      <w:r w:rsidR="004B3C40" w:rsidRPr="009C5406">
        <w:rPr>
          <w:rFonts w:asciiTheme="majorHAnsi" w:hAnsiTheme="majorHAnsi" w:cs="Times New Roman"/>
          <w:lang w:val="en-US"/>
        </w:rPr>
        <w:t xml:space="preserve"> </w:t>
      </w:r>
      <w:r w:rsidRPr="009C5406">
        <w:rPr>
          <w:rFonts w:asciiTheme="majorHAnsi" w:hAnsiTheme="majorHAnsi" w:cs="Times New Roman"/>
          <w:lang w:val="en-US"/>
        </w:rPr>
        <w:t xml:space="preserve">A. (2008). Psychosocial and cognitive functioning of children with specific profiles of maltreatment. </w:t>
      </w:r>
      <w:r w:rsidRPr="009C5406">
        <w:rPr>
          <w:rFonts w:asciiTheme="majorHAnsi" w:hAnsiTheme="majorHAnsi" w:cs="Times New Roman"/>
          <w:i/>
          <w:lang w:val="en-US"/>
        </w:rPr>
        <w:t xml:space="preserve">Child Abuse </w:t>
      </w:r>
      <w:r w:rsidR="009F2F30" w:rsidRPr="009C5406">
        <w:rPr>
          <w:rFonts w:asciiTheme="majorHAnsi" w:hAnsiTheme="majorHAnsi" w:cs="Times New Roman"/>
          <w:i/>
          <w:lang w:val="en-US"/>
        </w:rPr>
        <w:t>&amp;</w:t>
      </w:r>
      <w:r w:rsidRPr="009C5406">
        <w:rPr>
          <w:rFonts w:asciiTheme="majorHAnsi" w:hAnsiTheme="majorHAnsi" w:cs="Times New Roman"/>
          <w:i/>
          <w:lang w:val="en-US"/>
        </w:rPr>
        <w:t xml:space="preserve"> Neglect, 32</w:t>
      </w:r>
      <w:r w:rsidR="005F6904" w:rsidRPr="009C5406">
        <w:rPr>
          <w:rFonts w:asciiTheme="majorHAnsi" w:hAnsiTheme="majorHAnsi" w:cs="Times New Roman"/>
          <w:lang w:val="en-US"/>
        </w:rPr>
        <w:t>(10)</w:t>
      </w:r>
      <w:r w:rsidRPr="009C5406">
        <w:rPr>
          <w:rFonts w:asciiTheme="majorHAnsi" w:hAnsiTheme="majorHAnsi" w:cs="Times New Roman"/>
          <w:lang w:val="en-US"/>
        </w:rPr>
        <w:t>, 958-971.</w:t>
      </w:r>
      <w:r w:rsidR="004B3C40" w:rsidRPr="009C5406">
        <w:rPr>
          <w:rFonts w:asciiTheme="majorHAnsi" w:hAnsiTheme="majorHAnsi" w:cs="Times New Roman"/>
          <w:lang w:val="en-US"/>
        </w:rPr>
        <w:t xml:space="preserve"> </w:t>
      </w:r>
    </w:p>
    <w:p w14:paraId="426D7319" w14:textId="54E8C610" w:rsidR="004E4FAA" w:rsidRPr="009C5406" w:rsidRDefault="004E4FAA" w:rsidP="009C5406">
      <w:pPr>
        <w:spacing w:after="120"/>
        <w:ind w:left="567" w:hanging="426"/>
        <w:rPr>
          <w:rFonts w:asciiTheme="majorHAnsi" w:hAnsiTheme="majorHAnsi" w:cs="Times New Roman"/>
          <w:lang w:val="en-US"/>
        </w:rPr>
      </w:pPr>
      <w:r w:rsidRPr="009C5406">
        <w:rPr>
          <w:rFonts w:asciiTheme="majorHAnsi" w:hAnsiTheme="majorHAnsi" w:cs="Times New Roman"/>
          <w:lang w:val="en-US"/>
        </w:rPr>
        <w:t>Pelcovitz, D., Kaplan, S. J., Ellenberg, A., Labruna, V., Salzinger, S., Mandel, F.</w:t>
      </w:r>
      <w:r w:rsidR="005F6904" w:rsidRPr="009C5406">
        <w:rPr>
          <w:rFonts w:asciiTheme="majorHAnsi" w:hAnsiTheme="majorHAnsi" w:cs="Times New Roman"/>
          <w:lang w:val="en-US"/>
        </w:rPr>
        <w:t>,</w:t>
      </w:r>
      <w:r w:rsidRPr="009C5406">
        <w:rPr>
          <w:rFonts w:asciiTheme="majorHAnsi" w:hAnsiTheme="majorHAnsi" w:cs="Times New Roman"/>
          <w:lang w:val="en-US"/>
        </w:rPr>
        <w:t xml:space="preserve"> &amp; Weiner, M. (2000). Adolescent physical abuse: Age at time of abuse and adolescent perception of family functioning. </w:t>
      </w:r>
      <w:r w:rsidRPr="009C5406">
        <w:rPr>
          <w:rFonts w:asciiTheme="majorHAnsi" w:hAnsiTheme="majorHAnsi" w:cs="Times New Roman"/>
          <w:i/>
          <w:lang w:val="en-US"/>
        </w:rPr>
        <w:t>Journal of Family Violence, 15</w:t>
      </w:r>
      <w:r w:rsidRPr="009C5406">
        <w:rPr>
          <w:rFonts w:asciiTheme="majorHAnsi" w:hAnsiTheme="majorHAnsi" w:cs="Times New Roman"/>
          <w:lang w:val="en-US"/>
        </w:rPr>
        <w:t>(4), 375-389.</w:t>
      </w:r>
      <w:r w:rsidR="005F6904" w:rsidRPr="009C5406">
        <w:rPr>
          <w:rFonts w:asciiTheme="majorHAnsi" w:hAnsiTheme="majorHAnsi" w:cs="Times New Roman"/>
          <w:lang w:val="en-US"/>
        </w:rPr>
        <w:t xml:space="preserve"> </w:t>
      </w:r>
    </w:p>
    <w:p w14:paraId="7BE566BC" w14:textId="71AD94D4" w:rsidR="004E4FAA" w:rsidRPr="009C5406" w:rsidRDefault="004E4FAA" w:rsidP="009C5406">
      <w:pPr>
        <w:spacing w:after="120"/>
        <w:ind w:left="567" w:hanging="426"/>
        <w:rPr>
          <w:rFonts w:asciiTheme="majorHAnsi" w:hAnsiTheme="majorHAnsi" w:cs="Times New Roman"/>
          <w:lang w:val="en-CA"/>
        </w:rPr>
      </w:pPr>
      <w:r w:rsidRPr="009C5406">
        <w:rPr>
          <w:rFonts w:asciiTheme="majorHAnsi" w:hAnsiTheme="majorHAnsi" w:cs="Times New Roman"/>
        </w:rPr>
        <w:t>Perez-Albeniz, A.</w:t>
      </w:r>
      <w:r w:rsidR="005F6904" w:rsidRPr="009C5406">
        <w:rPr>
          <w:rFonts w:asciiTheme="majorHAnsi" w:hAnsiTheme="majorHAnsi" w:cs="Times New Roman"/>
        </w:rPr>
        <w:t>,</w:t>
      </w:r>
      <w:r w:rsidRPr="009C5406">
        <w:rPr>
          <w:rFonts w:asciiTheme="majorHAnsi" w:hAnsiTheme="majorHAnsi" w:cs="Times New Roman"/>
        </w:rPr>
        <w:t xml:space="preserve"> &amp; De Paul, J. (2003). </w:t>
      </w:r>
      <w:r w:rsidRPr="009C5406">
        <w:rPr>
          <w:rFonts w:asciiTheme="majorHAnsi" w:hAnsiTheme="majorHAnsi" w:cs="Times New Roman"/>
          <w:lang w:val="en-US"/>
        </w:rPr>
        <w:t xml:space="preserve">Dispositional empathy in high- and low-risk parents for child physical abuse. </w:t>
      </w:r>
      <w:r w:rsidRPr="009C5406">
        <w:rPr>
          <w:rFonts w:asciiTheme="majorHAnsi" w:hAnsiTheme="majorHAnsi" w:cs="Times New Roman"/>
          <w:i/>
          <w:lang w:val="en-US"/>
        </w:rPr>
        <w:t>Child Abuse &amp; Neglect, 27</w:t>
      </w:r>
      <w:r w:rsidRPr="009C5406">
        <w:rPr>
          <w:rFonts w:asciiTheme="majorHAnsi" w:hAnsiTheme="majorHAnsi" w:cs="Times New Roman"/>
          <w:lang w:val="en-US"/>
        </w:rPr>
        <w:t>(7), 769-780.</w:t>
      </w:r>
      <w:r w:rsidR="005F6904" w:rsidRPr="009C5406">
        <w:rPr>
          <w:rFonts w:asciiTheme="majorHAnsi" w:hAnsiTheme="majorHAnsi" w:cs="Times New Roman"/>
          <w:lang w:val="en-US"/>
        </w:rPr>
        <w:t xml:space="preserve"> </w:t>
      </w:r>
    </w:p>
    <w:p w14:paraId="2AA346A4" w14:textId="72802DEC" w:rsidR="004E4FAA" w:rsidRPr="009C5406" w:rsidRDefault="004E4FAA" w:rsidP="009C5406">
      <w:pPr>
        <w:spacing w:after="120"/>
        <w:ind w:left="567" w:hanging="426"/>
        <w:rPr>
          <w:rFonts w:asciiTheme="majorHAnsi" w:hAnsiTheme="majorHAnsi" w:cs="Times New Roman"/>
          <w:lang w:val="en-US"/>
        </w:rPr>
      </w:pPr>
      <w:r w:rsidRPr="009C5406">
        <w:rPr>
          <w:rFonts w:asciiTheme="majorHAnsi" w:hAnsiTheme="majorHAnsi" w:cs="Times New Roman"/>
        </w:rPr>
        <w:t>Perez-Albeniz, A.</w:t>
      </w:r>
      <w:r w:rsidR="005F6904" w:rsidRPr="009C5406">
        <w:rPr>
          <w:rFonts w:asciiTheme="majorHAnsi" w:hAnsiTheme="majorHAnsi" w:cs="Times New Roman"/>
        </w:rPr>
        <w:t>,</w:t>
      </w:r>
      <w:r w:rsidRPr="009C5406">
        <w:rPr>
          <w:rFonts w:asciiTheme="majorHAnsi" w:hAnsiTheme="majorHAnsi" w:cs="Times New Roman"/>
        </w:rPr>
        <w:t xml:space="preserve"> &amp; De Paul, J. (2004). </w:t>
      </w:r>
      <w:r w:rsidRPr="009C5406">
        <w:rPr>
          <w:rFonts w:asciiTheme="majorHAnsi" w:hAnsiTheme="majorHAnsi" w:cs="Times New Roman"/>
          <w:lang w:val="en-US"/>
        </w:rPr>
        <w:t xml:space="preserve">Gender differences in empathy in parents at high- and low-risk of child physical abuse. </w:t>
      </w:r>
      <w:r w:rsidRPr="009C5406">
        <w:rPr>
          <w:rFonts w:asciiTheme="majorHAnsi" w:hAnsiTheme="majorHAnsi" w:cs="Times New Roman"/>
          <w:i/>
          <w:lang w:val="en-US"/>
        </w:rPr>
        <w:t>Child Abuse &amp; Neglect, 28</w:t>
      </w:r>
      <w:r w:rsidR="005F6904" w:rsidRPr="009C5406">
        <w:rPr>
          <w:rFonts w:asciiTheme="majorHAnsi" w:hAnsiTheme="majorHAnsi" w:cs="Times New Roman"/>
          <w:lang w:val="en-US"/>
        </w:rPr>
        <w:t>(3)</w:t>
      </w:r>
      <w:r w:rsidRPr="009C5406">
        <w:rPr>
          <w:rFonts w:asciiTheme="majorHAnsi" w:hAnsiTheme="majorHAnsi" w:cs="Times New Roman"/>
          <w:lang w:val="en-US"/>
        </w:rPr>
        <w:t>,</w:t>
      </w:r>
      <w:r w:rsidRPr="009C5406">
        <w:rPr>
          <w:rFonts w:asciiTheme="majorHAnsi" w:hAnsiTheme="majorHAnsi" w:cs="Times New Roman"/>
          <w:i/>
          <w:lang w:val="en-US"/>
        </w:rPr>
        <w:t xml:space="preserve"> </w:t>
      </w:r>
      <w:r w:rsidRPr="009C5406">
        <w:rPr>
          <w:rFonts w:asciiTheme="majorHAnsi" w:hAnsiTheme="majorHAnsi" w:cs="Times New Roman"/>
          <w:lang w:val="en-US"/>
        </w:rPr>
        <w:t>289-300.</w:t>
      </w:r>
      <w:r w:rsidR="005F6904" w:rsidRPr="009C5406">
        <w:rPr>
          <w:rFonts w:asciiTheme="majorHAnsi" w:hAnsiTheme="majorHAnsi" w:cs="Times New Roman"/>
          <w:lang w:val="en-US"/>
        </w:rPr>
        <w:t xml:space="preserve"> </w:t>
      </w:r>
    </w:p>
    <w:p w14:paraId="54D9BD4C" w14:textId="44E88173" w:rsidR="004E4FAA" w:rsidRPr="009C5406" w:rsidRDefault="004E4FAA" w:rsidP="009C5406">
      <w:pPr>
        <w:spacing w:after="120"/>
        <w:ind w:left="567" w:hanging="426"/>
        <w:rPr>
          <w:rFonts w:asciiTheme="majorHAnsi" w:hAnsiTheme="majorHAnsi" w:cs="Times New Roman"/>
          <w:lang w:val="en-US"/>
        </w:rPr>
      </w:pPr>
      <w:r w:rsidRPr="009C5406">
        <w:rPr>
          <w:rFonts w:asciiTheme="majorHAnsi" w:hAnsiTheme="majorHAnsi" w:cs="Times New Roman"/>
          <w:lang w:val="en-US"/>
        </w:rPr>
        <w:t xml:space="preserve">Rodriguez, C. M. (2010). Parent-child </w:t>
      </w:r>
      <w:r w:rsidR="009F2F30" w:rsidRPr="009C5406">
        <w:rPr>
          <w:rFonts w:asciiTheme="majorHAnsi" w:hAnsiTheme="majorHAnsi" w:cs="Times New Roman"/>
          <w:lang w:val="en-US"/>
        </w:rPr>
        <w:t>aggression</w:t>
      </w:r>
      <w:r w:rsidRPr="009C5406">
        <w:rPr>
          <w:rFonts w:asciiTheme="majorHAnsi" w:hAnsiTheme="majorHAnsi" w:cs="Times New Roman"/>
          <w:lang w:val="en-US"/>
        </w:rPr>
        <w:t xml:space="preserve">: </w:t>
      </w:r>
      <w:r w:rsidR="005F6904" w:rsidRPr="009C5406">
        <w:rPr>
          <w:rFonts w:asciiTheme="majorHAnsi" w:hAnsiTheme="majorHAnsi" w:cs="Times New Roman"/>
          <w:lang w:val="en-US"/>
        </w:rPr>
        <w:t>A</w:t>
      </w:r>
      <w:r w:rsidRPr="009C5406">
        <w:rPr>
          <w:rFonts w:asciiTheme="majorHAnsi" w:hAnsiTheme="majorHAnsi" w:cs="Times New Roman"/>
          <w:lang w:val="en-US"/>
        </w:rPr>
        <w:t xml:space="preserve">ssociation with child abuse potential and parenting styles. </w:t>
      </w:r>
      <w:r w:rsidR="009F2F30" w:rsidRPr="009C5406">
        <w:rPr>
          <w:rFonts w:asciiTheme="majorHAnsi" w:hAnsiTheme="majorHAnsi" w:cs="Times New Roman"/>
          <w:i/>
          <w:lang w:val="en-US"/>
        </w:rPr>
        <w:t>Violence and V</w:t>
      </w:r>
      <w:r w:rsidRPr="009C5406">
        <w:rPr>
          <w:rFonts w:asciiTheme="majorHAnsi" w:hAnsiTheme="majorHAnsi" w:cs="Times New Roman"/>
          <w:i/>
          <w:lang w:val="en-US"/>
        </w:rPr>
        <w:t>ictims, 25</w:t>
      </w:r>
      <w:r w:rsidRPr="009C5406">
        <w:rPr>
          <w:rFonts w:asciiTheme="majorHAnsi" w:hAnsiTheme="majorHAnsi" w:cs="Times New Roman"/>
          <w:lang w:val="en-US"/>
        </w:rPr>
        <w:t>(6), 728-742.</w:t>
      </w:r>
      <w:r w:rsidR="005F6904" w:rsidRPr="009C5406">
        <w:rPr>
          <w:rFonts w:asciiTheme="majorHAnsi" w:hAnsiTheme="majorHAnsi" w:cs="Times New Roman"/>
          <w:lang w:val="en-US"/>
        </w:rPr>
        <w:t xml:space="preserve"> </w:t>
      </w:r>
    </w:p>
    <w:p w14:paraId="403FDD88" w14:textId="6B709AC9" w:rsidR="004E4FAA" w:rsidRPr="009C5406" w:rsidRDefault="004E4FAA" w:rsidP="009C5406">
      <w:pPr>
        <w:spacing w:after="120"/>
        <w:ind w:left="567" w:hanging="426"/>
        <w:rPr>
          <w:rFonts w:asciiTheme="majorHAnsi" w:hAnsiTheme="majorHAnsi" w:cs="Times New Roman"/>
          <w:noProof/>
          <w:lang w:val="en-US"/>
        </w:rPr>
      </w:pPr>
      <w:r w:rsidRPr="009C5406">
        <w:rPr>
          <w:rFonts w:asciiTheme="majorHAnsi" w:hAnsiTheme="majorHAnsi" w:cs="Times New Roman"/>
          <w:noProof/>
          <w:lang w:val="en-US"/>
        </w:rPr>
        <w:t xml:space="preserve">Rodriguez, C. M. (2013). Analog of parental empathy: Association with physical child abuse risk and punishment intentions. </w:t>
      </w:r>
      <w:r w:rsidRPr="009C5406">
        <w:rPr>
          <w:rFonts w:asciiTheme="majorHAnsi" w:hAnsiTheme="majorHAnsi" w:cs="Times New Roman"/>
          <w:i/>
          <w:noProof/>
          <w:lang w:val="en-US"/>
        </w:rPr>
        <w:t>Child Abuse &amp; Neglect,</w:t>
      </w:r>
      <w:r w:rsidRPr="009C5406">
        <w:rPr>
          <w:rFonts w:asciiTheme="majorHAnsi" w:hAnsiTheme="majorHAnsi" w:cs="Times New Roman"/>
          <w:noProof/>
          <w:lang w:val="en-US"/>
        </w:rPr>
        <w:t xml:space="preserve"> </w:t>
      </w:r>
      <w:r w:rsidRPr="009C5406">
        <w:rPr>
          <w:rFonts w:asciiTheme="majorHAnsi" w:hAnsiTheme="majorHAnsi" w:cs="Times New Roman"/>
          <w:i/>
          <w:noProof/>
          <w:lang w:val="en-US"/>
        </w:rPr>
        <w:t>37</w:t>
      </w:r>
      <w:r w:rsidRPr="009C5406">
        <w:rPr>
          <w:rFonts w:asciiTheme="majorHAnsi" w:hAnsiTheme="majorHAnsi" w:cs="Times New Roman"/>
          <w:noProof/>
          <w:lang w:val="en-US"/>
        </w:rPr>
        <w:t>(8), 493-499.</w:t>
      </w:r>
      <w:r w:rsidR="005F6904" w:rsidRPr="009C5406">
        <w:rPr>
          <w:rFonts w:asciiTheme="majorHAnsi" w:hAnsiTheme="majorHAnsi" w:cs="Times New Roman"/>
          <w:noProof/>
          <w:lang w:val="en-US"/>
        </w:rPr>
        <w:t xml:space="preserve"> </w:t>
      </w:r>
    </w:p>
    <w:p w14:paraId="3DDC81BC" w14:textId="2A0260FF" w:rsidR="00441689" w:rsidRPr="004E05DF" w:rsidRDefault="00441689" w:rsidP="004E05DF">
      <w:pPr>
        <w:spacing w:after="120" w:line="240" w:lineRule="auto"/>
        <w:ind w:left="567" w:hanging="426"/>
        <w:jc w:val="both"/>
        <w:rPr>
          <w:rFonts w:asciiTheme="majorHAnsi" w:hAnsiTheme="majorHAnsi"/>
          <w:noProof/>
          <w:lang w:val="en-CA"/>
        </w:rPr>
      </w:pPr>
      <w:bookmarkStart w:id="7" w:name="_ENREF_192"/>
      <w:r w:rsidRPr="004E05DF">
        <w:rPr>
          <w:rFonts w:asciiTheme="majorHAnsi" w:hAnsiTheme="majorHAnsi"/>
          <w:noProof/>
          <w:lang w:val="en-CA"/>
        </w:rPr>
        <w:t xml:space="preserve">Rodriguez, C. M. et Tucker, M. C. (2015). Predicting Maternal Physical Child Abuse Risk Beyond Distress and Social Support: Additive Role of Cognitive Processes. </w:t>
      </w:r>
      <w:r w:rsidRPr="004E05DF">
        <w:rPr>
          <w:rFonts w:asciiTheme="majorHAnsi" w:hAnsiTheme="majorHAnsi"/>
          <w:i/>
          <w:noProof/>
          <w:lang w:val="en-CA"/>
        </w:rPr>
        <w:t>Journal of Child and Family Studies, 24</w:t>
      </w:r>
      <w:r w:rsidRPr="004E05DF">
        <w:rPr>
          <w:rFonts w:asciiTheme="majorHAnsi" w:hAnsiTheme="majorHAnsi"/>
          <w:noProof/>
          <w:lang w:val="en-CA"/>
        </w:rPr>
        <w:t>(6), 1780–1790. doi: 10.1007/s10826-014-9981-9</w:t>
      </w:r>
      <w:bookmarkEnd w:id="7"/>
    </w:p>
    <w:p w14:paraId="6D228AD6" w14:textId="77777777" w:rsidR="004E4FAA" w:rsidRPr="009C5406" w:rsidRDefault="004E4FAA" w:rsidP="009C5406">
      <w:pPr>
        <w:spacing w:after="120"/>
        <w:ind w:left="567" w:hanging="426"/>
        <w:rPr>
          <w:rFonts w:asciiTheme="majorHAnsi" w:hAnsiTheme="majorHAnsi" w:cs="Times New Roman"/>
          <w:lang w:val="en-US"/>
        </w:rPr>
      </w:pPr>
      <w:r w:rsidRPr="009C5406">
        <w:rPr>
          <w:rFonts w:asciiTheme="majorHAnsi" w:hAnsiTheme="majorHAnsi" w:cs="Times New Roman"/>
          <w:lang w:val="en-US"/>
        </w:rPr>
        <w:t>Runyon, M. K., Kenny, M. C., Berry, E. J., Deblinger, E.</w:t>
      </w:r>
      <w:r w:rsidR="005F6904" w:rsidRPr="009C5406">
        <w:rPr>
          <w:rFonts w:asciiTheme="majorHAnsi" w:hAnsiTheme="majorHAnsi" w:cs="Times New Roman"/>
          <w:lang w:val="en-US"/>
        </w:rPr>
        <w:t>,</w:t>
      </w:r>
      <w:r w:rsidRPr="009C5406">
        <w:rPr>
          <w:rFonts w:asciiTheme="majorHAnsi" w:hAnsiTheme="majorHAnsi" w:cs="Times New Roman"/>
          <w:lang w:val="en-US"/>
        </w:rPr>
        <w:t xml:space="preserve"> &amp; Brown, E. J. (2006). Etiology and surveillance in child maltreatment.</w:t>
      </w:r>
      <w:r w:rsidRPr="009C5406">
        <w:rPr>
          <w:rFonts w:asciiTheme="majorHAnsi" w:hAnsiTheme="majorHAnsi"/>
          <w:lang w:val="en-US"/>
        </w:rPr>
        <w:t xml:space="preserve"> </w:t>
      </w:r>
      <w:r w:rsidRPr="009C5406">
        <w:rPr>
          <w:rFonts w:asciiTheme="majorHAnsi" w:hAnsiTheme="majorHAnsi" w:cs="Times New Roman"/>
          <w:lang w:val="en-US"/>
        </w:rPr>
        <w:t>Dans Lutzker, John R. (Ed),</w:t>
      </w:r>
      <w:r w:rsidRPr="009C5406">
        <w:rPr>
          <w:rFonts w:asciiTheme="majorHAnsi" w:hAnsiTheme="majorHAnsi"/>
          <w:lang w:val="en-US"/>
        </w:rPr>
        <w:t xml:space="preserve"> </w:t>
      </w:r>
      <w:r w:rsidRPr="009C5406">
        <w:rPr>
          <w:rFonts w:asciiTheme="majorHAnsi" w:hAnsiTheme="majorHAnsi" w:cs="Times New Roman"/>
          <w:i/>
          <w:lang w:val="en-US"/>
        </w:rPr>
        <w:t xml:space="preserve">Preventing violence: Research and evidence-based intervention strategies </w:t>
      </w:r>
      <w:r w:rsidRPr="009C5406">
        <w:rPr>
          <w:rFonts w:asciiTheme="majorHAnsi" w:hAnsiTheme="majorHAnsi" w:cs="Times New Roman"/>
          <w:lang w:val="en-US"/>
        </w:rPr>
        <w:t>(</w:t>
      </w:r>
      <w:r w:rsidR="003144BE" w:rsidRPr="009C5406">
        <w:rPr>
          <w:rFonts w:asciiTheme="majorHAnsi" w:hAnsiTheme="majorHAnsi" w:cs="Times New Roman"/>
          <w:lang w:val="en-US"/>
        </w:rPr>
        <w:t>p. 23-47). Washington, DC, US</w:t>
      </w:r>
      <w:r w:rsidRPr="009C5406">
        <w:rPr>
          <w:rFonts w:asciiTheme="majorHAnsi" w:hAnsiTheme="majorHAnsi" w:cs="Times New Roman"/>
          <w:lang w:val="en-US"/>
        </w:rPr>
        <w:t xml:space="preserve">: American </w:t>
      </w:r>
      <w:r w:rsidR="003144BE" w:rsidRPr="009C5406">
        <w:rPr>
          <w:rFonts w:asciiTheme="majorHAnsi" w:hAnsiTheme="majorHAnsi" w:cs="Times New Roman"/>
          <w:lang w:val="en-US"/>
        </w:rPr>
        <w:t>Psychological</w:t>
      </w:r>
      <w:r w:rsidRPr="009C5406">
        <w:rPr>
          <w:rFonts w:asciiTheme="majorHAnsi" w:hAnsiTheme="majorHAnsi" w:cs="Times New Roman"/>
          <w:lang w:val="en-US"/>
        </w:rPr>
        <w:t xml:space="preserve"> Association. </w:t>
      </w:r>
    </w:p>
    <w:p w14:paraId="2FF0483F" w14:textId="77777777" w:rsidR="008F4DB1" w:rsidRDefault="008F4DB1" w:rsidP="001F3AC2">
      <w:pPr>
        <w:autoSpaceDE w:val="0"/>
        <w:autoSpaceDN w:val="0"/>
        <w:adjustRightInd w:val="0"/>
        <w:ind w:left="709" w:hanging="709"/>
        <w:jc w:val="both"/>
        <w:rPr>
          <w:lang w:val="en-US"/>
        </w:rPr>
      </w:pPr>
      <w:r w:rsidRPr="0019274E">
        <w:rPr>
          <w:lang w:val="en-US"/>
        </w:rPr>
        <w:t>Saunders, B. E., Berliner, L., &amp; Hanson, R. F. (Eds.). (2004). Child physical and sexual abuse: Guide lines for treatment (Revised report: April 26, 2004). Charleston, SC: National Crime Victims  Research and Treatment Center.</w:t>
      </w:r>
    </w:p>
    <w:p w14:paraId="61352B2D" w14:textId="41C27CE8" w:rsidR="004E4FAA" w:rsidRPr="001F3AC2" w:rsidRDefault="003144BE" w:rsidP="001F3AC2">
      <w:pPr>
        <w:autoSpaceDE w:val="0"/>
        <w:autoSpaceDN w:val="0"/>
        <w:adjustRightInd w:val="0"/>
        <w:ind w:left="709" w:hanging="709"/>
        <w:jc w:val="both"/>
        <w:rPr>
          <w:lang w:val="en-US"/>
        </w:rPr>
      </w:pPr>
      <w:r w:rsidRPr="009C5406">
        <w:rPr>
          <w:rFonts w:asciiTheme="majorHAnsi" w:hAnsiTheme="majorHAnsi" w:cs="Times New Roman"/>
          <w:lang w:val="en-US"/>
        </w:rPr>
        <w:t>Shen, A.</w:t>
      </w:r>
      <w:r w:rsidR="005F6904" w:rsidRPr="009C5406">
        <w:rPr>
          <w:rFonts w:asciiTheme="majorHAnsi" w:hAnsiTheme="majorHAnsi" w:cs="Times New Roman"/>
          <w:lang w:val="en-US"/>
        </w:rPr>
        <w:t xml:space="preserve"> </w:t>
      </w:r>
      <w:r w:rsidRPr="009C5406">
        <w:rPr>
          <w:rFonts w:asciiTheme="majorHAnsi" w:hAnsiTheme="majorHAnsi" w:cs="Times New Roman"/>
          <w:lang w:val="en-US"/>
        </w:rPr>
        <w:t>C.</w:t>
      </w:r>
      <w:r w:rsidR="005F6904" w:rsidRPr="009C5406">
        <w:rPr>
          <w:rFonts w:asciiTheme="majorHAnsi" w:hAnsiTheme="majorHAnsi" w:cs="Times New Roman"/>
          <w:lang w:val="en-US"/>
        </w:rPr>
        <w:t xml:space="preserve"> </w:t>
      </w:r>
      <w:r w:rsidR="004E4FAA" w:rsidRPr="009C5406">
        <w:rPr>
          <w:rFonts w:asciiTheme="majorHAnsi" w:hAnsiTheme="majorHAnsi" w:cs="Times New Roman"/>
          <w:lang w:val="en-US"/>
        </w:rPr>
        <w:t xml:space="preserve">T. (2009). Self-esteem of young adults experiencing interparental violence and child physical maltreatment: Parental and peer relationships as mediators. </w:t>
      </w:r>
      <w:r w:rsidR="004E4FAA" w:rsidRPr="009C5406">
        <w:rPr>
          <w:rFonts w:asciiTheme="majorHAnsi" w:hAnsiTheme="majorHAnsi" w:cs="Times New Roman"/>
          <w:i/>
          <w:lang w:val="en-US"/>
        </w:rPr>
        <w:t>Journal of Interpersonal Violence, 24</w:t>
      </w:r>
      <w:r w:rsidR="004E4FAA" w:rsidRPr="009C5406">
        <w:rPr>
          <w:rFonts w:asciiTheme="majorHAnsi" w:hAnsiTheme="majorHAnsi" w:cs="Times New Roman"/>
          <w:lang w:val="en-US"/>
        </w:rPr>
        <w:t>(5), 770-794.</w:t>
      </w:r>
      <w:r w:rsidR="004D3FBA" w:rsidRPr="009C5406">
        <w:rPr>
          <w:rFonts w:asciiTheme="majorHAnsi" w:hAnsiTheme="majorHAnsi" w:cs="Times New Roman"/>
          <w:lang w:val="en-US"/>
        </w:rPr>
        <w:t xml:space="preserve"> </w:t>
      </w:r>
    </w:p>
    <w:p w14:paraId="4FC64BDE" w14:textId="4944CB18" w:rsidR="004E4FAA" w:rsidRPr="009C5406" w:rsidRDefault="004E4FAA" w:rsidP="009C5406">
      <w:pPr>
        <w:spacing w:after="120"/>
        <w:ind w:left="567" w:hanging="426"/>
        <w:rPr>
          <w:rFonts w:asciiTheme="majorHAnsi" w:hAnsiTheme="majorHAnsi" w:cs="Times New Roman"/>
          <w:lang w:val="en-CA"/>
        </w:rPr>
      </w:pPr>
      <w:r w:rsidRPr="009C5406">
        <w:rPr>
          <w:rFonts w:asciiTheme="majorHAnsi" w:hAnsiTheme="majorHAnsi" w:cs="Times New Roman"/>
          <w:lang w:val="en-CA"/>
        </w:rPr>
        <w:t>Shin, S.</w:t>
      </w:r>
      <w:r w:rsidR="004D3FBA" w:rsidRPr="009C5406">
        <w:rPr>
          <w:rFonts w:asciiTheme="majorHAnsi" w:hAnsiTheme="majorHAnsi" w:cs="Times New Roman"/>
          <w:lang w:val="en-CA"/>
        </w:rPr>
        <w:t xml:space="preserve"> </w:t>
      </w:r>
      <w:r w:rsidRPr="009C5406">
        <w:rPr>
          <w:rFonts w:asciiTheme="majorHAnsi" w:hAnsiTheme="majorHAnsi" w:cs="Times New Roman"/>
          <w:lang w:val="en-CA"/>
        </w:rPr>
        <w:t>H., Miller, D.</w:t>
      </w:r>
      <w:r w:rsidR="004D3FBA" w:rsidRPr="009C5406">
        <w:rPr>
          <w:rFonts w:asciiTheme="majorHAnsi" w:hAnsiTheme="majorHAnsi" w:cs="Times New Roman"/>
          <w:lang w:val="en-CA"/>
        </w:rPr>
        <w:t xml:space="preserve"> </w:t>
      </w:r>
      <w:r w:rsidRPr="009C5406">
        <w:rPr>
          <w:rFonts w:asciiTheme="majorHAnsi" w:hAnsiTheme="majorHAnsi" w:cs="Times New Roman"/>
          <w:lang w:val="en-CA"/>
        </w:rPr>
        <w:t>P.</w:t>
      </w:r>
      <w:r w:rsidR="004D3FBA" w:rsidRPr="009C5406">
        <w:rPr>
          <w:rFonts w:asciiTheme="majorHAnsi" w:hAnsiTheme="majorHAnsi" w:cs="Times New Roman"/>
          <w:lang w:val="en-CA"/>
        </w:rPr>
        <w:t>,</w:t>
      </w:r>
      <w:r w:rsidRPr="009C5406">
        <w:rPr>
          <w:rFonts w:asciiTheme="majorHAnsi" w:hAnsiTheme="majorHAnsi" w:cs="Times New Roman"/>
          <w:lang w:val="en-CA"/>
        </w:rPr>
        <w:t xml:space="preserve"> </w:t>
      </w:r>
      <w:r w:rsidR="00420A6E" w:rsidRPr="009C5406">
        <w:rPr>
          <w:rFonts w:asciiTheme="majorHAnsi" w:hAnsiTheme="majorHAnsi" w:cs="Times New Roman"/>
          <w:lang w:val="en-CA"/>
        </w:rPr>
        <w:t>&amp;</w:t>
      </w:r>
      <w:r w:rsidRPr="009C5406">
        <w:rPr>
          <w:rFonts w:asciiTheme="majorHAnsi" w:hAnsiTheme="majorHAnsi" w:cs="Times New Roman"/>
          <w:lang w:val="en-CA"/>
        </w:rPr>
        <w:t xml:space="preserve"> Teicher, M.</w:t>
      </w:r>
      <w:r w:rsidR="004D3FBA" w:rsidRPr="009C5406">
        <w:rPr>
          <w:rFonts w:asciiTheme="majorHAnsi" w:hAnsiTheme="majorHAnsi" w:cs="Times New Roman"/>
          <w:lang w:val="en-CA"/>
        </w:rPr>
        <w:t xml:space="preserve"> </w:t>
      </w:r>
      <w:r w:rsidRPr="009C5406">
        <w:rPr>
          <w:rFonts w:asciiTheme="majorHAnsi" w:hAnsiTheme="majorHAnsi" w:cs="Times New Roman"/>
          <w:lang w:val="en-CA"/>
        </w:rPr>
        <w:t xml:space="preserve">H. (2013). </w:t>
      </w:r>
      <w:r w:rsidRPr="009C5406">
        <w:rPr>
          <w:rFonts w:asciiTheme="majorHAnsi" w:hAnsiTheme="majorHAnsi" w:cs="Times New Roman"/>
          <w:lang w:val="en-US"/>
        </w:rPr>
        <w:t xml:space="preserve">Exposure to childhood neglect and physical abuse and developmental trajectories of heavy episodic drinking from early adolescence into young adulthood. </w:t>
      </w:r>
      <w:r w:rsidRPr="009C5406">
        <w:rPr>
          <w:rFonts w:asciiTheme="majorHAnsi" w:hAnsiTheme="majorHAnsi" w:cs="Times New Roman"/>
          <w:i/>
          <w:lang w:val="en-US"/>
        </w:rPr>
        <w:t>Drug and Alcohol Dependence, 127</w:t>
      </w:r>
      <w:r w:rsidR="004D3FBA" w:rsidRPr="009C5406">
        <w:rPr>
          <w:rFonts w:asciiTheme="majorHAnsi" w:hAnsiTheme="majorHAnsi" w:cs="Times New Roman"/>
          <w:lang w:val="en-US"/>
        </w:rPr>
        <w:t>(1-3)</w:t>
      </w:r>
      <w:r w:rsidRPr="009C5406">
        <w:rPr>
          <w:rFonts w:asciiTheme="majorHAnsi" w:hAnsiTheme="majorHAnsi" w:cs="Times New Roman"/>
          <w:lang w:val="en-US"/>
        </w:rPr>
        <w:t>, 31-38.</w:t>
      </w:r>
      <w:r w:rsidR="004D3FBA" w:rsidRPr="009C5406">
        <w:rPr>
          <w:rFonts w:asciiTheme="majorHAnsi" w:hAnsiTheme="majorHAnsi" w:cs="Times New Roman"/>
          <w:lang w:val="en-US"/>
        </w:rPr>
        <w:t xml:space="preserve"> </w:t>
      </w:r>
    </w:p>
    <w:p w14:paraId="05595A6B" w14:textId="29C14BE7" w:rsidR="004E4FAA" w:rsidRPr="009C5406" w:rsidRDefault="004E4FAA" w:rsidP="009C5406">
      <w:pPr>
        <w:spacing w:after="120"/>
        <w:ind w:left="567" w:hanging="426"/>
        <w:rPr>
          <w:rFonts w:asciiTheme="majorHAnsi" w:hAnsiTheme="majorHAnsi" w:cs="Times New Roman"/>
          <w:lang w:val="en-US"/>
        </w:rPr>
      </w:pPr>
      <w:r w:rsidRPr="009C5406">
        <w:rPr>
          <w:rFonts w:asciiTheme="majorHAnsi" w:hAnsiTheme="majorHAnsi" w:cs="Times New Roman"/>
          <w:lang w:val="en-US"/>
        </w:rPr>
        <w:t>Simons, D. A.</w:t>
      </w:r>
      <w:r w:rsidR="004D3FBA" w:rsidRPr="009C5406">
        <w:rPr>
          <w:rFonts w:asciiTheme="majorHAnsi" w:hAnsiTheme="majorHAnsi" w:cs="Times New Roman"/>
          <w:lang w:val="en-US"/>
        </w:rPr>
        <w:t>,</w:t>
      </w:r>
      <w:r w:rsidRPr="009C5406">
        <w:rPr>
          <w:rFonts w:asciiTheme="majorHAnsi" w:hAnsiTheme="majorHAnsi" w:cs="Times New Roman"/>
          <w:lang w:val="en-US"/>
        </w:rPr>
        <w:t xml:space="preserve"> &amp; Wurtele, S. K. (2010). Relationships between parents’ use of corporal punishment and their children's endorsement of spanking and hitting other children. </w:t>
      </w:r>
      <w:r w:rsidRPr="009C5406">
        <w:rPr>
          <w:rFonts w:asciiTheme="majorHAnsi" w:hAnsiTheme="majorHAnsi" w:cs="Times New Roman"/>
          <w:i/>
          <w:lang w:val="en-US"/>
        </w:rPr>
        <w:t>Child Abuse &amp; Neglect, 34</w:t>
      </w:r>
      <w:r w:rsidRPr="009C5406">
        <w:rPr>
          <w:rFonts w:asciiTheme="majorHAnsi" w:hAnsiTheme="majorHAnsi" w:cs="Times New Roman"/>
          <w:lang w:val="en-US"/>
        </w:rPr>
        <w:t>(9), 639-646.</w:t>
      </w:r>
      <w:r w:rsidR="004D3FBA" w:rsidRPr="009C5406">
        <w:rPr>
          <w:rFonts w:asciiTheme="majorHAnsi" w:hAnsiTheme="majorHAnsi" w:cs="Times New Roman"/>
          <w:lang w:val="en-US"/>
        </w:rPr>
        <w:t xml:space="preserve"> </w:t>
      </w:r>
    </w:p>
    <w:p w14:paraId="4FEE7B62" w14:textId="78210E90" w:rsidR="004E4FAA" w:rsidRPr="009C5406" w:rsidRDefault="004E4FAA" w:rsidP="009C5406">
      <w:pPr>
        <w:spacing w:after="120"/>
        <w:ind w:left="567" w:hanging="426"/>
        <w:rPr>
          <w:rFonts w:asciiTheme="majorHAnsi" w:hAnsiTheme="majorHAnsi" w:cs="Times New Roman"/>
          <w:lang w:val="en-US"/>
        </w:rPr>
      </w:pPr>
      <w:r w:rsidRPr="009C5406">
        <w:rPr>
          <w:rFonts w:asciiTheme="majorHAnsi" w:hAnsiTheme="majorHAnsi" w:cs="Times New Roman"/>
          <w:lang w:val="en-US"/>
        </w:rPr>
        <w:t>Slep, A. M. S.</w:t>
      </w:r>
      <w:r w:rsidR="004D3FBA" w:rsidRPr="009C5406">
        <w:rPr>
          <w:rFonts w:asciiTheme="majorHAnsi" w:hAnsiTheme="majorHAnsi" w:cs="Times New Roman"/>
          <w:lang w:val="en-US"/>
        </w:rPr>
        <w:t>,</w:t>
      </w:r>
      <w:r w:rsidRPr="009C5406">
        <w:rPr>
          <w:rFonts w:asciiTheme="majorHAnsi" w:hAnsiTheme="majorHAnsi" w:cs="Times New Roman"/>
          <w:lang w:val="en-US"/>
        </w:rPr>
        <w:t xml:space="preserve"> &amp; Heyman, R. E.</w:t>
      </w:r>
      <w:r w:rsidR="00420A6E" w:rsidRPr="009C5406">
        <w:rPr>
          <w:rFonts w:asciiTheme="majorHAnsi" w:hAnsiTheme="majorHAnsi" w:cs="Times New Roman"/>
          <w:lang w:val="en-US"/>
        </w:rPr>
        <w:t xml:space="preserve"> </w:t>
      </w:r>
      <w:r w:rsidRPr="009C5406">
        <w:rPr>
          <w:rFonts w:asciiTheme="majorHAnsi" w:hAnsiTheme="majorHAnsi" w:cs="Times New Roman"/>
          <w:lang w:val="en-US"/>
        </w:rPr>
        <w:t xml:space="preserve">(2001). Where do we go from here? Moving toward an integrated approach to family violence. </w:t>
      </w:r>
      <w:r w:rsidRPr="009C5406">
        <w:rPr>
          <w:rFonts w:asciiTheme="majorHAnsi" w:hAnsiTheme="majorHAnsi" w:cs="Times New Roman"/>
          <w:i/>
          <w:lang w:val="en-US"/>
        </w:rPr>
        <w:t>Aggression and Violent Behavior,</w:t>
      </w:r>
      <w:r w:rsidR="00420A6E" w:rsidRPr="009C5406">
        <w:rPr>
          <w:rFonts w:asciiTheme="majorHAnsi" w:hAnsiTheme="majorHAnsi" w:cs="Times New Roman"/>
          <w:i/>
          <w:lang w:val="en-US"/>
        </w:rPr>
        <w:t xml:space="preserve"> </w:t>
      </w:r>
      <w:r w:rsidRPr="009C5406">
        <w:rPr>
          <w:rFonts w:asciiTheme="majorHAnsi" w:hAnsiTheme="majorHAnsi" w:cs="Times New Roman"/>
          <w:i/>
          <w:lang w:val="en-US"/>
        </w:rPr>
        <w:t>6</w:t>
      </w:r>
      <w:r w:rsidRPr="009C5406">
        <w:rPr>
          <w:rFonts w:asciiTheme="majorHAnsi" w:hAnsiTheme="majorHAnsi" w:cs="Times New Roman"/>
          <w:lang w:val="en-US"/>
        </w:rPr>
        <w:t>(2-3), 353-356.</w:t>
      </w:r>
      <w:r w:rsidR="004D3FBA" w:rsidRPr="009C5406">
        <w:rPr>
          <w:rFonts w:asciiTheme="majorHAnsi" w:hAnsiTheme="majorHAnsi" w:cs="Times New Roman"/>
          <w:lang w:val="en-US"/>
        </w:rPr>
        <w:t xml:space="preserve"> </w:t>
      </w:r>
    </w:p>
    <w:p w14:paraId="0B004781" w14:textId="3FF309BD" w:rsidR="004E4FAA" w:rsidRPr="009C5406" w:rsidRDefault="004E4FAA" w:rsidP="009C5406">
      <w:pPr>
        <w:spacing w:after="120"/>
        <w:ind w:left="567" w:hanging="426"/>
        <w:rPr>
          <w:rFonts w:asciiTheme="majorHAnsi" w:hAnsiTheme="majorHAnsi" w:cs="Times New Roman"/>
          <w:lang w:val="en-US"/>
        </w:rPr>
      </w:pPr>
      <w:r w:rsidRPr="009C5406">
        <w:rPr>
          <w:rFonts w:asciiTheme="majorHAnsi" w:hAnsiTheme="majorHAnsi" w:cs="Times New Roman"/>
          <w:lang w:val="en-US"/>
        </w:rPr>
        <w:t>Springer, K. W., Sheridan, J., Juo, D.</w:t>
      </w:r>
      <w:r w:rsidR="004D3FBA" w:rsidRPr="009C5406">
        <w:rPr>
          <w:rFonts w:asciiTheme="majorHAnsi" w:hAnsiTheme="majorHAnsi" w:cs="Times New Roman"/>
          <w:lang w:val="en-US"/>
        </w:rPr>
        <w:t>,</w:t>
      </w:r>
      <w:r w:rsidRPr="009C5406">
        <w:rPr>
          <w:rFonts w:asciiTheme="majorHAnsi" w:hAnsiTheme="majorHAnsi" w:cs="Times New Roman"/>
          <w:lang w:val="en-US"/>
        </w:rPr>
        <w:t xml:space="preserve"> &amp; Carnes, M. (2007). Long-term physical and mental health consequences of childhood physical abuse: Results from a large population-based sample of men and women. </w:t>
      </w:r>
      <w:r w:rsidRPr="009C5406">
        <w:rPr>
          <w:rFonts w:asciiTheme="majorHAnsi" w:hAnsiTheme="majorHAnsi" w:cs="Times New Roman"/>
          <w:i/>
          <w:lang w:val="en-US"/>
        </w:rPr>
        <w:t>Child Abuse &amp; Neglect, 31</w:t>
      </w:r>
      <w:r w:rsidRPr="009C5406">
        <w:rPr>
          <w:rFonts w:asciiTheme="majorHAnsi" w:hAnsiTheme="majorHAnsi" w:cs="Times New Roman"/>
          <w:lang w:val="en-US"/>
        </w:rPr>
        <w:t>, 517-530.</w:t>
      </w:r>
      <w:r w:rsidR="004D3FBA" w:rsidRPr="009C5406">
        <w:rPr>
          <w:rFonts w:asciiTheme="majorHAnsi" w:hAnsiTheme="majorHAnsi" w:cs="Times New Roman"/>
          <w:lang w:val="en-US"/>
        </w:rPr>
        <w:t xml:space="preserve"> </w:t>
      </w:r>
    </w:p>
    <w:p w14:paraId="24C3DEBB" w14:textId="727291E2" w:rsidR="004E4FAA" w:rsidRPr="009C5406" w:rsidRDefault="004E4FAA" w:rsidP="009C5406">
      <w:pPr>
        <w:spacing w:after="120"/>
        <w:ind w:left="567" w:hanging="426"/>
        <w:rPr>
          <w:rFonts w:asciiTheme="majorHAnsi" w:hAnsiTheme="majorHAnsi" w:cs="Times New Roman"/>
          <w:lang w:val="en-US"/>
        </w:rPr>
      </w:pPr>
      <w:r w:rsidRPr="009C5406">
        <w:rPr>
          <w:rFonts w:asciiTheme="majorHAnsi" w:hAnsiTheme="majorHAnsi" w:cs="Times New Roman"/>
          <w:lang w:val="en-US"/>
        </w:rPr>
        <w:t xml:space="preserve">Stith, S. M., Liu, T., Davies, L. C., Boykin, E. L., Alder, M. C., Harris, J. M., </w:t>
      </w:r>
      <w:r w:rsidR="004D3FBA" w:rsidRPr="009C5406">
        <w:rPr>
          <w:rFonts w:asciiTheme="majorHAnsi" w:hAnsiTheme="majorHAnsi" w:cs="Times New Roman"/>
          <w:lang w:val="en-US"/>
        </w:rPr>
        <w:t>…</w:t>
      </w:r>
      <w:r w:rsidRPr="009C5406">
        <w:rPr>
          <w:rFonts w:asciiTheme="majorHAnsi" w:hAnsiTheme="majorHAnsi" w:cs="Times New Roman"/>
          <w:lang w:val="en-US"/>
        </w:rPr>
        <w:t>Dees, J.</w:t>
      </w:r>
      <w:r w:rsidR="004D3FBA" w:rsidRPr="009C5406">
        <w:rPr>
          <w:rFonts w:asciiTheme="majorHAnsi" w:hAnsiTheme="majorHAnsi" w:cs="Times New Roman"/>
          <w:lang w:val="en-US"/>
        </w:rPr>
        <w:t xml:space="preserve"> </w:t>
      </w:r>
      <w:r w:rsidRPr="009C5406">
        <w:rPr>
          <w:rFonts w:asciiTheme="majorHAnsi" w:hAnsiTheme="majorHAnsi" w:cs="Times New Roman"/>
          <w:lang w:val="en-US"/>
        </w:rPr>
        <w:t>E.</w:t>
      </w:r>
      <w:r w:rsidR="004D3FBA" w:rsidRPr="009C5406">
        <w:rPr>
          <w:rFonts w:asciiTheme="majorHAnsi" w:hAnsiTheme="majorHAnsi" w:cs="Times New Roman"/>
          <w:lang w:val="en-US"/>
        </w:rPr>
        <w:t xml:space="preserve"> </w:t>
      </w:r>
      <w:r w:rsidRPr="009C5406">
        <w:rPr>
          <w:rFonts w:asciiTheme="majorHAnsi" w:hAnsiTheme="majorHAnsi" w:cs="Times New Roman"/>
          <w:lang w:val="en-US"/>
        </w:rPr>
        <w:t>M.</w:t>
      </w:r>
      <w:r w:rsidR="004D3FBA" w:rsidRPr="009C5406">
        <w:rPr>
          <w:rFonts w:asciiTheme="majorHAnsi" w:hAnsiTheme="majorHAnsi" w:cs="Times New Roman"/>
          <w:lang w:val="en-US"/>
        </w:rPr>
        <w:t xml:space="preserve"> </w:t>
      </w:r>
      <w:r w:rsidRPr="009C5406">
        <w:rPr>
          <w:rFonts w:asciiTheme="majorHAnsi" w:hAnsiTheme="majorHAnsi" w:cs="Times New Roman"/>
          <w:lang w:val="en-US"/>
        </w:rPr>
        <w:t>E.</w:t>
      </w:r>
      <w:r w:rsidR="004D3FBA" w:rsidRPr="009C5406">
        <w:rPr>
          <w:rFonts w:asciiTheme="majorHAnsi" w:hAnsiTheme="majorHAnsi" w:cs="Times New Roman"/>
          <w:lang w:val="en-US"/>
        </w:rPr>
        <w:t xml:space="preserve"> </w:t>
      </w:r>
      <w:r w:rsidRPr="009C5406">
        <w:rPr>
          <w:rFonts w:asciiTheme="majorHAnsi" w:hAnsiTheme="majorHAnsi" w:cs="Times New Roman"/>
          <w:lang w:val="en-US"/>
        </w:rPr>
        <w:t>G. (2009). Ris</w:t>
      </w:r>
      <w:r w:rsidR="00420A6E" w:rsidRPr="009C5406">
        <w:rPr>
          <w:rFonts w:asciiTheme="majorHAnsi" w:hAnsiTheme="majorHAnsi" w:cs="Times New Roman"/>
          <w:lang w:val="en-US"/>
        </w:rPr>
        <w:t>k factors in child maltreatment</w:t>
      </w:r>
      <w:r w:rsidRPr="009C5406">
        <w:rPr>
          <w:rFonts w:asciiTheme="majorHAnsi" w:hAnsiTheme="majorHAnsi" w:cs="Times New Roman"/>
          <w:lang w:val="en-US"/>
        </w:rPr>
        <w:t xml:space="preserve">: A meta-analytic review of the literature. </w:t>
      </w:r>
      <w:r w:rsidR="00420A6E" w:rsidRPr="009C5406">
        <w:rPr>
          <w:rFonts w:asciiTheme="majorHAnsi" w:hAnsiTheme="majorHAnsi" w:cs="Times New Roman"/>
          <w:i/>
          <w:lang w:val="en-US"/>
        </w:rPr>
        <w:t>Aggression</w:t>
      </w:r>
      <w:r w:rsidRPr="009C5406">
        <w:rPr>
          <w:rFonts w:asciiTheme="majorHAnsi" w:hAnsiTheme="majorHAnsi" w:cs="Times New Roman"/>
          <w:i/>
          <w:lang w:val="en-US"/>
        </w:rPr>
        <w:t xml:space="preserve"> and Violent Behavior, 14</w:t>
      </w:r>
      <w:r w:rsidR="004D3FBA" w:rsidRPr="009C5406">
        <w:rPr>
          <w:rFonts w:asciiTheme="majorHAnsi" w:hAnsiTheme="majorHAnsi" w:cs="Times New Roman"/>
          <w:lang w:val="en-US"/>
        </w:rPr>
        <w:t>(1)</w:t>
      </w:r>
      <w:r w:rsidRPr="009C5406">
        <w:rPr>
          <w:rFonts w:asciiTheme="majorHAnsi" w:hAnsiTheme="majorHAnsi" w:cs="Times New Roman"/>
          <w:lang w:val="en-US"/>
        </w:rPr>
        <w:t>,</w:t>
      </w:r>
      <w:r w:rsidRPr="009C5406">
        <w:rPr>
          <w:rFonts w:asciiTheme="majorHAnsi" w:hAnsiTheme="majorHAnsi" w:cs="Times New Roman"/>
          <w:i/>
          <w:lang w:val="en-US"/>
        </w:rPr>
        <w:t xml:space="preserve"> </w:t>
      </w:r>
      <w:r w:rsidRPr="009C5406">
        <w:rPr>
          <w:rFonts w:asciiTheme="majorHAnsi" w:hAnsiTheme="majorHAnsi" w:cs="Times New Roman"/>
          <w:lang w:val="en-US"/>
        </w:rPr>
        <w:t>13-29.</w:t>
      </w:r>
      <w:r w:rsidR="004D3FBA" w:rsidRPr="009C5406">
        <w:rPr>
          <w:rFonts w:asciiTheme="majorHAnsi" w:hAnsiTheme="majorHAnsi" w:cs="Times New Roman"/>
          <w:lang w:val="en-US"/>
        </w:rPr>
        <w:t xml:space="preserve"> </w:t>
      </w:r>
    </w:p>
    <w:p w14:paraId="09446EA0" w14:textId="7105FB0E" w:rsidR="004E4FAA" w:rsidRPr="009C5406" w:rsidRDefault="004E4FAA" w:rsidP="009C5406">
      <w:pPr>
        <w:spacing w:after="120"/>
        <w:ind w:left="567" w:hanging="426"/>
        <w:rPr>
          <w:rFonts w:asciiTheme="majorHAnsi" w:hAnsiTheme="majorHAnsi" w:cs="Times New Roman"/>
          <w:lang w:val="en-US"/>
        </w:rPr>
      </w:pPr>
      <w:r w:rsidRPr="009C5406">
        <w:rPr>
          <w:rFonts w:asciiTheme="majorHAnsi" w:hAnsiTheme="majorHAnsi" w:cs="Times New Roman"/>
          <w:lang w:val="en-US"/>
        </w:rPr>
        <w:t>Stockhammer, T.</w:t>
      </w:r>
      <w:r w:rsidR="004D3FBA" w:rsidRPr="009C5406">
        <w:rPr>
          <w:rFonts w:asciiTheme="majorHAnsi" w:hAnsiTheme="majorHAnsi" w:cs="Times New Roman"/>
          <w:lang w:val="en-US"/>
        </w:rPr>
        <w:t xml:space="preserve"> </w:t>
      </w:r>
      <w:r w:rsidRPr="009C5406">
        <w:rPr>
          <w:rFonts w:asciiTheme="majorHAnsi" w:hAnsiTheme="majorHAnsi" w:cs="Times New Roman"/>
          <w:lang w:val="en-US"/>
        </w:rPr>
        <w:t>F., Salzinger, S., Feldman, R.</w:t>
      </w:r>
      <w:r w:rsidR="004D3FBA" w:rsidRPr="009C5406">
        <w:rPr>
          <w:rFonts w:asciiTheme="majorHAnsi" w:hAnsiTheme="majorHAnsi" w:cs="Times New Roman"/>
          <w:lang w:val="en-US"/>
        </w:rPr>
        <w:t xml:space="preserve"> </w:t>
      </w:r>
      <w:r w:rsidRPr="009C5406">
        <w:rPr>
          <w:rFonts w:asciiTheme="majorHAnsi" w:hAnsiTheme="majorHAnsi" w:cs="Times New Roman"/>
          <w:lang w:val="en-US"/>
        </w:rPr>
        <w:t>S., Mojica, E.</w:t>
      </w:r>
      <w:r w:rsidR="004D3FBA" w:rsidRPr="009C5406">
        <w:rPr>
          <w:rFonts w:asciiTheme="majorHAnsi" w:hAnsiTheme="majorHAnsi" w:cs="Times New Roman"/>
          <w:lang w:val="en-US"/>
        </w:rPr>
        <w:t>,</w:t>
      </w:r>
      <w:r w:rsidRPr="009C5406">
        <w:rPr>
          <w:rFonts w:asciiTheme="majorHAnsi" w:hAnsiTheme="majorHAnsi" w:cs="Times New Roman"/>
          <w:lang w:val="en-US"/>
        </w:rPr>
        <w:t xml:space="preserve"> </w:t>
      </w:r>
      <w:r w:rsidR="00420A6E" w:rsidRPr="009C5406">
        <w:rPr>
          <w:rFonts w:asciiTheme="majorHAnsi" w:hAnsiTheme="majorHAnsi" w:cs="Times New Roman"/>
          <w:lang w:val="en-US"/>
        </w:rPr>
        <w:t xml:space="preserve">&amp; </w:t>
      </w:r>
      <w:r w:rsidRPr="009C5406">
        <w:rPr>
          <w:rFonts w:asciiTheme="majorHAnsi" w:hAnsiTheme="majorHAnsi" w:cs="Times New Roman"/>
          <w:lang w:val="en-US"/>
        </w:rPr>
        <w:t>Primavera, L.H. (2001).</w:t>
      </w:r>
      <w:r w:rsidRPr="009C5406">
        <w:rPr>
          <w:rFonts w:asciiTheme="majorHAnsi" w:hAnsiTheme="majorHAnsi"/>
          <w:lang w:val="en-CA"/>
        </w:rPr>
        <w:t xml:space="preserve"> </w:t>
      </w:r>
      <w:r w:rsidRPr="009C5406">
        <w:rPr>
          <w:rFonts w:asciiTheme="majorHAnsi" w:hAnsiTheme="majorHAnsi" w:cs="Times New Roman"/>
          <w:lang w:val="en-US"/>
        </w:rPr>
        <w:t xml:space="preserve">Assessment of the effect of physical child abuse within an ecological framework: Measurement issues. </w:t>
      </w:r>
      <w:r w:rsidRPr="009C5406">
        <w:rPr>
          <w:rFonts w:asciiTheme="majorHAnsi" w:hAnsiTheme="majorHAnsi" w:cs="Times New Roman"/>
          <w:i/>
          <w:lang w:val="en-US"/>
        </w:rPr>
        <w:t>Journal of Community Psychology, 29</w:t>
      </w:r>
      <w:r w:rsidRPr="009C5406">
        <w:rPr>
          <w:rFonts w:asciiTheme="majorHAnsi" w:hAnsiTheme="majorHAnsi" w:cs="Times New Roman"/>
          <w:lang w:val="en-US"/>
        </w:rPr>
        <w:t>(3), 319-344.</w:t>
      </w:r>
      <w:r w:rsidR="004D3FBA" w:rsidRPr="009C5406">
        <w:rPr>
          <w:rFonts w:asciiTheme="majorHAnsi" w:hAnsiTheme="majorHAnsi" w:cs="Times New Roman"/>
          <w:lang w:val="en-US"/>
        </w:rPr>
        <w:t xml:space="preserve"> </w:t>
      </w:r>
    </w:p>
    <w:p w14:paraId="21549691" w14:textId="16517E6A" w:rsidR="004E4FAA" w:rsidRPr="009C5406" w:rsidRDefault="004E4FAA" w:rsidP="009C5406">
      <w:pPr>
        <w:spacing w:after="120"/>
        <w:ind w:left="567" w:hanging="426"/>
        <w:rPr>
          <w:rFonts w:asciiTheme="majorHAnsi" w:hAnsiTheme="majorHAnsi" w:cs="Times New Roman"/>
          <w:lang w:val="en-US"/>
        </w:rPr>
      </w:pPr>
      <w:r w:rsidRPr="009C5406">
        <w:rPr>
          <w:rFonts w:asciiTheme="majorHAnsi" w:hAnsiTheme="majorHAnsi" w:cs="Times New Roman"/>
          <w:lang w:val="en-US"/>
        </w:rPr>
        <w:t>Sunday, S., Labruna, V., Kaplan, S., Pelcovitz, D., Newman, J.</w:t>
      </w:r>
      <w:r w:rsidR="00A951CA" w:rsidRPr="009C5406">
        <w:rPr>
          <w:rFonts w:asciiTheme="majorHAnsi" w:hAnsiTheme="majorHAnsi" w:cs="Times New Roman"/>
          <w:lang w:val="en-US"/>
        </w:rPr>
        <w:t>,</w:t>
      </w:r>
      <w:r w:rsidRPr="009C5406">
        <w:rPr>
          <w:rFonts w:asciiTheme="majorHAnsi" w:hAnsiTheme="majorHAnsi" w:cs="Times New Roman"/>
          <w:lang w:val="en-US"/>
        </w:rPr>
        <w:t xml:space="preserve"> &amp; Salzinger, S. (2008). Physical abuse during adolescence: Gender differences in the adolescents’ perceptions of family functioning and parenting. </w:t>
      </w:r>
      <w:r w:rsidRPr="009C5406">
        <w:rPr>
          <w:rFonts w:asciiTheme="majorHAnsi" w:hAnsiTheme="majorHAnsi" w:cs="Times New Roman"/>
          <w:i/>
          <w:lang w:val="en-US"/>
        </w:rPr>
        <w:t>Child Abuse &amp; Neglect, 32</w:t>
      </w:r>
      <w:r w:rsidR="004D3FBA" w:rsidRPr="009C5406">
        <w:rPr>
          <w:rFonts w:asciiTheme="majorHAnsi" w:hAnsiTheme="majorHAnsi" w:cs="Times New Roman"/>
          <w:lang w:val="en-US"/>
        </w:rPr>
        <w:t>(1)</w:t>
      </w:r>
      <w:r w:rsidRPr="009C5406">
        <w:rPr>
          <w:rFonts w:asciiTheme="majorHAnsi" w:hAnsiTheme="majorHAnsi" w:cs="Times New Roman"/>
          <w:lang w:val="en-US"/>
        </w:rPr>
        <w:t>,</w:t>
      </w:r>
      <w:r w:rsidRPr="009C5406">
        <w:rPr>
          <w:rFonts w:asciiTheme="majorHAnsi" w:hAnsiTheme="majorHAnsi" w:cs="Times New Roman"/>
          <w:i/>
          <w:lang w:val="en-US"/>
        </w:rPr>
        <w:t xml:space="preserve"> </w:t>
      </w:r>
      <w:r w:rsidRPr="009C5406">
        <w:rPr>
          <w:rFonts w:asciiTheme="majorHAnsi" w:hAnsiTheme="majorHAnsi" w:cs="Times New Roman"/>
          <w:lang w:val="en-US"/>
        </w:rPr>
        <w:t>5-18.</w:t>
      </w:r>
      <w:r w:rsidR="004D3FBA" w:rsidRPr="009C5406">
        <w:rPr>
          <w:rFonts w:asciiTheme="majorHAnsi" w:hAnsiTheme="majorHAnsi" w:cs="Times New Roman"/>
          <w:lang w:val="en-US"/>
        </w:rPr>
        <w:t xml:space="preserve"> </w:t>
      </w:r>
    </w:p>
    <w:p w14:paraId="3FE271FF" w14:textId="339A61A5" w:rsidR="008F4DB1" w:rsidRPr="001F3AC2" w:rsidRDefault="008F4DB1" w:rsidP="001F3AC2">
      <w:pPr>
        <w:ind w:left="709" w:hanging="709"/>
        <w:jc w:val="both"/>
        <w:rPr>
          <w:lang w:val="en-US"/>
        </w:rPr>
      </w:pPr>
      <w:r w:rsidRPr="0019274E">
        <w:rPr>
          <w:lang w:val="en-US"/>
        </w:rPr>
        <w:t xml:space="preserve">Swenson, C.C., Schaeffer, C.M., Henggeler, S.W. et Faldowski, R., 2010. Multisystemic Therapy for Child Abuse and Neglect: A Randomized Effectiveness Trial. </w:t>
      </w:r>
      <w:r w:rsidRPr="0019274E">
        <w:rPr>
          <w:i/>
          <w:lang w:val="en-US"/>
        </w:rPr>
        <w:t>Journal of Family Psychology, 24</w:t>
      </w:r>
      <w:r w:rsidRPr="0019274E">
        <w:rPr>
          <w:lang w:val="en-US"/>
        </w:rPr>
        <w:t xml:space="preserve"> (4), 497-507. </w:t>
      </w:r>
    </w:p>
    <w:p w14:paraId="4520F31F" w14:textId="77777777" w:rsidR="004E4FAA" w:rsidRPr="009C5406" w:rsidRDefault="004E4FAA" w:rsidP="009C5406">
      <w:pPr>
        <w:spacing w:after="120"/>
        <w:ind w:left="567" w:hanging="426"/>
        <w:rPr>
          <w:rFonts w:asciiTheme="majorHAnsi" w:hAnsiTheme="majorHAnsi" w:cs="Times New Roman"/>
          <w:noProof/>
          <w:lang w:val="en-US"/>
        </w:rPr>
      </w:pPr>
      <w:r w:rsidRPr="009C5406">
        <w:rPr>
          <w:rFonts w:asciiTheme="majorHAnsi" w:hAnsiTheme="majorHAnsi" w:cs="Times New Roman"/>
          <w:noProof/>
          <w:lang w:val="en-US"/>
        </w:rPr>
        <w:t>Taillieu, T. L.</w:t>
      </w:r>
      <w:r w:rsidR="00A951CA" w:rsidRPr="009C5406">
        <w:rPr>
          <w:rFonts w:asciiTheme="majorHAnsi" w:hAnsiTheme="majorHAnsi" w:cs="Times New Roman"/>
          <w:noProof/>
          <w:lang w:val="en-US"/>
        </w:rPr>
        <w:t>,</w:t>
      </w:r>
      <w:r w:rsidRPr="009C5406">
        <w:rPr>
          <w:rFonts w:asciiTheme="majorHAnsi" w:hAnsiTheme="majorHAnsi" w:cs="Times New Roman"/>
          <w:noProof/>
          <w:lang w:val="en-US"/>
        </w:rPr>
        <w:t xml:space="preserve"> &amp;  Brownridge, D. A. (2013). Aggressive parental discipline experienced in childhood and internalizing problems in early adulthood. </w:t>
      </w:r>
      <w:r w:rsidRPr="009C5406">
        <w:rPr>
          <w:rFonts w:asciiTheme="majorHAnsi" w:hAnsiTheme="majorHAnsi" w:cs="Times New Roman"/>
          <w:i/>
          <w:noProof/>
          <w:lang w:val="en-US"/>
        </w:rPr>
        <w:t>Journal of Family Violence, 28</w:t>
      </w:r>
      <w:r w:rsidRPr="009C5406">
        <w:rPr>
          <w:rFonts w:asciiTheme="majorHAnsi" w:hAnsiTheme="majorHAnsi" w:cs="Times New Roman"/>
          <w:noProof/>
          <w:lang w:val="en-US"/>
        </w:rPr>
        <w:t>(5), 445-458.</w:t>
      </w:r>
      <w:r w:rsidR="004D3FBA" w:rsidRPr="009C5406">
        <w:rPr>
          <w:rFonts w:asciiTheme="majorHAnsi" w:hAnsiTheme="majorHAnsi" w:cs="Times New Roman"/>
          <w:noProof/>
          <w:lang w:val="en-US"/>
        </w:rPr>
        <w:t xml:space="preserve"> doi:</w:t>
      </w:r>
      <w:r w:rsidR="004D3FBA" w:rsidRPr="009C5406">
        <w:rPr>
          <w:rFonts w:asciiTheme="majorHAnsi" w:hAnsiTheme="majorHAnsi" w:cs="Arial"/>
          <w:shd w:val="clear" w:color="auto" w:fill="FFFFFF"/>
          <w:lang w:val="en-CA"/>
        </w:rPr>
        <w:t>10.1007/s10896-013-9513-1</w:t>
      </w:r>
    </w:p>
    <w:p w14:paraId="1C1BB9D1" w14:textId="65D6F728" w:rsidR="004E4FAA" w:rsidRPr="009C5406" w:rsidRDefault="004E4FAA" w:rsidP="009C5406">
      <w:pPr>
        <w:spacing w:after="120"/>
        <w:ind w:left="567" w:hanging="426"/>
        <w:rPr>
          <w:rFonts w:asciiTheme="majorHAnsi" w:hAnsiTheme="majorHAnsi" w:cs="Times New Roman"/>
          <w:lang w:val="en-US"/>
        </w:rPr>
      </w:pPr>
      <w:r w:rsidRPr="009C5406">
        <w:rPr>
          <w:rFonts w:asciiTheme="majorHAnsi" w:hAnsiTheme="majorHAnsi" w:cs="Times New Roman"/>
          <w:lang w:val="en-CA"/>
        </w:rPr>
        <w:t>Tajima, E.</w:t>
      </w:r>
      <w:r w:rsidR="00A951CA" w:rsidRPr="009C5406">
        <w:rPr>
          <w:rFonts w:asciiTheme="majorHAnsi" w:hAnsiTheme="majorHAnsi" w:cs="Times New Roman"/>
          <w:lang w:val="en-CA"/>
        </w:rPr>
        <w:t xml:space="preserve"> </w:t>
      </w:r>
      <w:r w:rsidRPr="009C5406">
        <w:rPr>
          <w:rFonts w:asciiTheme="majorHAnsi" w:hAnsiTheme="majorHAnsi" w:cs="Times New Roman"/>
          <w:lang w:val="en-CA"/>
        </w:rPr>
        <w:t xml:space="preserve">A. (2002). Risk factors for violence against children: Comparing homes with and without wife abuse. </w:t>
      </w:r>
      <w:r w:rsidRPr="009C5406">
        <w:rPr>
          <w:rFonts w:asciiTheme="majorHAnsi" w:hAnsiTheme="majorHAnsi" w:cs="Times New Roman"/>
          <w:i/>
          <w:lang w:val="en-US"/>
        </w:rPr>
        <w:t>Journal of Interpersonal Violence, 17</w:t>
      </w:r>
      <w:r w:rsidRPr="009C5406">
        <w:rPr>
          <w:rFonts w:asciiTheme="majorHAnsi" w:hAnsiTheme="majorHAnsi" w:cs="Times New Roman"/>
          <w:lang w:val="en-US"/>
        </w:rPr>
        <w:t>(2), 122-149.</w:t>
      </w:r>
      <w:r w:rsidR="00A951CA" w:rsidRPr="009C5406">
        <w:rPr>
          <w:rFonts w:asciiTheme="majorHAnsi" w:hAnsiTheme="majorHAnsi" w:cs="Times New Roman"/>
          <w:lang w:val="en-US"/>
        </w:rPr>
        <w:t xml:space="preserve"> </w:t>
      </w:r>
    </w:p>
    <w:p w14:paraId="6EB43A53" w14:textId="30F28C01" w:rsidR="004E4FAA" w:rsidRPr="009C5406" w:rsidRDefault="004E4FAA" w:rsidP="009C5406">
      <w:pPr>
        <w:spacing w:after="120"/>
        <w:ind w:left="567" w:hanging="426"/>
        <w:rPr>
          <w:rFonts w:asciiTheme="majorHAnsi" w:hAnsiTheme="majorHAnsi" w:cs="Times New Roman"/>
          <w:lang w:val="en-US"/>
        </w:rPr>
      </w:pPr>
      <w:r w:rsidRPr="009C5406">
        <w:rPr>
          <w:rFonts w:asciiTheme="majorHAnsi" w:hAnsiTheme="majorHAnsi" w:cs="Times New Roman"/>
          <w:lang w:val="en-US"/>
        </w:rPr>
        <w:t>Tanaka, M., Georgiades, K., Boyle, M.</w:t>
      </w:r>
      <w:r w:rsidR="00A951CA" w:rsidRPr="009C5406">
        <w:rPr>
          <w:rFonts w:asciiTheme="majorHAnsi" w:hAnsiTheme="majorHAnsi" w:cs="Times New Roman"/>
          <w:lang w:val="en-US"/>
        </w:rPr>
        <w:t xml:space="preserve"> </w:t>
      </w:r>
      <w:r w:rsidRPr="009C5406">
        <w:rPr>
          <w:rFonts w:asciiTheme="majorHAnsi" w:hAnsiTheme="majorHAnsi" w:cs="Times New Roman"/>
          <w:lang w:val="en-US"/>
        </w:rPr>
        <w:t>H.</w:t>
      </w:r>
      <w:r w:rsidR="00A951CA" w:rsidRPr="009C5406">
        <w:rPr>
          <w:rFonts w:asciiTheme="majorHAnsi" w:hAnsiTheme="majorHAnsi" w:cs="Times New Roman"/>
          <w:lang w:val="en-US"/>
        </w:rPr>
        <w:t>,</w:t>
      </w:r>
      <w:r w:rsidRPr="009C5406">
        <w:rPr>
          <w:rFonts w:asciiTheme="majorHAnsi" w:hAnsiTheme="majorHAnsi" w:cs="Times New Roman"/>
          <w:lang w:val="en-US"/>
        </w:rPr>
        <w:t xml:space="preserve"> </w:t>
      </w:r>
      <w:r w:rsidR="00420A6E" w:rsidRPr="009C5406">
        <w:rPr>
          <w:rFonts w:asciiTheme="majorHAnsi" w:hAnsiTheme="majorHAnsi" w:cs="Times New Roman"/>
          <w:lang w:val="en-US"/>
        </w:rPr>
        <w:t>&amp;</w:t>
      </w:r>
      <w:r w:rsidRPr="009C5406">
        <w:rPr>
          <w:rFonts w:asciiTheme="majorHAnsi" w:hAnsiTheme="majorHAnsi" w:cs="Times New Roman"/>
          <w:lang w:val="en-US"/>
        </w:rPr>
        <w:t xml:space="preserve"> MacMillan, H.</w:t>
      </w:r>
      <w:r w:rsidR="00A951CA" w:rsidRPr="009C5406">
        <w:rPr>
          <w:rFonts w:asciiTheme="majorHAnsi" w:hAnsiTheme="majorHAnsi" w:cs="Times New Roman"/>
          <w:lang w:val="en-US"/>
        </w:rPr>
        <w:t xml:space="preserve"> </w:t>
      </w:r>
      <w:r w:rsidRPr="009C5406">
        <w:rPr>
          <w:rFonts w:asciiTheme="majorHAnsi" w:hAnsiTheme="majorHAnsi" w:cs="Times New Roman"/>
          <w:lang w:val="en-US"/>
        </w:rPr>
        <w:t xml:space="preserve">L. (2014). Child altreatment and </w:t>
      </w:r>
      <w:r w:rsidR="00A951CA" w:rsidRPr="009C5406">
        <w:rPr>
          <w:rFonts w:asciiTheme="majorHAnsi" w:hAnsiTheme="majorHAnsi" w:cs="Times New Roman"/>
          <w:lang w:val="en-US"/>
        </w:rPr>
        <w:t>e</w:t>
      </w:r>
      <w:r w:rsidRPr="009C5406">
        <w:rPr>
          <w:rFonts w:asciiTheme="majorHAnsi" w:hAnsiTheme="majorHAnsi" w:cs="Times New Roman"/>
          <w:lang w:val="en-US"/>
        </w:rPr>
        <w:t xml:space="preserve">ducational </w:t>
      </w:r>
      <w:r w:rsidR="00A951CA" w:rsidRPr="009C5406">
        <w:rPr>
          <w:rFonts w:asciiTheme="majorHAnsi" w:hAnsiTheme="majorHAnsi" w:cs="Times New Roman"/>
          <w:lang w:val="en-US"/>
        </w:rPr>
        <w:t>a</w:t>
      </w:r>
      <w:r w:rsidRPr="009C5406">
        <w:rPr>
          <w:rFonts w:asciiTheme="majorHAnsi" w:hAnsiTheme="majorHAnsi" w:cs="Times New Roman"/>
          <w:lang w:val="en-US"/>
        </w:rPr>
        <w:t xml:space="preserve">ttainment in </w:t>
      </w:r>
      <w:r w:rsidR="00A951CA" w:rsidRPr="009C5406">
        <w:rPr>
          <w:rFonts w:asciiTheme="majorHAnsi" w:hAnsiTheme="majorHAnsi" w:cs="Times New Roman"/>
          <w:lang w:val="en-US"/>
        </w:rPr>
        <w:t>y</w:t>
      </w:r>
      <w:r w:rsidRPr="009C5406">
        <w:rPr>
          <w:rFonts w:asciiTheme="majorHAnsi" w:hAnsiTheme="majorHAnsi" w:cs="Times New Roman"/>
          <w:lang w:val="en-US"/>
        </w:rPr>
        <w:t xml:space="preserve">oung </w:t>
      </w:r>
      <w:r w:rsidR="00A951CA" w:rsidRPr="009C5406">
        <w:rPr>
          <w:rFonts w:asciiTheme="majorHAnsi" w:hAnsiTheme="majorHAnsi" w:cs="Times New Roman"/>
          <w:lang w:val="en-US"/>
        </w:rPr>
        <w:t>a</w:t>
      </w:r>
      <w:r w:rsidRPr="009C5406">
        <w:rPr>
          <w:rFonts w:asciiTheme="majorHAnsi" w:hAnsiTheme="majorHAnsi" w:cs="Times New Roman"/>
          <w:lang w:val="en-US"/>
        </w:rPr>
        <w:t xml:space="preserve">dulthood: Results </w:t>
      </w:r>
      <w:r w:rsidR="00A951CA" w:rsidRPr="009C5406">
        <w:rPr>
          <w:rFonts w:asciiTheme="majorHAnsi" w:hAnsiTheme="majorHAnsi" w:cs="Times New Roman"/>
          <w:lang w:val="en-US"/>
        </w:rPr>
        <w:t>f</w:t>
      </w:r>
      <w:r w:rsidRPr="009C5406">
        <w:rPr>
          <w:rFonts w:asciiTheme="majorHAnsi" w:hAnsiTheme="majorHAnsi" w:cs="Times New Roman"/>
          <w:lang w:val="en-US"/>
        </w:rPr>
        <w:t xml:space="preserve">rom the Ontario </w:t>
      </w:r>
      <w:r w:rsidR="00A951CA" w:rsidRPr="009C5406">
        <w:rPr>
          <w:rFonts w:asciiTheme="majorHAnsi" w:hAnsiTheme="majorHAnsi" w:cs="Times New Roman"/>
          <w:lang w:val="en-US"/>
        </w:rPr>
        <w:t>c</w:t>
      </w:r>
      <w:r w:rsidRPr="009C5406">
        <w:rPr>
          <w:rFonts w:asciiTheme="majorHAnsi" w:hAnsiTheme="majorHAnsi" w:cs="Times New Roman"/>
          <w:lang w:val="en-US"/>
        </w:rPr>
        <w:t xml:space="preserve">hild </w:t>
      </w:r>
      <w:r w:rsidR="00A951CA" w:rsidRPr="009C5406">
        <w:rPr>
          <w:rFonts w:asciiTheme="majorHAnsi" w:hAnsiTheme="majorHAnsi" w:cs="Times New Roman"/>
          <w:lang w:val="en-US"/>
        </w:rPr>
        <w:t>h</w:t>
      </w:r>
      <w:r w:rsidRPr="009C5406">
        <w:rPr>
          <w:rFonts w:asciiTheme="majorHAnsi" w:hAnsiTheme="majorHAnsi" w:cs="Times New Roman"/>
          <w:lang w:val="en-US"/>
        </w:rPr>
        <w:t xml:space="preserve">ealth </w:t>
      </w:r>
      <w:r w:rsidR="00A951CA" w:rsidRPr="009C5406">
        <w:rPr>
          <w:rFonts w:asciiTheme="majorHAnsi" w:hAnsiTheme="majorHAnsi" w:cs="Times New Roman"/>
          <w:lang w:val="en-US"/>
        </w:rPr>
        <w:t>s</w:t>
      </w:r>
      <w:r w:rsidRPr="009C5406">
        <w:rPr>
          <w:rFonts w:asciiTheme="majorHAnsi" w:hAnsiTheme="majorHAnsi" w:cs="Times New Roman"/>
          <w:lang w:val="en-US"/>
        </w:rPr>
        <w:t>tudy.</w:t>
      </w:r>
      <w:r w:rsidRPr="009C5406">
        <w:rPr>
          <w:rFonts w:asciiTheme="majorHAnsi" w:hAnsiTheme="majorHAnsi" w:cs="Times New Roman"/>
          <w:i/>
          <w:lang w:val="en-US"/>
        </w:rPr>
        <w:t xml:space="preserve"> Journal of Interpersonal Violence</w:t>
      </w:r>
      <w:r w:rsidRPr="009C5406">
        <w:rPr>
          <w:rFonts w:asciiTheme="majorHAnsi" w:hAnsiTheme="majorHAnsi" w:cs="Times New Roman"/>
          <w:lang w:val="en-US"/>
        </w:rPr>
        <w:t>,</w:t>
      </w:r>
      <w:r w:rsidR="00A951CA" w:rsidRPr="009C5406">
        <w:rPr>
          <w:rFonts w:asciiTheme="majorHAnsi" w:hAnsiTheme="majorHAnsi" w:cs="Times New Roman"/>
          <w:lang w:val="en-US"/>
        </w:rPr>
        <w:t xml:space="preserve"> 30(2), 195-214. </w:t>
      </w:r>
    </w:p>
    <w:p w14:paraId="685F822E" w14:textId="03193EE2" w:rsidR="008F4DB1" w:rsidRPr="001F3AC2" w:rsidRDefault="008F4DB1" w:rsidP="001F3AC2">
      <w:pPr>
        <w:ind w:left="709" w:hanging="709"/>
        <w:jc w:val="both"/>
      </w:pPr>
      <w:r w:rsidRPr="0019274E">
        <w:rPr>
          <w:lang w:val="en-US"/>
        </w:rPr>
        <w:t xml:space="preserve">Tanaka, M., Jamieson, E., Wathen, N. et MacMillan, H.L., (2013). Methodological  Standards for  Randomised Controlled Trials  of Interventions  for Preventing  Recurrence of  Child Physical  Abuse and Neglect. </w:t>
      </w:r>
      <w:r w:rsidRPr="0019274E">
        <w:rPr>
          <w:i/>
        </w:rPr>
        <w:t>Child Abuse Review</w:t>
      </w:r>
      <w:r w:rsidRPr="0019274E">
        <w:t xml:space="preserve">, </w:t>
      </w:r>
      <w:r w:rsidRPr="0019274E">
        <w:rPr>
          <w:i/>
        </w:rPr>
        <w:t>19</w:t>
      </w:r>
      <w:r w:rsidRPr="0019274E">
        <w:t xml:space="preserve">,  21–38. </w:t>
      </w:r>
    </w:p>
    <w:p w14:paraId="132E7339" w14:textId="4CEDA9DB" w:rsidR="004E4FAA" w:rsidRPr="009C5406" w:rsidRDefault="00A7493C" w:rsidP="009C5406">
      <w:pPr>
        <w:spacing w:after="120"/>
        <w:ind w:left="567" w:hanging="426"/>
        <w:rPr>
          <w:rFonts w:asciiTheme="majorHAnsi" w:hAnsiTheme="majorHAnsi" w:cs="Times New Roman"/>
          <w:lang w:val="en-US"/>
        </w:rPr>
      </w:pPr>
      <w:r w:rsidRPr="009C5406">
        <w:rPr>
          <w:rFonts w:asciiTheme="majorHAnsi" w:hAnsiTheme="majorHAnsi" w:cs="Times New Roman"/>
        </w:rPr>
        <w:t>Trocmé, N. M., Tourigny, M., MacLaurin, B.</w:t>
      </w:r>
      <w:r w:rsidR="00A951CA" w:rsidRPr="009C5406">
        <w:rPr>
          <w:rFonts w:asciiTheme="majorHAnsi" w:hAnsiTheme="majorHAnsi" w:cs="Times New Roman"/>
        </w:rPr>
        <w:t>,</w:t>
      </w:r>
      <w:r w:rsidRPr="009C5406">
        <w:rPr>
          <w:rFonts w:asciiTheme="majorHAnsi" w:hAnsiTheme="majorHAnsi" w:cs="Times New Roman"/>
        </w:rPr>
        <w:t xml:space="preserve"> &amp; Fallon, B. (2003). </w:t>
      </w:r>
      <w:r w:rsidR="004E4FAA" w:rsidRPr="009C5406">
        <w:rPr>
          <w:rFonts w:asciiTheme="majorHAnsi" w:hAnsiTheme="majorHAnsi" w:cs="Times New Roman"/>
          <w:lang w:val="en-US"/>
        </w:rPr>
        <w:t xml:space="preserve">Major findings from the Canadian incidence study of reported child abuse and neglect. </w:t>
      </w:r>
      <w:r w:rsidR="004E4FAA" w:rsidRPr="009C5406">
        <w:rPr>
          <w:rFonts w:asciiTheme="majorHAnsi" w:hAnsiTheme="majorHAnsi" w:cs="Times New Roman"/>
          <w:i/>
          <w:lang w:val="en-US"/>
        </w:rPr>
        <w:t>Child Abuse &amp; Neglect, 27</w:t>
      </w:r>
      <w:r w:rsidR="00A951CA" w:rsidRPr="009C5406">
        <w:rPr>
          <w:rFonts w:asciiTheme="majorHAnsi" w:hAnsiTheme="majorHAnsi" w:cs="Times New Roman"/>
          <w:lang w:val="en-US"/>
        </w:rPr>
        <w:t>(12)</w:t>
      </w:r>
      <w:r w:rsidR="004E4FAA" w:rsidRPr="009C5406">
        <w:rPr>
          <w:rFonts w:asciiTheme="majorHAnsi" w:hAnsiTheme="majorHAnsi" w:cs="Times New Roman"/>
          <w:lang w:val="en-US"/>
        </w:rPr>
        <w:t>, 1427-1439.</w:t>
      </w:r>
      <w:r w:rsidR="00A951CA" w:rsidRPr="009C5406">
        <w:rPr>
          <w:rFonts w:asciiTheme="majorHAnsi" w:hAnsiTheme="majorHAnsi" w:cs="Times New Roman"/>
          <w:lang w:val="en-US"/>
        </w:rPr>
        <w:t xml:space="preserve"> </w:t>
      </w:r>
    </w:p>
    <w:p w14:paraId="6E712B08" w14:textId="34C1B2BF" w:rsidR="008F4DB1" w:rsidRPr="001F3AC2" w:rsidRDefault="004E4FAA" w:rsidP="001F3AC2">
      <w:pPr>
        <w:spacing w:after="120"/>
        <w:ind w:left="567" w:hanging="426"/>
        <w:rPr>
          <w:rFonts w:asciiTheme="majorHAnsi" w:hAnsiTheme="majorHAnsi" w:cs="Arial"/>
          <w:shd w:val="clear" w:color="auto" w:fill="FFFFFF"/>
        </w:rPr>
      </w:pPr>
      <w:r w:rsidRPr="009C5406">
        <w:rPr>
          <w:rFonts w:asciiTheme="majorHAnsi" w:hAnsiTheme="majorHAnsi" w:cs="Times New Roman"/>
          <w:lang w:val="en-US"/>
        </w:rPr>
        <w:t>Tucker, M. C.</w:t>
      </w:r>
      <w:r w:rsidR="00A951CA" w:rsidRPr="009C5406">
        <w:rPr>
          <w:rFonts w:asciiTheme="majorHAnsi" w:hAnsiTheme="majorHAnsi" w:cs="Times New Roman"/>
          <w:lang w:val="en-US"/>
        </w:rPr>
        <w:t>,</w:t>
      </w:r>
      <w:r w:rsidRPr="009C5406">
        <w:rPr>
          <w:rFonts w:asciiTheme="majorHAnsi" w:hAnsiTheme="majorHAnsi" w:cs="Times New Roman"/>
          <w:lang w:val="en-US"/>
        </w:rPr>
        <w:t xml:space="preserve"> &amp; Rodriguez, C. M. (2014). Family dysfunction and social isolation as moderators between stress and child physical abuse risk. </w:t>
      </w:r>
      <w:r w:rsidRPr="009C5406">
        <w:rPr>
          <w:rFonts w:asciiTheme="majorHAnsi" w:hAnsiTheme="majorHAnsi" w:cs="Times New Roman"/>
          <w:i/>
          <w:lang w:val="en-US"/>
        </w:rPr>
        <w:t>Journal of Family Violence, 29</w:t>
      </w:r>
      <w:r w:rsidR="00A951CA" w:rsidRPr="009C5406">
        <w:rPr>
          <w:rFonts w:asciiTheme="majorHAnsi" w:hAnsiTheme="majorHAnsi" w:cs="Times New Roman"/>
          <w:lang w:val="en-US"/>
        </w:rPr>
        <w:t>(2)</w:t>
      </w:r>
      <w:r w:rsidRPr="009C5406">
        <w:rPr>
          <w:rFonts w:asciiTheme="majorHAnsi" w:hAnsiTheme="majorHAnsi" w:cs="Times New Roman"/>
          <w:lang w:val="en-US"/>
        </w:rPr>
        <w:t>, 175-186.</w:t>
      </w:r>
      <w:r w:rsidR="00A951CA" w:rsidRPr="009C5406">
        <w:rPr>
          <w:rFonts w:asciiTheme="majorHAnsi" w:hAnsiTheme="majorHAnsi" w:cs="Times New Roman"/>
          <w:lang w:val="en-US"/>
        </w:rPr>
        <w:t xml:space="preserve"> </w:t>
      </w:r>
    </w:p>
    <w:p w14:paraId="068CB2CB" w14:textId="77777777" w:rsidR="008F4DB1" w:rsidRDefault="008F4DB1" w:rsidP="008F4DB1">
      <w:pPr>
        <w:ind w:left="709" w:hanging="709"/>
        <w:jc w:val="both"/>
        <w:rPr>
          <w:lang w:val="en-US"/>
        </w:rPr>
      </w:pPr>
      <w:r w:rsidRPr="0019274E">
        <w:rPr>
          <w:lang w:val="en-US"/>
        </w:rPr>
        <w:t xml:space="preserve">Weiner, H. A. (2010). Examining the effectiveness of psychological treatments and interventions for child maltreatment: A meta-analysis. </w:t>
      </w:r>
      <w:r w:rsidRPr="0019274E">
        <w:t xml:space="preserve">72, </w:t>
      </w:r>
      <w:r w:rsidRPr="0019274E">
        <w:rPr>
          <w:i/>
        </w:rPr>
        <w:t>ProQuest Information &amp; Learning</w:t>
      </w:r>
      <w:r w:rsidRPr="0019274E">
        <w:t>, US.</w:t>
      </w:r>
      <w:r w:rsidRPr="00602A39">
        <w:t xml:space="preserve">   </w:t>
      </w:r>
    </w:p>
    <w:p w14:paraId="0A6C0E67" w14:textId="77777777" w:rsidR="008F4DB1" w:rsidRPr="009C5406" w:rsidRDefault="008F4DB1" w:rsidP="009C5406">
      <w:pPr>
        <w:spacing w:after="120"/>
        <w:ind w:left="567" w:hanging="426"/>
        <w:rPr>
          <w:rFonts w:asciiTheme="majorHAnsi" w:hAnsiTheme="majorHAnsi" w:cs="Times New Roman"/>
          <w:lang w:val="en-US"/>
        </w:rPr>
      </w:pPr>
    </w:p>
    <w:sectPr w:rsidR="008F4DB1" w:rsidRPr="009C5406" w:rsidSect="007F5547">
      <w:type w:val="oddPage"/>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828201" w14:textId="77777777" w:rsidR="003A5538" w:rsidRDefault="003A5538" w:rsidP="00AB2B2B">
      <w:pPr>
        <w:spacing w:after="0" w:line="240" w:lineRule="auto"/>
      </w:pPr>
      <w:r>
        <w:separator/>
      </w:r>
    </w:p>
  </w:endnote>
  <w:endnote w:type="continuationSeparator" w:id="0">
    <w:p w14:paraId="6CE5B905" w14:textId="77777777" w:rsidR="003A5538" w:rsidRDefault="003A5538" w:rsidP="00AB2B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ＭＳ 明朝">
    <w:charset w:val="4E"/>
    <w:family w:val="auto"/>
    <w:pitch w:val="variable"/>
    <w:sig w:usb0="00000001" w:usb1="08070000" w:usb2="00000010" w:usb3="00000000" w:csb0="00020000" w:csb1="00000000"/>
  </w:font>
  <w:font w:name="MS Gothic">
    <w:altName w:val="ＭＳ ゴシック"/>
    <w:charset w:val="80"/>
    <w:family w:val="modern"/>
    <w:pitch w:val="fixed"/>
    <w:sig w:usb0="E00002FF" w:usb1="6AC7FDFB" w:usb2="00000012" w:usb3="00000000" w:csb0="0002009F" w:csb1="00000000"/>
  </w:font>
  <w:font w:name="MDBDO E+ MTSYB">
    <w:altName w:val="Arial Unicode MS"/>
    <w:panose1 w:val="00000000000000000000"/>
    <w:charset w:val="81"/>
    <w:family w:val="swiss"/>
    <w:notTrueType/>
    <w:pitch w:val="default"/>
    <w:sig w:usb0="00000000" w:usb1="09060000" w:usb2="00000010" w:usb3="00000000" w:csb0="00080000" w:csb1="00000000"/>
  </w:font>
  <w:font w:name="TimesNewRoman">
    <w:panose1 w:val="00000000000000000000"/>
    <w:charset w:val="00"/>
    <w:family w:val="roman"/>
    <w:notTrueType/>
    <w:pitch w:val="default"/>
    <w:sig w:usb0="00000003" w:usb1="00000000" w:usb2="00000000" w:usb3="00000000" w:csb0="00000001" w:csb1="00000000"/>
  </w:font>
  <w:font w:name="AGaramond-Italic">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1192505"/>
      <w:docPartObj>
        <w:docPartGallery w:val="Page Numbers (Bottom of Page)"/>
        <w:docPartUnique/>
      </w:docPartObj>
    </w:sdtPr>
    <w:sdtEndPr>
      <w:rPr>
        <w:rFonts w:asciiTheme="majorHAnsi" w:hAnsiTheme="majorHAnsi"/>
        <w:sz w:val="20"/>
      </w:rPr>
    </w:sdtEndPr>
    <w:sdtContent>
      <w:p w14:paraId="17B6B2A4" w14:textId="77777777" w:rsidR="003A5538" w:rsidRPr="008B73B3" w:rsidRDefault="003A5538">
        <w:pPr>
          <w:pStyle w:val="Pieddepage"/>
          <w:jc w:val="right"/>
          <w:rPr>
            <w:rFonts w:asciiTheme="majorHAnsi" w:hAnsiTheme="majorHAnsi"/>
            <w:sz w:val="20"/>
          </w:rPr>
        </w:pPr>
        <w:r w:rsidRPr="008B73B3">
          <w:rPr>
            <w:rFonts w:asciiTheme="majorHAnsi" w:hAnsiTheme="majorHAnsi"/>
            <w:sz w:val="20"/>
          </w:rPr>
          <w:fldChar w:fldCharType="begin"/>
        </w:r>
        <w:r w:rsidRPr="008B73B3">
          <w:rPr>
            <w:rFonts w:asciiTheme="majorHAnsi" w:hAnsiTheme="majorHAnsi"/>
            <w:sz w:val="20"/>
          </w:rPr>
          <w:instrText>PAGE   \* MERGEFORMAT</w:instrText>
        </w:r>
        <w:r w:rsidRPr="008B73B3">
          <w:rPr>
            <w:rFonts w:asciiTheme="majorHAnsi" w:hAnsiTheme="majorHAnsi"/>
            <w:sz w:val="20"/>
          </w:rPr>
          <w:fldChar w:fldCharType="separate"/>
        </w:r>
        <w:r w:rsidR="008B0EE5" w:rsidRPr="008B0EE5">
          <w:rPr>
            <w:rFonts w:asciiTheme="majorHAnsi" w:hAnsiTheme="majorHAnsi"/>
            <w:noProof/>
            <w:sz w:val="20"/>
            <w:lang w:val="fr-FR"/>
          </w:rPr>
          <w:t>12</w:t>
        </w:r>
        <w:r w:rsidRPr="008B73B3">
          <w:rPr>
            <w:rFonts w:asciiTheme="majorHAnsi" w:hAnsiTheme="majorHAnsi"/>
            <w:sz w:val="20"/>
          </w:rPr>
          <w:fldChar w:fldCharType="end"/>
        </w:r>
      </w:p>
    </w:sdtContent>
  </w:sdt>
  <w:p w14:paraId="56EFE9C9" w14:textId="77777777" w:rsidR="003A5538" w:rsidRDefault="003A5538">
    <w:pPr>
      <w:pStyle w:val="Pieddepag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F4077A" w14:textId="77777777" w:rsidR="003A5538" w:rsidRDefault="003A5538">
    <w:pPr>
      <w:pStyle w:val="Pieddepage"/>
      <w:jc w:val="right"/>
    </w:pPr>
  </w:p>
  <w:p w14:paraId="13CF7D35" w14:textId="77777777" w:rsidR="003A5538" w:rsidRDefault="003A5538">
    <w:pPr>
      <w:pStyle w:val="Pieddepag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ACE16B" w14:textId="77777777" w:rsidR="003A5538" w:rsidRDefault="003A5538" w:rsidP="00AB2B2B">
      <w:pPr>
        <w:spacing w:after="0" w:line="240" w:lineRule="auto"/>
      </w:pPr>
      <w:r>
        <w:separator/>
      </w:r>
    </w:p>
  </w:footnote>
  <w:footnote w:type="continuationSeparator" w:id="0">
    <w:p w14:paraId="08D2B466" w14:textId="77777777" w:rsidR="003A5538" w:rsidRDefault="003A5538" w:rsidP="00AB2B2B">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0500D"/>
    <w:multiLevelType w:val="hybridMultilevel"/>
    <w:tmpl w:val="D59ECC90"/>
    <w:lvl w:ilvl="0" w:tplc="23829FB8">
      <w:numFmt w:val="bullet"/>
      <w:lvlText w:val="-"/>
      <w:lvlJc w:val="left"/>
      <w:pPr>
        <w:ind w:left="720" w:hanging="360"/>
      </w:pPr>
      <w:rPr>
        <w:rFonts w:ascii="Cambria" w:eastAsiaTheme="minorHAnsi" w:hAnsi="Cambria" w:cstheme="minorBidi"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nsid w:val="123E030C"/>
    <w:multiLevelType w:val="hybridMultilevel"/>
    <w:tmpl w:val="A75611CC"/>
    <w:lvl w:ilvl="0" w:tplc="115C617E">
      <w:numFmt w:val="bullet"/>
      <w:lvlText w:val="-"/>
      <w:lvlJc w:val="left"/>
      <w:pPr>
        <w:ind w:left="720" w:hanging="360"/>
      </w:pPr>
      <w:rPr>
        <w:rFonts w:ascii="Cambria" w:eastAsiaTheme="minorHAnsi" w:hAnsi="Cambria" w:cstheme="minorBidi"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
    <w:nsid w:val="20744CF9"/>
    <w:multiLevelType w:val="hybridMultilevel"/>
    <w:tmpl w:val="734E025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nsid w:val="21D820E4"/>
    <w:multiLevelType w:val="hybridMultilevel"/>
    <w:tmpl w:val="1990F1EC"/>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nsid w:val="27D30E2D"/>
    <w:multiLevelType w:val="hybridMultilevel"/>
    <w:tmpl w:val="03D2E320"/>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nsid w:val="298920C5"/>
    <w:multiLevelType w:val="hybridMultilevel"/>
    <w:tmpl w:val="B80C3FE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nsid w:val="2AFE1BEF"/>
    <w:multiLevelType w:val="hybridMultilevel"/>
    <w:tmpl w:val="3580FB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2B8B3DD5"/>
    <w:multiLevelType w:val="hybridMultilevel"/>
    <w:tmpl w:val="2B2E12C4"/>
    <w:lvl w:ilvl="0" w:tplc="A09E6A1C">
      <w:start w:val="1"/>
      <w:numFmt w:val="bullet"/>
      <w:lvlText w:val="•"/>
      <w:lvlJc w:val="left"/>
      <w:pPr>
        <w:tabs>
          <w:tab w:val="num" w:pos="720"/>
        </w:tabs>
        <w:ind w:left="720" w:hanging="360"/>
      </w:pPr>
      <w:rPr>
        <w:rFonts w:ascii="Times" w:hAnsi="Times" w:hint="default"/>
      </w:rPr>
    </w:lvl>
    <w:lvl w:ilvl="1" w:tplc="47A4AAEC">
      <w:start w:val="1"/>
      <w:numFmt w:val="bullet"/>
      <w:lvlText w:val="•"/>
      <w:lvlJc w:val="left"/>
      <w:pPr>
        <w:tabs>
          <w:tab w:val="num" w:pos="1440"/>
        </w:tabs>
        <w:ind w:left="1440" w:hanging="360"/>
      </w:pPr>
      <w:rPr>
        <w:rFonts w:ascii="Times" w:hAnsi="Times" w:hint="default"/>
      </w:rPr>
    </w:lvl>
    <w:lvl w:ilvl="2" w:tplc="31B8B3EE">
      <w:start w:val="2"/>
      <w:numFmt w:val="bullet"/>
      <w:lvlText w:val="-"/>
      <w:lvlJc w:val="left"/>
      <w:pPr>
        <w:ind w:left="2160" w:hanging="360"/>
      </w:pPr>
      <w:rPr>
        <w:rFonts w:ascii="Cambria" w:eastAsiaTheme="minorHAnsi" w:hAnsi="Cambria" w:cs="Times" w:hint="default"/>
      </w:rPr>
    </w:lvl>
    <w:lvl w:ilvl="3" w:tplc="57CC8E8E" w:tentative="1">
      <w:start w:val="1"/>
      <w:numFmt w:val="bullet"/>
      <w:lvlText w:val="•"/>
      <w:lvlJc w:val="left"/>
      <w:pPr>
        <w:tabs>
          <w:tab w:val="num" w:pos="2880"/>
        </w:tabs>
        <w:ind w:left="2880" w:hanging="360"/>
      </w:pPr>
      <w:rPr>
        <w:rFonts w:ascii="Times" w:hAnsi="Times" w:hint="default"/>
      </w:rPr>
    </w:lvl>
    <w:lvl w:ilvl="4" w:tplc="7198518A" w:tentative="1">
      <w:start w:val="1"/>
      <w:numFmt w:val="bullet"/>
      <w:lvlText w:val="•"/>
      <w:lvlJc w:val="left"/>
      <w:pPr>
        <w:tabs>
          <w:tab w:val="num" w:pos="3600"/>
        </w:tabs>
        <w:ind w:left="3600" w:hanging="360"/>
      </w:pPr>
      <w:rPr>
        <w:rFonts w:ascii="Times" w:hAnsi="Times" w:hint="default"/>
      </w:rPr>
    </w:lvl>
    <w:lvl w:ilvl="5" w:tplc="719CDA54" w:tentative="1">
      <w:start w:val="1"/>
      <w:numFmt w:val="bullet"/>
      <w:lvlText w:val="•"/>
      <w:lvlJc w:val="left"/>
      <w:pPr>
        <w:tabs>
          <w:tab w:val="num" w:pos="4320"/>
        </w:tabs>
        <w:ind w:left="4320" w:hanging="360"/>
      </w:pPr>
      <w:rPr>
        <w:rFonts w:ascii="Times" w:hAnsi="Times" w:hint="default"/>
      </w:rPr>
    </w:lvl>
    <w:lvl w:ilvl="6" w:tplc="709CA0C6" w:tentative="1">
      <w:start w:val="1"/>
      <w:numFmt w:val="bullet"/>
      <w:lvlText w:val="•"/>
      <w:lvlJc w:val="left"/>
      <w:pPr>
        <w:tabs>
          <w:tab w:val="num" w:pos="5040"/>
        </w:tabs>
        <w:ind w:left="5040" w:hanging="360"/>
      </w:pPr>
      <w:rPr>
        <w:rFonts w:ascii="Times" w:hAnsi="Times" w:hint="default"/>
      </w:rPr>
    </w:lvl>
    <w:lvl w:ilvl="7" w:tplc="4C1A02C4" w:tentative="1">
      <w:start w:val="1"/>
      <w:numFmt w:val="bullet"/>
      <w:lvlText w:val="•"/>
      <w:lvlJc w:val="left"/>
      <w:pPr>
        <w:tabs>
          <w:tab w:val="num" w:pos="5760"/>
        </w:tabs>
        <w:ind w:left="5760" w:hanging="360"/>
      </w:pPr>
      <w:rPr>
        <w:rFonts w:ascii="Times" w:hAnsi="Times" w:hint="default"/>
      </w:rPr>
    </w:lvl>
    <w:lvl w:ilvl="8" w:tplc="9320D848" w:tentative="1">
      <w:start w:val="1"/>
      <w:numFmt w:val="bullet"/>
      <w:lvlText w:val="•"/>
      <w:lvlJc w:val="left"/>
      <w:pPr>
        <w:tabs>
          <w:tab w:val="num" w:pos="6480"/>
        </w:tabs>
        <w:ind w:left="6480" w:hanging="360"/>
      </w:pPr>
      <w:rPr>
        <w:rFonts w:ascii="Times" w:hAnsi="Times" w:hint="default"/>
      </w:rPr>
    </w:lvl>
  </w:abstractNum>
  <w:abstractNum w:abstractNumId="8">
    <w:nsid w:val="33C137C0"/>
    <w:multiLevelType w:val="hybridMultilevel"/>
    <w:tmpl w:val="09344D00"/>
    <w:lvl w:ilvl="0" w:tplc="D9CCE9AC">
      <w:numFmt w:val="bullet"/>
      <w:lvlText w:val="-"/>
      <w:lvlJc w:val="left"/>
      <w:pPr>
        <w:ind w:left="720" w:hanging="360"/>
      </w:pPr>
      <w:rPr>
        <w:rFonts w:ascii="Cambria" w:eastAsiaTheme="minorHAnsi" w:hAnsi="Cambria" w:cstheme="minorBidi"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
    <w:nsid w:val="56F53CFF"/>
    <w:multiLevelType w:val="hybridMultilevel"/>
    <w:tmpl w:val="8CBEE7AA"/>
    <w:lvl w:ilvl="0" w:tplc="E10ADBCC">
      <w:start w:val="1"/>
      <w:numFmt w:val="bullet"/>
      <w:lvlText w:val="•"/>
      <w:lvlJc w:val="left"/>
      <w:pPr>
        <w:tabs>
          <w:tab w:val="num" w:pos="720"/>
        </w:tabs>
        <w:ind w:left="720" w:hanging="360"/>
      </w:pPr>
      <w:rPr>
        <w:rFonts w:ascii="Arial" w:hAnsi="Arial" w:hint="default"/>
      </w:rPr>
    </w:lvl>
    <w:lvl w:ilvl="1" w:tplc="A4920644" w:tentative="1">
      <w:start w:val="1"/>
      <w:numFmt w:val="bullet"/>
      <w:lvlText w:val="•"/>
      <w:lvlJc w:val="left"/>
      <w:pPr>
        <w:tabs>
          <w:tab w:val="num" w:pos="1440"/>
        </w:tabs>
        <w:ind w:left="1440" w:hanging="360"/>
      </w:pPr>
      <w:rPr>
        <w:rFonts w:ascii="Arial" w:hAnsi="Arial" w:hint="default"/>
      </w:rPr>
    </w:lvl>
    <w:lvl w:ilvl="2" w:tplc="CEEAA6E8" w:tentative="1">
      <w:start w:val="1"/>
      <w:numFmt w:val="bullet"/>
      <w:lvlText w:val="•"/>
      <w:lvlJc w:val="left"/>
      <w:pPr>
        <w:tabs>
          <w:tab w:val="num" w:pos="2160"/>
        </w:tabs>
        <w:ind w:left="2160" w:hanging="360"/>
      </w:pPr>
      <w:rPr>
        <w:rFonts w:ascii="Arial" w:hAnsi="Arial" w:hint="default"/>
      </w:rPr>
    </w:lvl>
    <w:lvl w:ilvl="3" w:tplc="7CECD2E0" w:tentative="1">
      <w:start w:val="1"/>
      <w:numFmt w:val="bullet"/>
      <w:lvlText w:val="•"/>
      <w:lvlJc w:val="left"/>
      <w:pPr>
        <w:tabs>
          <w:tab w:val="num" w:pos="2880"/>
        </w:tabs>
        <w:ind w:left="2880" w:hanging="360"/>
      </w:pPr>
      <w:rPr>
        <w:rFonts w:ascii="Arial" w:hAnsi="Arial" w:hint="default"/>
      </w:rPr>
    </w:lvl>
    <w:lvl w:ilvl="4" w:tplc="8FC285F6" w:tentative="1">
      <w:start w:val="1"/>
      <w:numFmt w:val="bullet"/>
      <w:lvlText w:val="•"/>
      <w:lvlJc w:val="left"/>
      <w:pPr>
        <w:tabs>
          <w:tab w:val="num" w:pos="3600"/>
        </w:tabs>
        <w:ind w:left="3600" w:hanging="360"/>
      </w:pPr>
      <w:rPr>
        <w:rFonts w:ascii="Arial" w:hAnsi="Arial" w:hint="default"/>
      </w:rPr>
    </w:lvl>
    <w:lvl w:ilvl="5" w:tplc="C09E0098" w:tentative="1">
      <w:start w:val="1"/>
      <w:numFmt w:val="bullet"/>
      <w:lvlText w:val="•"/>
      <w:lvlJc w:val="left"/>
      <w:pPr>
        <w:tabs>
          <w:tab w:val="num" w:pos="4320"/>
        </w:tabs>
        <w:ind w:left="4320" w:hanging="360"/>
      </w:pPr>
      <w:rPr>
        <w:rFonts w:ascii="Arial" w:hAnsi="Arial" w:hint="default"/>
      </w:rPr>
    </w:lvl>
    <w:lvl w:ilvl="6" w:tplc="1C4E3EFA" w:tentative="1">
      <w:start w:val="1"/>
      <w:numFmt w:val="bullet"/>
      <w:lvlText w:val="•"/>
      <w:lvlJc w:val="left"/>
      <w:pPr>
        <w:tabs>
          <w:tab w:val="num" w:pos="5040"/>
        </w:tabs>
        <w:ind w:left="5040" w:hanging="360"/>
      </w:pPr>
      <w:rPr>
        <w:rFonts w:ascii="Arial" w:hAnsi="Arial" w:hint="default"/>
      </w:rPr>
    </w:lvl>
    <w:lvl w:ilvl="7" w:tplc="8480BD0E" w:tentative="1">
      <w:start w:val="1"/>
      <w:numFmt w:val="bullet"/>
      <w:lvlText w:val="•"/>
      <w:lvlJc w:val="left"/>
      <w:pPr>
        <w:tabs>
          <w:tab w:val="num" w:pos="5760"/>
        </w:tabs>
        <w:ind w:left="5760" w:hanging="360"/>
      </w:pPr>
      <w:rPr>
        <w:rFonts w:ascii="Arial" w:hAnsi="Arial" w:hint="default"/>
      </w:rPr>
    </w:lvl>
    <w:lvl w:ilvl="8" w:tplc="5B400584" w:tentative="1">
      <w:start w:val="1"/>
      <w:numFmt w:val="bullet"/>
      <w:lvlText w:val="•"/>
      <w:lvlJc w:val="left"/>
      <w:pPr>
        <w:tabs>
          <w:tab w:val="num" w:pos="6480"/>
        </w:tabs>
        <w:ind w:left="6480" w:hanging="360"/>
      </w:pPr>
      <w:rPr>
        <w:rFonts w:ascii="Arial" w:hAnsi="Arial" w:hint="default"/>
      </w:rPr>
    </w:lvl>
  </w:abstractNum>
  <w:abstractNum w:abstractNumId="10">
    <w:nsid w:val="63377DF8"/>
    <w:multiLevelType w:val="hybridMultilevel"/>
    <w:tmpl w:val="5E5C7EC4"/>
    <w:lvl w:ilvl="0" w:tplc="09401BCA">
      <w:numFmt w:val="bullet"/>
      <w:lvlText w:val="-"/>
      <w:lvlJc w:val="left"/>
      <w:pPr>
        <w:ind w:left="720" w:hanging="360"/>
      </w:pPr>
      <w:rPr>
        <w:rFonts w:ascii="Cambria" w:eastAsiaTheme="minorHAnsi" w:hAnsi="Cambria" w:cstheme="minorBidi"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nsid w:val="63877DA8"/>
    <w:multiLevelType w:val="hybridMultilevel"/>
    <w:tmpl w:val="66BA8CF8"/>
    <w:lvl w:ilvl="0" w:tplc="0C0C0001">
      <w:start w:val="1"/>
      <w:numFmt w:val="bullet"/>
      <w:lvlText w:val=""/>
      <w:lvlJc w:val="left"/>
      <w:pPr>
        <w:tabs>
          <w:tab w:val="num" w:pos="720"/>
        </w:tabs>
        <w:ind w:left="720" w:hanging="360"/>
      </w:pPr>
      <w:rPr>
        <w:rFonts w:ascii="Symbol" w:hAnsi="Symbol" w:hint="default"/>
      </w:rPr>
    </w:lvl>
    <w:lvl w:ilvl="1" w:tplc="0ED8C46A">
      <w:numFmt w:val="bullet"/>
      <w:lvlText w:val="–"/>
      <w:lvlJc w:val="left"/>
      <w:pPr>
        <w:tabs>
          <w:tab w:val="num" w:pos="1440"/>
        </w:tabs>
        <w:ind w:left="1440" w:hanging="360"/>
      </w:pPr>
      <w:rPr>
        <w:rFonts w:ascii="Times" w:hAnsi="Times" w:hint="default"/>
      </w:rPr>
    </w:lvl>
    <w:lvl w:ilvl="2" w:tplc="94643BE6" w:tentative="1">
      <w:start w:val="1"/>
      <w:numFmt w:val="bullet"/>
      <w:lvlText w:val="•"/>
      <w:lvlJc w:val="left"/>
      <w:pPr>
        <w:tabs>
          <w:tab w:val="num" w:pos="2160"/>
        </w:tabs>
        <w:ind w:left="2160" w:hanging="360"/>
      </w:pPr>
      <w:rPr>
        <w:rFonts w:ascii="Times" w:hAnsi="Times" w:hint="default"/>
      </w:rPr>
    </w:lvl>
    <w:lvl w:ilvl="3" w:tplc="54AA849A" w:tentative="1">
      <w:start w:val="1"/>
      <w:numFmt w:val="bullet"/>
      <w:lvlText w:val="•"/>
      <w:lvlJc w:val="left"/>
      <w:pPr>
        <w:tabs>
          <w:tab w:val="num" w:pos="2880"/>
        </w:tabs>
        <w:ind w:left="2880" w:hanging="360"/>
      </w:pPr>
      <w:rPr>
        <w:rFonts w:ascii="Times" w:hAnsi="Times" w:hint="default"/>
      </w:rPr>
    </w:lvl>
    <w:lvl w:ilvl="4" w:tplc="8B9C4BF8" w:tentative="1">
      <w:start w:val="1"/>
      <w:numFmt w:val="bullet"/>
      <w:lvlText w:val="•"/>
      <w:lvlJc w:val="left"/>
      <w:pPr>
        <w:tabs>
          <w:tab w:val="num" w:pos="3600"/>
        </w:tabs>
        <w:ind w:left="3600" w:hanging="360"/>
      </w:pPr>
      <w:rPr>
        <w:rFonts w:ascii="Times" w:hAnsi="Times" w:hint="default"/>
      </w:rPr>
    </w:lvl>
    <w:lvl w:ilvl="5" w:tplc="B90EFB36" w:tentative="1">
      <w:start w:val="1"/>
      <w:numFmt w:val="bullet"/>
      <w:lvlText w:val="•"/>
      <w:lvlJc w:val="left"/>
      <w:pPr>
        <w:tabs>
          <w:tab w:val="num" w:pos="4320"/>
        </w:tabs>
        <w:ind w:left="4320" w:hanging="360"/>
      </w:pPr>
      <w:rPr>
        <w:rFonts w:ascii="Times" w:hAnsi="Times" w:hint="default"/>
      </w:rPr>
    </w:lvl>
    <w:lvl w:ilvl="6" w:tplc="DDD26202" w:tentative="1">
      <w:start w:val="1"/>
      <w:numFmt w:val="bullet"/>
      <w:lvlText w:val="•"/>
      <w:lvlJc w:val="left"/>
      <w:pPr>
        <w:tabs>
          <w:tab w:val="num" w:pos="5040"/>
        </w:tabs>
        <w:ind w:left="5040" w:hanging="360"/>
      </w:pPr>
      <w:rPr>
        <w:rFonts w:ascii="Times" w:hAnsi="Times" w:hint="default"/>
      </w:rPr>
    </w:lvl>
    <w:lvl w:ilvl="7" w:tplc="654230C6" w:tentative="1">
      <w:start w:val="1"/>
      <w:numFmt w:val="bullet"/>
      <w:lvlText w:val="•"/>
      <w:lvlJc w:val="left"/>
      <w:pPr>
        <w:tabs>
          <w:tab w:val="num" w:pos="5760"/>
        </w:tabs>
        <w:ind w:left="5760" w:hanging="360"/>
      </w:pPr>
      <w:rPr>
        <w:rFonts w:ascii="Times" w:hAnsi="Times" w:hint="default"/>
      </w:rPr>
    </w:lvl>
    <w:lvl w:ilvl="8" w:tplc="A82417C4" w:tentative="1">
      <w:start w:val="1"/>
      <w:numFmt w:val="bullet"/>
      <w:lvlText w:val="•"/>
      <w:lvlJc w:val="left"/>
      <w:pPr>
        <w:tabs>
          <w:tab w:val="num" w:pos="6480"/>
        </w:tabs>
        <w:ind w:left="6480" w:hanging="360"/>
      </w:pPr>
      <w:rPr>
        <w:rFonts w:ascii="Times" w:hAnsi="Times" w:hint="default"/>
      </w:rPr>
    </w:lvl>
  </w:abstractNum>
  <w:abstractNum w:abstractNumId="12">
    <w:nsid w:val="641260C2"/>
    <w:multiLevelType w:val="hybridMultilevel"/>
    <w:tmpl w:val="3DCE728E"/>
    <w:lvl w:ilvl="0" w:tplc="F692F44A">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3">
    <w:nsid w:val="71D13C59"/>
    <w:multiLevelType w:val="hybridMultilevel"/>
    <w:tmpl w:val="B4408C24"/>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4">
    <w:nsid w:val="7A6D0442"/>
    <w:multiLevelType w:val="hybridMultilevel"/>
    <w:tmpl w:val="2D2E82D4"/>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5">
    <w:nsid w:val="7B8A3D49"/>
    <w:multiLevelType w:val="hybridMultilevel"/>
    <w:tmpl w:val="A5C857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0"/>
  </w:num>
  <w:num w:numId="4">
    <w:abstractNumId w:val="10"/>
  </w:num>
  <w:num w:numId="5">
    <w:abstractNumId w:val="7"/>
  </w:num>
  <w:num w:numId="6">
    <w:abstractNumId w:val="4"/>
  </w:num>
  <w:num w:numId="7">
    <w:abstractNumId w:val="6"/>
  </w:num>
  <w:num w:numId="8">
    <w:abstractNumId w:val="11"/>
  </w:num>
  <w:num w:numId="9">
    <w:abstractNumId w:val="2"/>
  </w:num>
  <w:num w:numId="10">
    <w:abstractNumId w:val="12"/>
  </w:num>
  <w:num w:numId="11">
    <w:abstractNumId w:val="9"/>
  </w:num>
  <w:num w:numId="12">
    <w:abstractNumId w:val="3"/>
  </w:num>
  <w:num w:numId="13">
    <w:abstractNumId w:val="13"/>
  </w:num>
  <w:num w:numId="14">
    <w:abstractNumId w:val="1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2B2B"/>
    <w:rsid w:val="0000004A"/>
    <w:rsid w:val="00002133"/>
    <w:rsid w:val="00003F1F"/>
    <w:rsid w:val="00007294"/>
    <w:rsid w:val="00011BE4"/>
    <w:rsid w:val="00011F96"/>
    <w:rsid w:val="00021B78"/>
    <w:rsid w:val="0003181B"/>
    <w:rsid w:val="00031DB8"/>
    <w:rsid w:val="00031F38"/>
    <w:rsid w:val="00036D6B"/>
    <w:rsid w:val="000610F2"/>
    <w:rsid w:val="00066CF3"/>
    <w:rsid w:val="000672E0"/>
    <w:rsid w:val="00073C8B"/>
    <w:rsid w:val="00082405"/>
    <w:rsid w:val="00082588"/>
    <w:rsid w:val="00082F48"/>
    <w:rsid w:val="000857F4"/>
    <w:rsid w:val="00086D9F"/>
    <w:rsid w:val="00094B09"/>
    <w:rsid w:val="00094C9D"/>
    <w:rsid w:val="000A6AE0"/>
    <w:rsid w:val="000B1A9D"/>
    <w:rsid w:val="000B281E"/>
    <w:rsid w:val="000B3F67"/>
    <w:rsid w:val="000B77A1"/>
    <w:rsid w:val="00104ED9"/>
    <w:rsid w:val="00107C07"/>
    <w:rsid w:val="00110C76"/>
    <w:rsid w:val="00116504"/>
    <w:rsid w:val="001210B2"/>
    <w:rsid w:val="00126EB3"/>
    <w:rsid w:val="0013243A"/>
    <w:rsid w:val="00132D81"/>
    <w:rsid w:val="00134056"/>
    <w:rsid w:val="00135A4A"/>
    <w:rsid w:val="001360C4"/>
    <w:rsid w:val="00144D9C"/>
    <w:rsid w:val="001523D6"/>
    <w:rsid w:val="00156984"/>
    <w:rsid w:val="0016251D"/>
    <w:rsid w:val="001659E8"/>
    <w:rsid w:val="0016618C"/>
    <w:rsid w:val="0017287F"/>
    <w:rsid w:val="001762FE"/>
    <w:rsid w:val="0017742A"/>
    <w:rsid w:val="00180E78"/>
    <w:rsid w:val="00180F59"/>
    <w:rsid w:val="0019072E"/>
    <w:rsid w:val="00192749"/>
    <w:rsid w:val="00193690"/>
    <w:rsid w:val="00194DE9"/>
    <w:rsid w:val="001A1E5C"/>
    <w:rsid w:val="001A37E6"/>
    <w:rsid w:val="001A3FF2"/>
    <w:rsid w:val="001B14EC"/>
    <w:rsid w:val="001B2EB4"/>
    <w:rsid w:val="001B4A8E"/>
    <w:rsid w:val="001C200D"/>
    <w:rsid w:val="001C4D74"/>
    <w:rsid w:val="001D056A"/>
    <w:rsid w:val="001D1449"/>
    <w:rsid w:val="001D5291"/>
    <w:rsid w:val="001D640E"/>
    <w:rsid w:val="001E74A0"/>
    <w:rsid w:val="001F20F8"/>
    <w:rsid w:val="001F3AC2"/>
    <w:rsid w:val="002071DC"/>
    <w:rsid w:val="002115B1"/>
    <w:rsid w:val="00217FBD"/>
    <w:rsid w:val="00221BDC"/>
    <w:rsid w:val="00221F35"/>
    <w:rsid w:val="002322EC"/>
    <w:rsid w:val="0023431A"/>
    <w:rsid w:val="00234BF0"/>
    <w:rsid w:val="002350AD"/>
    <w:rsid w:val="00236C76"/>
    <w:rsid w:val="00236E06"/>
    <w:rsid w:val="00237E7F"/>
    <w:rsid w:val="0024453B"/>
    <w:rsid w:val="00245E2D"/>
    <w:rsid w:val="00247C2D"/>
    <w:rsid w:val="00255BB4"/>
    <w:rsid w:val="0026004A"/>
    <w:rsid w:val="002670FA"/>
    <w:rsid w:val="00270EF0"/>
    <w:rsid w:val="0027488F"/>
    <w:rsid w:val="002761C9"/>
    <w:rsid w:val="00290B7B"/>
    <w:rsid w:val="00290F1D"/>
    <w:rsid w:val="00296B36"/>
    <w:rsid w:val="002A1390"/>
    <w:rsid w:val="002A4E44"/>
    <w:rsid w:val="002B07F3"/>
    <w:rsid w:val="002B0CA4"/>
    <w:rsid w:val="002B6F67"/>
    <w:rsid w:val="002B754D"/>
    <w:rsid w:val="002B7FD3"/>
    <w:rsid w:val="002C29B9"/>
    <w:rsid w:val="002C2C2A"/>
    <w:rsid w:val="002C31CF"/>
    <w:rsid w:val="002C3AB6"/>
    <w:rsid w:val="002C4022"/>
    <w:rsid w:val="002C6FF3"/>
    <w:rsid w:val="002D5CE2"/>
    <w:rsid w:val="002D7912"/>
    <w:rsid w:val="002E55ED"/>
    <w:rsid w:val="002E7519"/>
    <w:rsid w:val="002F2C3D"/>
    <w:rsid w:val="002F3C8F"/>
    <w:rsid w:val="0030302F"/>
    <w:rsid w:val="00304A7F"/>
    <w:rsid w:val="00305795"/>
    <w:rsid w:val="0031415A"/>
    <w:rsid w:val="003144BE"/>
    <w:rsid w:val="00324794"/>
    <w:rsid w:val="00326B04"/>
    <w:rsid w:val="003336C8"/>
    <w:rsid w:val="003378AA"/>
    <w:rsid w:val="0034002A"/>
    <w:rsid w:val="00342568"/>
    <w:rsid w:val="00355C86"/>
    <w:rsid w:val="0035680F"/>
    <w:rsid w:val="003610C8"/>
    <w:rsid w:val="003612FF"/>
    <w:rsid w:val="0036269C"/>
    <w:rsid w:val="003638DB"/>
    <w:rsid w:val="003803C7"/>
    <w:rsid w:val="00385D5D"/>
    <w:rsid w:val="00386658"/>
    <w:rsid w:val="00392FC4"/>
    <w:rsid w:val="003949AD"/>
    <w:rsid w:val="00395532"/>
    <w:rsid w:val="003974FB"/>
    <w:rsid w:val="00397C2C"/>
    <w:rsid w:val="003A5538"/>
    <w:rsid w:val="003A5AC2"/>
    <w:rsid w:val="003A7CC8"/>
    <w:rsid w:val="003B28CA"/>
    <w:rsid w:val="003B43A4"/>
    <w:rsid w:val="003B5D69"/>
    <w:rsid w:val="003C0613"/>
    <w:rsid w:val="003C2200"/>
    <w:rsid w:val="003C37DE"/>
    <w:rsid w:val="003C63D5"/>
    <w:rsid w:val="003C6A12"/>
    <w:rsid w:val="003C6A9E"/>
    <w:rsid w:val="003E0428"/>
    <w:rsid w:val="003E7114"/>
    <w:rsid w:val="003F2EB6"/>
    <w:rsid w:val="004007E0"/>
    <w:rsid w:val="00403FF1"/>
    <w:rsid w:val="00410652"/>
    <w:rsid w:val="0041073F"/>
    <w:rsid w:val="00411596"/>
    <w:rsid w:val="00411EDB"/>
    <w:rsid w:val="004152C1"/>
    <w:rsid w:val="00420A6E"/>
    <w:rsid w:val="00434352"/>
    <w:rsid w:val="00441689"/>
    <w:rsid w:val="00441901"/>
    <w:rsid w:val="004638E9"/>
    <w:rsid w:val="00465CDA"/>
    <w:rsid w:val="0047329B"/>
    <w:rsid w:val="004759C7"/>
    <w:rsid w:val="004762E0"/>
    <w:rsid w:val="0047637D"/>
    <w:rsid w:val="00482496"/>
    <w:rsid w:val="0049346C"/>
    <w:rsid w:val="004963FE"/>
    <w:rsid w:val="004A2CA5"/>
    <w:rsid w:val="004A7894"/>
    <w:rsid w:val="004B07EB"/>
    <w:rsid w:val="004B32F2"/>
    <w:rsid w:val="004B3C40"/>
    <w:rsid w:val="004C2776"/>
    <w:rsid w:val="004C3E7D"/>
    <w:rsid w:val="004D28F4"/>
    <w:rsid w:val="004D3FBA"/>
    <w:rsid w:val="004D56EF"/>
    <w:rsid w:val="004D5ED0"/>
    <w:rsid w:val="004D6606"/>
    <w:rsid w:val="004E01DD"/>
    <w:rsid w:val="004E05DF"/>
    <w:rsid w:val="004E297C"/>
    <w:rsid w:val="004E4FAA"/>
    <w:rsid w:val="004E50BB"/>
    <w:rsid w:val="004F1688"/>
    <w:rsid w:val="004F1F15"/>
    <w:rsid w:val="004F6FAA"/>
    <w:rsid w:val="00503AC4"/>
    <w:rsid w:val="00504C7A"/>
    <w:rsid w:val="005060B7"/>
    <w:rsid w:val="005071A9"/>
    <w:rsid w:val="00515C7C"/>
    <w:rsid w:val="005217AE"/>
    <w:rsid w:val="00524AFD"/>
    <w:rsid w:val="00530C22"/>
    <w:rsid w:val="0053409C"/>
    <w:rsid w:val="00535239"/>
    <w:rsid w:val="005534C1"/>
    <w:rsid w:val="00555DFB"/>
    <w:rsid w:val="00556C79"/>
    <w:rsid w:val="00560A8A"/>
    <w:rsid w:val="00561479"/>
    <w:rsid w:val="00564A37"/>
    <w:rsid w:val="00564B90"/>
    <w:rsid w:val="0056738E"/>
    <w:rsid w:val="005719CA"/>
    <w:rsid w:val="005727EA"/>
    <w:rsid w:val="00576C42"/>
    <w:rsid w:val="00583CCA"/>
    <w:rsid w:val="005A04BB"/>
    <w:rsid w:val="005A1646"/>
    <w:rsid w:val="005A2C1A"/>
    <w:rsid w:val="005A3976"/>
    <w:rsid w:val="005B3800"/>
    <w:rsid w:val="005C1281"/>
    <w:rsid w:val="005C3D7A"/>
    <w:rsid w:val="005C7429"/>
    <w:rsid w:val="005D0CD2"/>
    <w:rsid w:val="005D53F6"/>
    <w:rsid w:val="005D68BD"/>
    <w:rsid w:val="005D6B88"/>
    <w:rsid w:val="005E22B1"/>
    <w:rsid w:val="005E3CB2"/>
    <w:rsid w:val="005E4623"/>
    <w:rsid w:val="005E49DF"/>
    <w:rsid w:val="005F472F"/>
    <w:rsid w:val="005F6904"/>
    <w:rsid w:val="0060189B"/>
    <w:rsid w:val="00603273"/>
    <w:rsid w:val="00603AFF"/>
    <w:rsid w:val="00612E1C"/>
    <w:rsid w:val="00616406"/>
    <w:rsid w:val="006229D5"/>
    <w:rsid w:val="00623B7D"/>
    <w:rsid w:val="00632BD1"/>
    <w:rsid w:val="00654764"/>
    <w:rsid w:val="00664212"/>
    <w:rsid w:val="00664F97"/>
    <w:rsid w:val="00670D75"/>
    <w:rsid w:val="0067142B"/>
    <w:rsid w:val="0067213E"/>
    <w:rsid w:val="00673D9D"/>
    <w:rsid w:val="006863C2"/>
    <w:rsid w:val="006A0710"/>
    <w:rsid w:val="006A1170"/>
    <w:rsid w:val="006A4242"/>
    <w:rsid w:val="006A46E2"/>
    <w:rsid w:val="006A609C"/>
    <w:rsid w:val="006A77D8"/>
    <w:rsid w:val="006A7DEE"/>
    <w:rsid w:val="006B4268"/>
    <w:rsid w:val="006B428E"/>
    <w:rsid w:val="006B60AA"/>
    <w:rsid w:val="006B6C3A"/>
    <w:rsid w:val="006C4F3A"/>
    <w:rsid w:val="006C4FC0"/>
    <w:rsid w:val="006D4DA3"/>
    <w:rsid w:val="006D78C7"/>
    <w:rsid w:val="006E5174"/>
    <w:rsid w:val="006F2D3E"/>
    <w:rsid w:val="006F5F20"/>
    <w:rsid w:val="006F7626"/>
    <w:rsid w:val="00701FF5"/>
    <w:rsid w:val="00704551"/>
    <w:rsid w:val="00712280"/>
    <w:rsid w:val="007141D5"/>
    <w:rsid w:val="0071774A"/>
    <w:rsid w:val="00721359"/>
    <w:rsid w:val="00732658"/>
    <w:rsid w:val="00735B99"/>
    <w:rsid w:val="007402A1"/>
    <w:rsid w:val="00740350"/>
    <w:rsid w:val="00742ED8"/>
    <w:rsid w:val="00746D80"/>
    <w:rsid w:val="00751355"/>
    <w:rsid w:val="0076163E"/>
    <w:rsid w:val="007662D8"/>
    <w:rsid w:val="0077025A"/>
    <w:rsid w:val="007709E7"/>
    <w:rsid w:val="00772B1E"/>
    <w:rsid w:val="007737DB"/>
    <w:rsid w:val="0077468E"/>
    <w:rsid w:val="00781311"/>
    <w:rsid w:val="00785D55"/>
    <w:rsid w:val="007907C5"/>
    <w:rsid w:val="00794C7E"/>
    <w:rsid w:val="007A05E7"/>
    <w:rsid w:val="007A7B9C"/>
    <w:rsid w:val="007B18FE"/>
    <w:rsid w:val="007B20A4"/>
    <w:rsid w:val="007B4C17"/>
    <w:rsid w:val="007B5F44"/>
    <w:rsid w:val="007C0E31"/>
    <w:rsid w:val="007C6D02"/>
    <w:rsid w:val="007D43EC"/>
    <w:rsid w:val="007D7123"/>
    <w:rsid w:val="007E14E6"/>
    <w:rsid w:val="007E2371"/>
    <w:rsid w:val="007E3D1F"/>
    <w:rsid w:val="007E61D0"/>
    <w:rsid w:val="007F005D"/>
    <w:rsid w:val="007F5547"/>
    <w:rsid w:val="008024D5"/>
    <w:rsid w:val="00803DE2"/>
    <w:rsid w:val="00813BCC"/>
    <w:rsid w:val="008174AF"/>
    <w:rsid w:val="00820C0C"/>
    <w:rsid w:val="008228EA"/>
    <w:rsid w:val="0083307D"/>
    <w:rsid w:val="00835D73"/>
    <w:rsid w:val="00840FE8"/>
    <w:rsid w:val="008505AE"/>
    <w:rsid w:val="00851D34"/>
    <w:rsid w:val="0085505E"/>
    <w:rsid w:val="00855786"/>
    <w:rsid w:val="0086192B"/>
    <w:rsid w:val="008657B9"/>
    <w:rsid w:val="00865F95"/>
    <w:rsid w:val="0088513C"/>
    <w:rsid w:val="00887B87"/>
    <w:rsid w:val="00894AE6"/>
    <w:rsid w:val="00897CE2"/>
    <w:rsid w:val="008A6845"/>
    <w:rsid w:val="008B0EE5"/>
    <w:rsid w:val="008B1EF8"/>
    <w:rsid w:val="008B73B3"/>
    <w:rsid w:val="008C0DCA"/>
    <w:rsid w:val="008C0E2B"/>
    <w:rsid w:val="008C1678"/>
    <w:rsid w:val="008C1B67"/>
    <w:rsid w:val="008C487F"/>
    <w:rsid w:val="008C52A7"/>
    <w:rsid w:val="008D1157"/>
    <w:rsid w:val="008D3BE3"/>
    <w:rsid w:val="008E0F7C"/>
    <w:rsid w:val="008E1224"/>
    <w:rsid w:val="008F4DB1"/>
    <w:rsid w:val="00901626"/>
    <w:rsid w:val="009016B8"/>
    <w:rsid w:val="00902809"/>
    <w:rsid w:val="00902CBB"/>
    <w:rsid w:val="0090355F"/>
    <w:rsid w:val="00906ED0"/>
    <w:rsid w:val="00912A30"/>
    <w:rsid w:val="00914853"/>
    <w:rsid w:val="00921EA8"/>
    <w:rsid w:val="009234B3"/>
    <w:rsid w:val="00927D0B"/>
    <w:rsid w:val="00932D0F"/>
    <w:rsid w:val="00935F08"/>
    <w:rsid w:val="00937704"/>
    <w:rsid w:val="00946352"/>
    <w:rsid w:val="009468F3"/>
    <w:rsid w:val="0096088D"/>
    <w:rsid w:val="009671AB"/>
    <w:rsid w:val="009907C9"/>
    <w:rsid w:val="00995ACD"/>
    <w:rsid w:val="009975D6"/>
    <w:rsid w:val="009A0DBF"/>
    <w:rsid w:val="009A6E38"/>
    <w:rsid w:val="009B0F4B"/>
    <w:rsid w:val="009B210C"/>
    <w:rsid w:val="009B2EDC"/>
    <w:rsid w:val="009B7F59"/>
    <w:rsid w:val="009C5406"/>
    <w:rsid w:val="009D3E6E"/>
    <w:rsid w:val="009D63B2"/>
    <w:rsid w:val="009D7A05"/>
    <w:rsid w:val="009E2B5D"/>
    <w:rsid w:val="009E54F8"/>
    <w:rsid w:val="009F2F30"/>
    <w:rsid w:val="009F56C0"/>
    <w:rsid w:val="009F7F7F"/>
    <w:rsid w:val="00A01ABF"/>
    <w:rsid w:val="00A069F3"/>
    <w:rsid w:val="00A11D90"/>
    <w:rsid w:val="00A13402"/>
    <w:rsid w:val="00A14D1C"/>
    <w:rsid w:val="00A20889"/>
    <w:rsid w:val="00A3166E"/>
    <w:rsid w:val="00A545E1"/>
    <w:rsid w:val="00A55400"/>
    <w:rsid w:val="00A57D09"/>
    <w:rsid w:val="00A61A76"/>
    <w:rsid w:val="00A678EE"/>
    <w:rsid w:val="00A67B3E"/>
    <w:rsid w:val="00A71017"/>
    <w:rsid w:val="00A72229"/>
    <w:rsid w:val="00A72597"/>
    <w:rsid w:val="00A73386"/>
    <w:rsid w:val="00A73522"/>
    <w:rsid w:val="00A7493C"/>
    <w:rsid w:val="00A86564"/>
    <w:rsid w:val="00A951CA"/>
    <w:rsid w:val="00A95818"/>
    <w:rsid w:val="00AA0357"/>
    <w:rsid w:val="00AA3ACD"/>
    <w:rsid w:val="00AA54E9"/>
    <w:rsid w:val="00AA6AEC"/>
    <w:rsid w:val="00AB2B2B"/>
    <w:rsid w:val="00AC1D60"/>
    <w:rsid w:val="00AC4F8A"/>
    <w:rsid w:val="00AC5C85"/>
    <w:rsid w:val="00AC6073"/>
    <w:rsid w:val="00AD18D8"/>
    <w:rsid w:val="00AD225E"/>
    <w:rsid w:val="00AE0ACC"/>
    <w:rsid w:val="00AE35BA"/>
    <w:rsid w:val="00B015FE"/>
    <w:rsid w:val="00B02EF9"/>
    <w:rsid w:val="00B04D0C"/>
    <w:rsid w:val="00B06E66"/>
    <w:rsid w:val="00B13D3B"/>
    <w:rsid w:val="00B232C8"/>
    <w:rsid w:val="00B304AE"/>
    <w:rsid w:val="00B30D48"/>
    <w:rsid w:val="00B352A5"/>
    <w:rsid w:val="00B41904"/>
    <w:rsid w:val="00B43900"/>
    <w:rsid w:val="00B43F54"/>
    <w:rsid w:val="00B45C7B"/>
    <w:rsid w:val="00B45E8B"/>
    <w:rsid w:val="00B53A1C"/>
    <w:rsid w:val="00B64598"/>
    <w:rsid w:val="00B758DA"/>
    <w:rsid w:val="00B853E6"/>
    <w:rsid w:val="00B853E9"/>
    <w:rsid w:val="00B85F19"/>
    <w:rsid w:val="00B86136"/>
    <w:rsid w:val="00B9630C"/>
    <w:rsid w:val="00B973F8"/>
    <w:rsid w:val="00BB2AC1"/>
    <w:rsid w:val="00BC4FF8"/>
    <w:rsid w:val="00BC6666"/>
    <w:rsid w:val="00BC6A32"/>
    <w:rsid w:val="00BC7D54"/>
    <w:rsid w:val="00BD59F8"/>
    <w:rsid w:val="00BE1D90"/>
    <w:rsid w:val="00BF09AA"/>
    <w:rsid w:val="00BF143C"/>
    <w:rsid w:val="00BF339B"/>
    <w:rsid w:val="00BF3EEA"/>
    <w:rsid w:val="00C04A0E"/>
    <w:rsid w:val="00C05108"/>
    <w:rsid w:val="00C10878"/>
    <w:rsid w:val="00C13D7E"/>
    <w:rsid w:val="00C14C4B"/>
    <w:rsid w:val="00C1693E"/>
    <w:rsid w:val="00C16A61"/>
    <w:rsid w:val="00C175B5"/>
    <w:rsid w:val="00C24AC2"/>
    <w:rsid w:val="00C25977"/>
    <w:rsid w:val="00C30E72"/>
    <w:rsid w:val="00C3236A"/>
    <w:rsid w:val="00C34E4D"/>
    <w:rsid w:val="00C373F4"/>
    <w:rsid w:val="00C50DBB"/>
    <w:rsid w:val="00C53202"/>
    <w:rsid w:val="00C55F55"/>
    <w:rsid w:val="00C60674"/>
    <w:rsid w:val="00C61B98"/>
    <w:rsid w:val="00C6296A"/>
    <w:rsid w:val="00C63B50"/>
    <w:rsid w:val="00C713DE"/>
    <w:rsid w:val="00C72E85"/>
    <w:rsid w:val="00C93698"/>
    <w:rsid w:val="00C95BDC"/>
    <w:rsid w:val="00C96DB9"/>
    <w:rsid w:val="00CA19D9"/>
    <w:rsid w:val="00CB6789"/>
    <w:rsid w:val="00CC1737"/>
    <w:rsid w:val="00CC3A6D"/>
    <w:rsid w:val="00CC6DD9"/>
    <w:rsid w:val="00CD25D7"/>
    <w:rsid w:val="00CD7CCD"/>
    <w:rsid w:val="00CE1465"/>
    <w:rsid w:val="00CE2AFE"/>
    <w:rsid w:val="00CE3712"/>
    <w:rsid w:val="00CE77EC"/>
    <w:rsid w:val="00D04187"/>
    <w:rsid w:val="00D071A5"/>
    <w:rsid w:val="00D112EF"/>
    <w:rsid w:val="00D11957"/>
    <w:rsid w:val="00D14EB6"/>
    <w:rsid w:val="00D16E5F"/>
    <w:rsid w:val="00D304FB"/>
    <w:rsid w:val="00D41E07"/>
    <w:rsid w:val="00D54C68"/>
    <w:rsid w:val="00D647BA"/>
    <w:rsid w:val="00D71F2C"/>
    <w:rsid w:val="00D73E4D"/>
    <w:rsid w:val="00D76928"/>
    <w:rsid w:val="00D81A30"/>
    <w:rsid w:val="00D92EA5"/>
    <w:rsid w:val="00DA22D0"/>
    <w:rsid w:val="00DA5CA5"/>
    <w:rsid w:val="00DA77BA"/>
    <w:rsid w:val="00DB2D14"/>
    <w:rsid w:val="00DB33CB"/>
    <w:rsid w:val="00DB619A"/>
    <w:rsid w:val="00DC45BB"/>
    <w:rsid w:val="00DC4DA9"/>
    <w:rsid w:val="00DC663F"/>
    <w:rsid w:val="00DD309C"/>
    <w:rsid w:val="00DD3EED"/>
    <w:rsid w:val="00E056CE"/>
    <w:rsid w:val="00E06F27"/>
    <w:rsid w:val="00E07D0E"/>
    <w:rsid w:val="00E10B74"/>
    <w:rsid w:val="00E14657"/>
    <w:rsid w:val="00E16461"/>
    <w:rsid w:val="00E175E2"/>
    <w:rsid w:val="00E32890"/>
    <w:rsid w:val="00E34567"/>
    <w:rsid w:val="00E355F0"/>
    <w:rsid w:val="00E365A8"/>
    <w:rsid w:val="00E42210"/>
    <w:rsid w:val="00E46564"/>
    <w:rsid w:val="00E51A2F"/>
    <w:rsid w:val="00E51F1B"/>
    <w:rsid w:val="00E533AA"/>
    <w:rsid w:val="00E560BA"/>
    <w:rsid w:val="00E57B34"/>
    <w:rsid w:val="00E64FFE"/>
    <w:rsid w:val="00E67E91"/>
    <w:rsid w:val="00E705DA"/>
    <w:rsid w:val="00E7423C"/>
    <w:rsid w:val="00E848BA"/>
    <w:rsid w:val="00E84FBF"/>
    <w:rsid w:val="00E91B79"/>
    <w:rsid w:val="00E97796"/>
    <w:rsid w:val="00EA0B5E"/>
    <w:rsid w:val="00EB630F"/>
    <w:rsid w:val="00EB65D3"/>
    <w:rsid w:val="00EC096C"/>
    <w:rsid w:val="00EC0A37"/>
    <w:rsid w:val="00EC3B0A"/>
    <w:rsid w:val="00EC6866"/>
    <w:rsid w:val="00ED4317"/>
    <w:rsid w:val="00ED533C"/>
    <w:rsid w:val="00EE1181"/>
    <w:rsid w:val="00EE2116"/>
    <w:rsid w:val="00EE4C22"/>
    <w:rsid w:val="00EE59E7"/>
    <w:rsid w:val="00EF0E82"/>
    <w:rsid w:val="00EF599B"/>
    <w:rsid w:val="00F02F09"/>
    <w:rsid w:val="00F03708"/>
    <w:rsid w:val="00F06E37"/>
    <w:rsid w:val="00F070A1"/>
    <w:rsid w:val="00F116B2"/>
    <w:rsid w:val="00F14693"/>
    <w:rsid w:val="00F22369"/>
    <w:rsid w:val="00F232B4"/>
    <w:rsid w:val="00F235AE"/>
    <w:rsid w:val="00F23AB3"/>
    <w:rsid w:val="00F3394E"/>
    <w:rsid w:val="00F36F08"/>
    <w:rsid w:val="00F379EB"/>
    <w:rsid w:val="00F37F25"/>
    <w:rsid w:val="00F4135A"/>
    <w:rsid w:val="00F41858"/>
    <w:rsid w:val="00F42B03"/>
    <w:rsid w:val="00F46C48"/>
    <w:rsid w:val="00F4705D"/>
    <w:rsid w:val="00F52533"/>
    <w:rsid w:val="00F6509A"/>
    <w:rsid w:val="00F80C1F"/>
    <w:rsid w:val="00F84007"/>
    <w:rsid w:val="00F95AE0"/>
    <w:rsid w:val="00FA767B"/>
    <w:rsid w:val="00FA773E"/>
    <w:rsid w:val="00FC5E53"/>
    <w:rsid w:val="00FD6C78"/>
    <w:rsid w:val="00FE68B0"/>
    <w:rsid w:val="00FF639D"/>
  </w:rsids>
  <m:mathPr>
    <m:mathFont m:val="Cambria Math"/>
    <m:brkBin m:val="before"/>
    <m:brkBinSub m:val="--"/>
    <m:smallFrac m:val="0"/>
    <m:dispDef/>
    <m:lMargin m:val="0"/>
    <m:rMargin m:val="0"/>
    <m:defJc m:val="centerGroup"/>
    <m:wrapIndent m:val="1440"/>
    <m:intLim m:val="subSup"/>
    <m:naryLim m:val="undOvr"/>
  </m:mathPr>
  <w:themeFontLang w:val="fr-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7AC7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3B43A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4">
    <w:name w:val="heading 4"/>
    <w:basedOn w:val="Normal"/>
    <w:link w:val="Titre4Car"/>
    <w:uiPriority w:val="9"/>
    <w:qFormat/>
    <w:rsid w:val="00082405"/>
    <w:pPr>
      <w:spacing w:before="100" w:beforeAutospacing="1" w:after="100" w:afterAutospacing="1" w:line="240" w:lineRule="auto"/>
      <w:outlineLvl w:val="3"/>
    </w:pPr>
    <w:rPr>
      <w:rFonts w:ascii="Times New Roman" w:eastAsia="Times New Roman" w:hAnsi="Times New Roman" w:cs="Times New Roman"/>
      <w:b/>
      <w:bCs/>
      <w:sz w:val="24"/>
      <w:szCs w:val="24"/>
      <w:lang w:eastAsia="fr-C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B2B2B"/>
    <w:pPr>
      <w:tabs>
        <w:tab w:val="center" w:pos="4320"/>
        <w:tab w:val="right" w:pos="8640"/>
      </w:tabs>
      <w:spacing w:after="0" w:line="240" w:lineRule="auto"/>
    </w:pPr>
  </w:style>
  <w:style w:type="character" w:customStyle="1" w:styleId="En-tteCar">
    <w:name w:val="En-tête Car"/>
    <w:basedOn w:val="Policepardfaut"/>
    <w:link w:val="En-tte"/>
    <w:uiPriority w:val="99"/>
    <w:rsid w:val="00AB2B2B"/>
  </w:style>
  <w:style w:type="paragraph" w:styleId="Pieddepage">
    <w:name w:val="footer"/>
    <w:basedOn w:val="Normal"/>
    <w:link w:val="PieddepageCar"/>
    <w:uiPriority w:val="99"/>
    <w:unhideWhenUsed/>
    <w:rsid w:val="00AB2B2B"/>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AB2B2B"/>
  </w:style>
  <w:style w:type="table" w:styleId="Grille">
    <w:name w:val="Table Grid"/>
    <w:basedOn w:val="TableauNormal"/>
    <w:uiPriority w:val="59"/>
    <w:rsid w:val="00AB2B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007294"/>
    <w:pPr>
      <w:ind w:left="720"/>
      <w:contextualSpacing/>
    </w:pPr>
  </w:style>
  <w:style w:type="paragraph" w:styleId="Textedebulles">
    <w:name w:val="Balloon Text"/>
    <w:basedOn w:val="Normal"/>
    <w:link w:val="TextedebullesCar"/>
    <w:uiPriority w:val="99"/>
    <w:semiHidden/>
    <w:unhideWhenUsed/>
    <w:rsid w:val="00CE2AF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E2AFE"/>
    <w:rPr>
      <w:rFonts w:ascii="Tahoma" w:hAnsi="Tahoma" w:cs="Tahoma"/>
      <w:sz w:val="16"/>
      <w:szCs w:val="16"/>
    </w:rPr>
  </w:style>
  <w:style w:type="paragraph" w:styleId="Sansinterligne">
    <w:name w:val="No Spacing"/>
    <w:link w:val="SansinterligneCar"/>
    <w:uiPriority w:val="1"/>
    <w:qFormat/>
    <w:rsid w:val="006A0710"/>
    <w:pPr>
      <w:spacing w:after="0" w:line="240" w:lineRule="auto"/>
    </w:pPr>
    <w:rPr>
      <w:rFonts w:eastAsiaTheme="minorEastAsia"/>
      <w:lang w:eastAsia="fr-CA"/>
    </w:rPr>
  </w:style>
  <w:style w:type="character" w:customStyle="1" w:styleId="SansinterligneCar">
    <w:name w:val="Sans interligne Car"/>
    <w:basedOn w:val="Policepardfaut"/>
    <w:link w:val="Sansinterligne"/>
    <w:uiPriority w:val="1"/>
    <w:rsid w:val="006A0710"/>
    <w:rPr>
      <w:rFonts w:eastAsiaTheme="minorEastAsia"/>
      <w:lang w:eastAsia="fr-CA"/>
    </w:rPr>
  </w:style>
  <w:style w:type="character" w:styleId="Marquedannotation">
    <w:name w:val="annotation reference"/>
    <w:basedOn w:val="Policepardfaut"/>
    <w:uiPriority w:val="99"/>
    <w:semiHidden/>
    <w:unhideWhenUsed/>
    <w:rsid w:val="00612E1C"/>
    <w:rPr>
      <w:sz w:val="16"/>
      <w:szCs w:val="16"/>
    </w:rPr>
  </w:style>
  <w:style w:type="paragraph" w:styleId="Commentaire">
    <w:name w:val="annotation text"/>
    <w:basedOn w:val="Normal"/>
    <w:link w:val="CommentaireCar"/>
    <w:uiPriority w:val="99"/>
    <w:semiHidden/>
    <w:unhideWhenUsed/>
    <w:rsid w:val="00612E1C"/>
    <w:pPr>
      <w:spacing w:line="240" w:lineRule="auto"/>
    </w:pPr>
    <w:rPr>
      <w:sz w:val="20"/>
      <w:szCs w:val="20"/>
    </w:rPr>
  </w:style>
  <w:style w:type="character" w:customStyle="1" w:styleId="CommentaireCar">
    <w:name w:val="Commentaire Car"/>
    <w:basedOn w:val="Policepardfaut"/>
    <w:link w:val="Commentaire"/>
    <w:uiPriority w:val="99"/>
    <w:semiHidden/>
    <w:rsid w:val="00612E1C"/>
    <w:rPr>
      <w:sz w:val="20"/>
      <w:szCs w:val="20"/>
    </w:rPr>
  </w:style>
  <w:style w:type="paragraph" w:styleId="Objetducommentaire">
    <w:name w:val="annotation subject"/>
    <w:basedOn w:val="Commentaire"/>
    <w:next w:val="Commentaire"/>
    <w:link w:val="ObjetducommentaireCar"/>
    <w:uiPriority w:val="99"/>
    <w:semiHidden/>
    <w:unhideWhenUsed/>
    <w:rsid w:val="00612E1C"/>
    <w:rPr>
      <w:b/>
      <w:bCs/>
    </w:rPr>
  </w:style>
  <w:style w:type="character" w:customStyle="1" w:styleId="ObjetducommentaireCar">
    <w:name w:val="Objet du commentaire Car"/>
    <w:basedOn w:val="CommentaireCar"/>
    <w:link w:val="Objetducommentaire"/>
    <w:uiPriority w:val="99"/>
    <w:semiHidden/>
    <w:rsid w:val="00612E1C"/>
    <w:rPr>
      <w:b/>
      <w:bCs/>
      <w:sz w:val="20"/>
      <w:szCs w:val="20"/>
    </w:rPr>
  </w:style>
  <w:style w:type="paragraph" w:styleId="NormalWeb">
    <w:name w:val="Normal (Web)"/>
    <w:basedOn w:val="Normal"/>
    <w:uiPriority w:val="99"/>
    <w:semiHidden/>
    <w:unhideWhenUsed/>
    <w:rsid w:val="00503AC4"/>
    <w:pPr>
      <w:spacing w:before="100" w:beforeAutospacing="1" w:after="100" w:afterAutospacing="1" w:line="240" w:lineRule="auto"/>
    </w:pPr>
    <w:rPr>
      <w:rFonts w:ascii="Times New Roman" w:eastAsiaTheme="minorEastAsia" w:hAnsi="Times New Roman" w:cs="Times New Roman"/>
      <w:sz w:val="24"/>
      <w:szCs w:val="24"/>
      <w:lang w:eastAsia="fr-CA"/>
    </w:rPr>
  </w:style>
  <w:style w:type="character" w:styleId="Accentuationdiscrte">
    <w:name w:val="Subtle Emphasis"/>
    <w:basedOn w:val="Policepardfaut"/>
    <w:uiPriority w:val="19"/>
    <w:qFormat/>
    <w:rsid w:val="005E49DF"/>
    <w:rPr>
      <w:i/>
      <w:iCs/>
      <w:color w:val="808080" w:themeColor="text1" w:themeTint="7F"/>
    </w:rPr>
  </w:style>
  <w:style w:type="paragraph" w:styleId="Notedebasdepage">
    <w:name w:val="footnote text"/>
    <w:basedOn w:val="Normal"/>
    <w:link w:val="NotedebasdepageCar"/>
    <w:uiPriority w:val="99"/>
    <w:unhideWhenUsed/>
    <w:rsid w:val="005E49DF"/>
    <w:pPr>
      <w:spacing w:after="0" w:line="240" w:lineRule="auto"/>
    </w:pPr>
    <w:rPr>
      <w:rFonts w:eastAsiaTheme="minorEastAsia"/>
      <w:sz w:val="24"/>
      <w:szCs w:val="24"/>
      <w:lang w:val="fr-FR" w:eastAsia="fr-FR"/>
    </w:rPr>
  </w:style>
  <w:style w:type="character" w:customStyle="1" w:styleId="NotedebasdepageCar">
    <w:name w:val="Note de bas de page Car"/>
    <w:basedOn w:val="Policepardfaut"/>
    <w:link w:val="Notedebasdepage"/>
    <w:uiPriority w:val="99"/>
    <w:rsid w:val="005E49DF"/>
    <w:rPr>
      <w:rFonts w:eastAsiaTheme="minorEastAsia"/>
      <w:sz w:val="24"/>
      <w:szCs w:val="24"/>
      <w:lang w:val="fr-FR" w:eastAsia="fr-FR"/>
    </w:rPr>
  </w:style>
  <w:style w:type="character" w:styleId="Marquenotebasdepage">
    <w:name w:val="footnote reference"/>
    <w:basedOn w:val="Policepardfaut"/>
    <w:uiPriority w:val="99"/>
    <w:unhideWhenUsed/>
    <w:rsid w:val="005E49DF"/>
    <w:rPr>
      <w:vertAlign w:val="superscript"/>
    </w:rPr>
  </w:style>
  <w:style w:type="character" w:customStyle="1" w:styleId="Titre4Car">
    <w:name w:val="Titre 4 Car"/>
    <w:basedOn w:val="Policepardfaut"/>
    <w:link w:val="Titre4"/>
    <w:uiPriority w:val="9"/>
    <w:rsid w:val="00082405"/>
    <w:rPr>
      <w:rFonts w:ascii="Times New Roman" w:eastAsia="Times New Roman" w:hAnsi="Times New Roman" w:cs="Times New Roman"/>
      <w:b/>
      <w:bCs/>
      <w:sz w:val="24"/>
      <w:szCs w:val="24"/>
      <w:lang w:eastAsia="fr-CA"/>
    </w:rPr>
  </w:style>
  <w:style w:type="character" w:styleId="Lienhypertexte">
    <w:name w:val="Hyperlink"/>
    <w:basedOn w:val="Policepardfaut"/>
    <w:uiPriority w:val="99"/>
    <w:unhideWhenUsed/>
    <w:rsid w:val="00036D6B"/>
    <w:rPr>
      <w:color w:val="0000FF"/>
      <w:u w:val="single"/>
    </w:rPr>
  </w:style>
  <w:style w:type="character" w:customStyle="1" w:styleId="Titre1Car">
    <w:name w:val="Titre 1 Car"/>
    <w:basedOn w:val="Policepardfaut"/>
    <w:link w:val="Titre1"/>
    <w:uiPriority w:val="9"/>
    <w:rsid w:val="003B43A4"/>
    <w:rPr>
      <w:rFonts w:asciiTheme="majorHAnsi" w:eastAsiaTheme="majorEastAsia" w:hAnsiTheme="majorHAnsi" w:cstheme="majorBidi"/>
      <w:b/>
      <w:bCs/>
      <w:color w:val="365F91" w:themeColor="accent1" w:themeShade="BF"/>
      <w:sz w:val="28"/>
      <w:szCs w:val="28"/>
    </w:rPr>
  </w:style>
  <w:style w:type="character" w:customStyle="1" w:styleId="apple-converted-space">
    <w:name w:val="apple-converted-space"/>
    <w:basedOn w:val="Policepardfaut"/>
    <w:rsid w:val="004759C7"/>
  </w:style>
  <w:style w:type="character" w:styleId="Lienhypertextesuivi">
    <w:name w:val="FollowedHyperlink"/>
    <w:basedOn w:val="Policepardfaut"/>
    <w:uiPriority w:val="99"/>
    <w:semiHidden/>
    <w:unhideWhenUsed/>
    <w:rsid w:val="008F4DB1"/>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3B43A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4">
    <w:name w:val="heading 4"/>
    <w:basedOn w:val="Normal"/>
    <w:link w:val="Titre4Car"/>
    <w:uiPriority w:val="9"/>
    <w:qFormat/>
    <w:rsid w:val="00082405"/>
    <w:pPr>
      <w:spacing w:before="100" w:beforeAutospacing="1" w:after="100" w:afterAutospacing="1" w:line="240" w:lineRule="auto"/>
      <w:outlineLvl w:val="3"/>
    </w:pPr>
    <w:rPr>
      <w:rFonts w:ascii="Times New Roman" w:eastAsia="Times New Roman" w:hAnsi="Times New Roman" w:cs="Times New Roman"/>
      <w:b/>
      <w:bCs/>
      <w:sz w:val="24"/>
      <w:szCs w:val="24"/>
      <w:lang w:eastAsia="fr-C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B2B2B"/>
    <w:pPr>
      <w:tabs>
        <w:tab w:val="center" w:pos="4320"/>
        <w:tab w:val="right" w:pos="8640"/>
      </w:tabs>
      <w:spacing w:after="0" w:line="240" w:lineRule="auto"/>
    </w:pPr>
  </w:style>
  <w:style w:type="character" w:customStyle="1" w:styleId="En-tteCar">
    <w:name w:val="En-tête Car"/>
    <w:basedOn w:val="Policepardfaut"/>
    <w:link w:val="En-tte"/>
    <w:uiPriority w:val="99"/>
    <w:rsid w:val="00AB2B2B"/>
  </w:style>
  <w:style w:type="paragraph" w:styleId="Pieddepage">
    <w:name w:val="footer"/>
    <w:basedOn w:val="Normal"/>
    <w:link w:val="PieddepageCar"/>
    <w:uiPriority w:val="99"/>
    <w:unhideWhenUsed/>
    <w:rsid w:val="00AB2B2B"/>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AB2B2B"/>
  </w:style>
  <w:style w:type="table" w:styleId="Grille">
    <w:name w:val="Table Grid"/>
    <w:basedOn w:val="TableauNormal"/>
    <w:uiPriority w:val="59"/>
    <w:rsid w:val="00AB2B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007294"/>
    <w:pPr>
      <w:ind w:left="720"/>
      <w:contextualSpacing/>
    </w:pPr>
  </w:style>
  <w:style w:type="paragraph" w:styleId="Textedebulles">
    <w:name w:val="Balloon Text"/>
    <w:basedOn w:val="Normal"/>
    <w:link w:val="TextedebullesCar"/>
    <w:uiPriority w:val="99"/>
    <w:semiHidden/>
    <w:unhideWhenUsed/>
    <w:rsid w:val="00CE2AF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E2AFE"/>
    <w:rPr>
      <w:rFonts w:ascii="Tahoma" w:hAnsi="Tahoma" w:cs="Tahoma"/>
      <w:sz w:val="16"/>
      <w:szCs w:val="16"/>
    </w:rPr>
  </w:style>
  <w:style w:type="paragraph" w:styleId="Sansinterligne">
    <w:name w:val="No Spacing"/>
    <w:link w:val="SansinterligneCar"/>
    <w:uiPriority w:val="1"/>
    <w:qFormat/>
    <w:rsid w:val="006A0710"/>
    <w:pPr>
      <w:spacing w:after="0" w:line="240" w:lineRule="auto"/>
    </w:pPr>
    <w:rPr>
      <w:rFonts w:eastAsiaTheme="minorEastAsia"/>
      <w:lang w:eastAsia="fr-CA"/>
    </w:rPr>
  </w:style>
  <w:style w:type="character" w:customStyle="1" w:styleId="SansinterligneCar">
    <w:name w:val="Sans interligne Car"/>
    <w:basedOn w:val="Policepardfaut"/>
    <w:link w:val="Sansinterligne"/>
    <w:uiPriority w:val="1"/>
    <w:rsid w:val="006A0710"/>
    <w:rPr>
      <w:rFonts w:eastAsiaTheme="minorEastAsia"/>
      <w:lang w:eastAsia="fr-CA"/>
    </w:rPr>
  </w:style>
  <w:style w:type="character" w:styleId="Marquedannotation">
    <w:name w:val="annotation reference"/>
    <w:basedOn w:val="Policepardfaut"/>
    <w:uiPriority w:val="99"/>
    <w:semiHidden/>
    <w:unhideWhenUsed/>
    <w:rsid w:val="00612E1C"/>
    <w:rPr>
      <w:sz w:val="16"/>
      <w:szCs w:val="16"/>
    </w:rPr>
  </w:style>
  <w:style w:type="paragraph" w:styleId="Commentaire">
    <w:name w:val="annotation text"/>
    <w:basedOn w:val="Normal"/>
    <w:link w:val="CommentaireCar"/>
    <w:uiPriority w:val="99"/>
    <w:semiHidden/>
    <w:unhideWhenUsed/>
    <w:rsid w:val="00612E1C"/>
    <w:pPr>
      <w:spacing w:line="240" w:lineRule="auto"/>
    </w:pPr>
    <w:rPr>
      <w:sz w:val="20"/>
      <w:szCs w:val="20"/>
    </w:rPr>
  </w:style>
  <w:style w:type="character" w:customStyle="1" w:styleId="CommentaireCar">
    <w:name w:val="Commentaire Car"/>
    <w:basedOn w:val="Policepardfaut"/>
    <w:link w:val="Commentaire"/>
    <w:uiPriority w:val="99"/>
    <w:semiHidden/>
    <w:rsid w:val="00612E1C"/>
    <w:rPr>
      <w:sz w:val="20"/>
      <w:szCs w:val="20"/>
    </w:rPr>
  </w:style>
  <w:style w:type="paragraph" w:styleId="Objetducommentaire">
    <w:name w:val="annotation subject"/>
    <w:basedOn w:val="Commentaire"/>
    <w:next w:val="Commentaire"/>
    <w:link w:val="ObjetducommentaireCar"/>
    <w:uiPriority w:val="99"/>
    <w:semiHidden/>
    <w:unhideWhenUsed/>
    <w:rsid w:val="00612E1C"/>
    <w:rPr>
      <w:b/>
      <w:bCs/>
    </w:rPr>
  </w:style>
  <w:style w:type="character" w:customStyle="1" w:styleId="ObjetducommentaireCar">
    <w:name w:val="Objet du commentaire Car"/>
    <w:basedOn w:val="CommentaireCar"/>
    <w:link w:val="Objetducommentaire"/>
    <w:uiPriority w:val="99"/>
    <w:semiHidden/>
    <w:rsid w:val="00612E1C"/>
    <w:rPr>
      <w:b/>
      <w:bCs/>
      <w:sz w:val="20"/>
      <w:szCs w:val="20"/>
    </w:rPr>
  </w:style>
  <w:style w:type="paragraph" w:styleId="NormalWeb">
    <w:name w:val="Normal (Web)"/>
    <w:basedOn w:val="Normal"/>
    <w:uiPriority w:val="99"/>
    <w:semiHidden/>
    <w:unhideWhenUsed/>
    <w:rsid w:val="00503AC4"/>
    <w:pPr>
      <w:spacing w:before="100" w:beforeAutospacing="1" w:after="100" w:afterAutospacing="1" w:line="240" w:lineRule="auto"/>
    </w:pPr>
    <w:rPr>
      <w:rFonts w:ascii="Times New Roman" w:eastAsiaTheme="minorEastAsia" w:hAnsi="Times New Roman" w:cs="Times New Roman"/>
      <w:sz w:val="24"/>
      <w:szCs w:val="24"/>
      <w:lang w:eastAsia="fr-CA"/>
    </w:rPr>
  </w:style>
  <w:style w:type="character" w:styleId="Accentuationdiscrte">
    <w:name w:val="Subtle Emphasis"/>
    <w:basedOn w:val="Policepardfaut"/>
    <w:uiPriority w:val="19"/>
    <w:qFormat/>
    <w:rsid w:val="005E49DF"/>
    <w:rPr>
      <w:i/>
      <w:iCs/>
      <w:color w:val="808080" w:themeColor="text1" w:themeTint="7F"/>
    </w:rPr>
  </w:style>
  <w:style w:type="paragraph" w:styleId="Notedebasdepage">
    <w:name w:val="footnote text"/>
    <w:basedOn w:val="Normal"/>
    <w:link w:val="NotedebasdepageCar"/>
    <w:uiPriority w:val="99"/>
    <w:unhideWhenUsed/>
    <w:rsid w:val="005E49DF"/>
    <w:pPr>
      <w:spacing w:after="0" w:line="240" w:lineRule="auto"/>
    </w:pPr>
    <w:rPr>
      <w:rFonts w:eastAsiaTheme="minorEastAsia"/>
      <w:sz w:val="24"/>
      <w:szCs w:val="24"/>
      <w:lang w:val="fr-FR" w:eastAsia="fr-FR"/>
    </w:rPr>
  </w:style>
  <w:style w:type="character" w:customStyle="1" w:styleId="NotedebasdepageCar">
    <w:name w:val="Note de bas de page Car"/>
    <w:basedOn w:val="Policepardfaut"/>
    <w:link w:val="Notedebasdepage"/>
    <w:uiPriority w:val="99"/>
    <w:rsid w:val="005E49DF"/>
    <w:rPr>
      <w:rFonts w:eastAsiaTheme="minorEastAsia"/>
      <w:sz w:val="24"/>
      <w:szCs w:val="24"/>
      <w:lang w:val="fr-FR" w:eastAsia="fr-FR"/>
    </w:rPr>
  </w:style>
  <w:style w:type="character" w:styleId="Marquenotebasdepage">
    <w:name w:val="footnote reference"/>
    <w:basedOn w:val="Policepardfaut"/>
    <w:uiPriority w:val="99"/>
    <w:unhideWhenUsed/>
    <w:rsid w:val="005E49DF"/>
    <w:rPr>
      <w:vertAlign w:val="superscript"/>
    </w:rPr>
  </w:style>
  <w:style w:type="character" w:customStyle="1" w:styleId="Titre4Car">
    <w:name w:val="Titre 4 Car"/>
    <w:basedOn w:val="Policepardfaut"/>
    <w:link w:val="Titre4"/>
    <w:uiPriority w:val="9"/>
    <w:rsid w:val="00082405"/>
    <w:rPr>
      <w:rFonts w:ascii="Times New Roman" w:eastAsia="Times New Roman" w:hAnsi="Times New Roman" w:cs="Times New Roman"/>
      <w:b/>
      <w:bCs/>
      <w:sz w:val="24"/>
      <w:szCs w:val="24"/>
      <w:lang w:eastAsia="fr-CA"/>
    </w:rPr>
  </w:style>
  <w:style w:type="character" w:styleId="Lienhypertexte">
    <w:name w:val="Hyperlink"/>
    <w:basedOn w:val="Policepardfaut"/>
    <w:uiPriority w:val="99"/>
    <w:unhideWhenUsed/>
    <w:rsid w:val="00036D6B"/>
    <w:rPr>
      <w:color w:val="0000FF"/>
      <w:u w:val="single"/>
    </w:rPr>
  </w:style>
  <w:style w:type="character" w:customStyle="1" w:styleId="Titre1Car">
    <w:name w:val="Titre 1 Car"/>
    <w:basedOn w:val="Policepardfaut"/>
    <w:link w:val="Titre1"/>
    <w:uiPriority w:val="9"/>
    <w:rsid w:val="003B43A4"/>
    <w:rPr>
      <w:rFonts w:asciiTheme="majorHAnsi" w:eastAsiaTheme="majorEastAsia" w:hAnsiTheme="majorHAnsi" w:cstheme="majorBidi"/>
      <w:b/>
      <w:bCs/>
      <w:color w:val="365F91" w:themeColor="accent1" w:themeShade="BF"/>
      <w:sz w:val="28"/>
      <w:szCs w:val="28"/>
    </w:rPr>
  </w:style>
  <w:style w:type="character" w:customStyle="1" w:styleId="apple-converted-space">
    <w:name w:val="apple-converted-space"/>
    <w:basedOn w:val="Policepardfaut"/>
    <w:rsid w:val="004759C7"/>
  </w:style>
  <w:style w:type="character" w:styleId="Lienhypertextesuivi">
    <w:name w:val="FollowedHyperlink"/>
    <w:basedOn w:val="Policepardfaut"/>
    <w:uiPriority w:val="99"/>
    <w:semiHidden/>
    <w:unhideWhenUsed/>
    <w:rsid w:val="008F4DB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5103499">
      <w:bodyDiv w:val="1"/>
      <w:marLeft w:val="0"/>
      <w:marRight w:val="0"/>
      <w:marTop w:val="0"/>
      <w:marBottom w:val="0"/>
      <w:divBdr>
        <w:top w:val="none" w:sz="0" w:space="0" w:color="auto"/>
        <w:left w:val="none" w:sz="0" w:space="0" w:color="auto"/>
        <w:bottom w:val="none" w:sz="0" w:space="0" w:color="auto"/>
        <w:right w:val="none" w:sz="0" w:space="0" w:color="auto"/>
      </w:divBdr>
    </w:div>
    <w:div w:id="479423718">
      <w:bodyDiv w:val="1"/>
      <w:marLeft w:val="0"/>
      <w:marRight w:val="0"/>
      <w:marTop w:val="0"/>
      <w:marBottom w:val="0"/>
      <w:divBdr>
        <w:top w:val="none" w:sz="0" w:space="0" w:color="auto"/>
        <w:left w:val="none" w:sz="0" w:space="0" w:color="auto"/>
        <w:bottom w:val="none" w:sz="0" w:space="0" w:color="auto"/>
        <w:right w:val="none" w:sz="0" w:space="0" w:color="auto"/>
      </w:divBdr>
    </w:div>
    <w:div w:id="1472671791">
      <w:bodyDiv w:val="1"/>
      <w:marLeft w:val="0"/>
      <w:marRight w:val="0"/>
      <w:marTop w:val="0"/>
      <w:marBottom w:val="0"/>
      <w:divBdr>
        <w:top w:val="none" w:sz="0" w:space="0" w:color="auto"/>
        <w:left w:val="none" w:sz="0" w:space="0" w:color="auto"/>
        <w:bottom w:val="none" w:sz="0" w:space="0" w:color="auto"/>
        <w:right w:val="none" w:sz="0" w:space="0" w:color="auto"/>
      </w:divBdr>
    </w:div>
    <w:div w:id="1515458214">
      <w:bodyDiv w:val="1"/>
      <w:marLeft w:val="0"/>
      <w:marRight w:val="0"/>
      <w:marTop w:val="0"/>
      <w:marBottom w:val="0"/>
      <w:divBdr>
        <w:top w:val="none" w:sz="0" w:space="0" w:color="auto"/>
        <w:left w:val="none" w:sz="0" w:space="0" w:color="auto"/>
        <w:bottom w:val="none" w:sz="0" w:space="0" w:color="auto"/>
        <w:right w:val="none" w:sz="0" w:space="0" w:color="auto"/>
      </w:divBdr>
      <w:divsChild>
        <w:div w:id="734010234">
          <w:marLeft w:val="1080"/>
          <w:marRight w:val="0"/>
          <w:marTop w:val="0"/>
          <w:marBottom w:val="0"/>
          <w:divBdr>
            <w:top w:val="none" w:sz="0" w:space="0" w:color="auto"/>
            <w:left w:val="none" w:sz="0" w:space="0" w:color="auto"/>
            <w:bottom w:val="none" w:sz="0" w:space="0" w:color="auto"/>
            <w:right w:val="none" w:sz="0" w:space="0" w:color="auto"/>
          </w:divBdr>
        </w:div>
        <w:div w:id="686565323">
          <w:marLeft w:val="1080"/>
          <w:marRight w:val="0"/>
          <w:marTop w:val="0"/>
          <w:marBottom w:val="0"/>
          <w:divBdr>
            <w:top w:val="none" w:sz="0" w:space="0" w:color="auto"/>
            <w:left w:val="none" w:sz="0" w:space="0" w:color="auto"/>
            <w:bottom w:val="none" w:sz="0" w:space="0" w:color="auto"/>
            <w:right w:val="none" w:sz="0" w:space="0" w:color="auto"/>
          </w:divBdr>
        </w:div>
        <w:div w:id="1342588270">
          <w:marLeft w:val="1080"/>
          <w:marRight w:val="0"/>
          <w:marTop w:val="0"/>
          <w:marBottom w:val="0"/>
          <w:divBdr>
            <w:top w:val="none" w:sz="0" w:space="0" w:color="auto"/>
            <w:left w:val="none" w:sz="0" w:space="0" w:color="auto"/>
            <w:bottom w:val="none" w:sz="0" w:space="0" w:color="auto"/>
            <w:right w:val="none" w:sz="0" w:space="0" w:color="auto"/>
          </w:divBdr>
        </w:div>
        <w:div w:id="1703751221">
          <w:marLeft w:val="1080"/>
          <w:marRight w:val="0"/>
          <w:marTop w:val="0"/>
          <w:marBottom w:val="0"/>
          <w:divBdr>
            <w:top w:val="none" w:sz="0" w:space="0" w:color="auto"/>
            <w:left w:val="none" w:sz="0" w:space="0" w:color="auto"/>
            <w:bottom w:val="none" w:sz="0" w:space="0" w:color="auto"/>
            <w:right w:val="none" w:sz="0" w:space="0" w:color="auto"/>
          </w:divBdr>
        </w:div>
        <w:div w:id="2059475578">
          <w:marLeft w:val="1080"/>
          <w:marRight w:val="0"/>
          <w:marTop w:val="0"/>
          <w:marBottom w:val="0"/>
          <w:divBdr>
            <w:top w:val="none" w:sz="0" w:space="0" w:color="auto"/>
            <w:left w:val="none" w:sz="0" w:space="0" w:color="auto"/>
            <w:bottom w:val="none" w:sz="0" w:space="0" w:color="auto"/>
            <w:right w:val="none" w:sz="0" w:space="0" w:color="auto"/>
          </w:divBdr>
        </w:div>
      </w:divsChild>
    </w:div>
    <w:div w:id="1767530809">
      <w:bodyDiv w:val="1"/>
      <w:marLeft w:val="0"/>
      <w:marRight w:val="0"/>
      <w:marTop w:val="0"/>
      <w:marBottom w:val="0"/>
      <w:divBdr>
        <w:top w:val="none" w:sz="0" w:space="0" w:color="auto"/>
        <w:left w:val="none" w:sz="0" w:space="0" w:color="auto"/>
        <w:bottom w:val="none" w:sz="0" w:space="0" w:color="auto"/>
        <w:right w:val="none" w:sz="0" w:space="0" w:color="auto"/>
      </w:divBdr>
    </w:div>
    <w:div w:id="1878467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chart" Target="charts/chart1.xml"/><Relationship Id="rId13" Type="http://schemas.openxmlformats.org/officeDocument/2006/relationships/hyperlink" Target="https://translate.google.ca/?tr=f&amp;hl=fr" TargetMode="External"/><Relationship Id="rId14" Type="http://schemas.openxmlformats.org/officeDocument/2006/relationships/hyperlink" Target="https://translate.google.ca/?tr=t&amp;hl=fr" TargetMode="External"/><Relationship Id="rId15" Type="http://schemas.openxmlformats.org/officeDocument/2006/relationships/hyperlink" Target="javascript:void(0)" TargetMode="External"/><Relationship Id="rId16" Type="http://schemas.openxmlformats.org/officeDocument/2006/relationships/hyperlink" Target="javascript:void(0)" TargetMode="External"/><Relationship Id="rId17" Type="http://schemas.openxmlformats.org/officeDocument/2006/relationships/hyperlink" Target="http://www.acjq.qc.ca/public/a14178bc-45b5-4a12-b27e-38017be2da39/mes_documents/bilans/acj1402_bilan_2014_rev2.pdf" TargetMode="Externa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gif"/><Relationship Id="rId10"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Feuille_Microsoft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490400579501365"/>
          <c:y val="0.0661347123585777"/>
          <c:w val="0.397970488913999"/>
          <c:h val="0.823961900650501"/>
        </c:manualLayout>
      </c:layout>
      <c:barChart>
        <c:barDir val="bar"/>
        <c:grouping val="stacked"/>
        <c:varyColors val="0"/>
        <c:ser>
          <c:idx val="0"/>
          <c:order val="0"/>
          <c:tx>
            <c:strRef>
              <c:f>Feuil1!$B$1</c:f>
              <c:strCache>
                <c:ptCount val="1"/>
                <c:pt idx="0">
                  <c:v>Série 1</c:v>
                </c:pt>
              </c:strCache>
            </c:strRef>
          </c:tx>
          <c:invertIfNegative val="0"/>
          <c:dPt>
            <c:idx val="6"/>
            <c:invertIfNegative val="0"/>
            <c:bubble3D val="0"/>
            <c:spPr>
              <a:solidFill>
                <a:srgbClr val="FF0000"/>
              </a:solidFill>
            </c:spPr>
          </c:dPt>
          <c:dPt>
            <c:idx val="7"/>
            <c:invertIfNegative val="0"/>
            <c:bubble3D val="0"/>
            <c:spPr>
              <a:solidFill>
                <a:srgbClr val="FF0000"/>
              </a:solidFill>
            </c:spPr>
          </c:dPt>
          <c:dPt>
            <c:idx val="8"/>
            <c:invertIfNegative val="0"/>
            <c:bubble3D val="0"/>
            <c:spPr>
              <a:ln w="41275"/>
            </c:spPr>
          </c:dPt>
          <c:dLbls>
            <c:dLbl>
              <c:idx val="0"/>
              <c:tx>
                <c:rich>
                  <a:bodyPr/>
                  <a:lstStyle/>
                  <a:p>
                    <a:pPr>
                      <a:defRPr sz="800">
                        <a:latin typeface="+mj-lt"/>
                      </a:defRPr>
                    </a:pPr>
                    <a:r>
                      <a:rPr lang="en-US"/>
                      <a:t>13,9</a:t>
                    </a:r>
                  </a:p>
                </c:rich>
              </c:tx>
              <c:spPr/>
              <c:dLblPos val="inEnd"/>
              <c:showLegendKey val="0"/>
              <c:showVal val="1"/>
              <c:showCatName val="0"/>
              <c:showSerName val="0"/>
              <c:showPercent val="0"/>
              <c:showBubbleSize val="0"/>
            </c:dLbl>
            <c:dLbl>
              <c:idx val="1"/>
              <c:tx>
                <c:rich>
                  <a:bodyPr/>
                  <a:lstStyle/>
                  <a:p>
                    <a:pPr>
                      <a:defRPr sz="800">
                        <a:latin typeface="+mj-lt"/>
                      </a:defRPr>
                    </a:pPr>
                    <a:r>
                      <a:rPr lang="en-US"/>
                      <a:t>23,2</a:t>
                    </a:r>
                  </a:p>
                </c:rich>
              </c:tx>
              <c:spPr/>
              <c:dLblPos val="inEnd"/>
              <c:showLegendKey val="0"/>
              <c:showVal val="1"/>
              <c:showCatName val="0"/>
              <c:showSerName val="0"/>
              <c:showPercent val="0"/>
              <c:showBubbleSize val="0"/>
            </c:dLbl>
            <c:dLbl>
              <c:idx val="2"/>
              <c:layout>
                <c:manualLayout>
                  <c:x val="0.190403818916168"/>
                  <c:y val="0.0"/>
                </c:manualLayout>
              </c:layout>
              <c:tx>
                <c:rich>
                  <a:bodyPr/>
                  <a:lstStyle/>
                  <a:p>
                    <a:pPr>
                      <a:defRPr sz="800">
                        <a:latin typeface="+mj-lt"/>
                      </a:defRPr>
                    </a:pPr>
                    <a:r>
                      <a:rPr lang="en-US"/>
                      <a:t>25,8</a:t>
                    </a:r>
                  </a:p>
                </c:rich>
              </c:tx>
              <c:spPr/>
              <c:dLblPos val="ctr"/>
              <c:showLegendKey val="0"/>
              <c:showVal val="1"/>
              <c:showCatName val="0"/>
              <c:showSerName val="0"/>
              <c:showPercent val="0"/>
              <c:showBubbleSize val="0"/>
            </c:dLbl>
            <c:dLbl>
              <c:idx val="3"/>
              <c:layout>
                <c:manualLayout>
                  <c:x val="0.158365734286865"/>
                  <c:y val="0.0"/>
                </c:manualLayout>
              </c:layout>
              <c:tx>
                <c:rich>
                  <a:bodyPr/>
                  <a:lstStyle/>
                  <a:p>
                    <a:r>
                      <a:rPr lang="en-US" sz="800">
                        <a:latin typeface="+mj-lt"/>
                      </a:rPr>
                      <a:t>17,1</a:t>
                    </a:r>
                    <a:endParaRPr lang="en-US">
                      <a:latin typeface="+mj-lt"/>
                    </a:endParaRPr>
                  </a:p>
                </c:rich>
              </c:tx>
              <c:dLblPos val="ctr"/>
              <c:showLegendKey val="0"/>
              <c:showVal val="1"/>
              <c:showCatName val="0"/>
              <c:showSerName val="0"/>
              <c:showPercent val="0"/>
              <c:showBubbleSize val="0"/>
            </c:dLbl>
            <c:dLbl>
              <c:idx val="4"/>
              <c:layout>
                <c:manualLayout>
                  <c:x val="0.045462328464139"/>
                  <c:y val="-0.00383947604151834"/>
                </c:manualLayout>
              </c:layout>
              <c:tx>
                <c:rich>
                  <a:bodyPr/>
                  <a:lstStyle/>
                  <a:p>
                    <a:pPr>
                      <a:defRPr sz="800">
                        <a:latin typeface="+mj-lt"/>
                      </a:defRPr>
                    </a:pPr>
                    <a:r>
                      <a:rPr lang="en-US"/>
                      <a:t>1,6</a:t>
                    </a:r>
                  </a:p>
                </c:rich>
              </c:tx>
              <c:spPr/>
              <c:dLblPos val="ctr"/>
              <c:showLegendKey val="0"/>
              <c:showVal val="1"/>
              <c:showCatName val="0"/>
              <c:showSerName val="0"/>
              <c:showPercent val="0"/>
              <c:showBubbleSize val="0"/>
            </c:dLbl>
            <c:dLbl>
              <c:idx val="5"/>
              <c:layout>
                <c:manualLayout>
                  <c:x val="0.0516163999321629"/>
                  <c:y val="0.00383947604151834"/>
                </c:manualLayout>
              </c:layout>
              <c:tx>
                <c:rich>
                  <a:bodyPr/>
                  <a:lstStyle/>
                  <a:p>
                    <a:pPr>
                      <a:defRPr sz="800">
                        <a:latin typeface="+mj-lt"/>
                      </a:defRPr>
                    </a:pPr>
                    <a:r>
                      <a:rPr lang="en-US"/>
                      <a:t>2,6</a:t>
                    </a:r>
                  </a:p>
                </c:rich>
              </c:tx>
              <c:spPr/>
              <c:dLblPos val="ctr"/>
              <c:showLegendKey val="0"/>
              <c:showVal val="1"/>
              <c:showCatName val="0"/>
              <c:showSerName val="0"/>
              <c:showPercent val="0"/>
              <c:showBubbleSize val="0"/>
            </c:dLbl>
            <c:dLbl>
              <c:idx val="6"/>
              <c:layout>
                <c:manualLayout>
                  <c:x val="0.0511677818147965"/>
                  <c:y val="0.0"/>
                </c:manualLayout>
              </c:layout>
              <c:spPr/>
              <c:txPr>
                <a:bodyPr/>
                <a:lstStyle/>
                <a:p>
                  <a:pPr>
                    <a:defRPr sz="800">
                      <a:latin typeface="+mj-lt"/>
                    </a:defRPr>
                  </a:pPr>
                  <a:endParaRPr lang="fr-FR"/>
                </a:p>
              </c:txPr>
              <c:dLblPos val="ctr"/>
              <c:showLegendKey val="0"/>
              <c:showVal val="1"/>
              <c:showCatName val="0"/>
              <c:showSerName val="0"/>
              <c:showPercent val="0"/>
              <c:showBubbleSize val="0"/>
            </c:dLbl>
            <c:dLbl>
              <c:idx val="7"/>
              <c:layout>
                <c:manualLayout>
                  <c:x val="0.106427842851905"/>
                  <c:y val="0.00383947604151834"/>
                </c:manualLayout>
              </c:layout>
              <c:tx>
                <c:rich>
                  <a:bodyPr/>
                  <a:lstStyle/>
                  <a:p>
                    <a:pPr>
                      <a:defRPr sz="800">
                        <a:latin typeface="+mj-lt"/>
                      </a:defRPr>
                    </a:pPr>
                    <a:r>
                      <a:rPr lang="en-US"/>
                      <a:t>9,7</a:t>
                    </a:r>
                  </a:p>
                </c:rich>
              </c:tx>
              <c:spPr/>
              <c:dLblPos val="ctr"/>
              <c:showLegendKey val="0"/>
              <c:showVal val="1"/>
              <c:showCatName val="0"/>
              <c:showSerName val="0"/>
              <c:showPercent val="0"/>
              <c:showBubbleSize val="0"/>
            </c:dLbl>
            <c:dLbl>
              <c:idx val="8"/>
              <c:layout>
                <c:manualLayout>
                  <c:x val="0.053465316347911"/>
                  <c:y val="0.00383947604151834"/>
                </c:manualLayout>
              </c:layout>
              <c:tx>
                <c:rich>
                  <a:bodyPr/>
                  <a:lstStyle/>
                  <a:p>
                    <a:pPr>
                      <a:defRPr sz="800">
                        <a:latin typeface="+mj-lt"/>
                      </a:defRPr>
                    </a:pPr>
                    <a:r>
                      <a:rPr lang="en-US"/>
                      <a:t>3,0</a:t>
                    </a:r>
                  </a:p>
                </c:rich>
              </c:tx>
              <c:spPr/>
              <c:dLblPos val="ctr"/>
              <c:showLegendKey val="0"/>
              <c:showVal val="1"/>
              <c:showCatName val="0"/>
              <c:showSerName val="0"/>
              <c:showPercent val="0"/>
              <c:showBubbleSize val="0"/>
            </c:dLbl>
            <c:txPr>
              <a:bodyPr/>
              <a:lstStyle/>
              <a:p>
                <a:pPr>
                  <a:defRPr sz="800"/>
                </a:pPr>
                <a:endParaRPr lang="fr-FR"/>
              </a:p>
            </c:txPr>
            <c:dLblPos val="inEnd"/>
            <c:showLegendKey val="0"/>
            <c:showVal val="0"/>
            <c:showCatName val="0"/>
            <c:showSerName val="0"/>
            <c:showPercent val="0"/>
            <c:showBubbleSize val="0"/>
          </c:dLbls>
          <c:cat>
            <c:strRef>
              <c:f>Feuil1!$A$2:$A$10</c:f>
              <c:strCache>
                <c:ptCount val="9"/>
                <c:pt idx="0">
                  <c:v>Troubles de comportement sérieux</c:v>
                </c:pt>
                <c:pt idx="1">
                  <c:v>Risque sérieux de négligence</c:v>
                </c:pt>
                <c:pt idx="2">
                  <c:v>Négligence</c:v>
                </c:pt>
                <c:pt idx="3">
                  <c:v>Mauvais traitements psychologiques</c:v>
                </c:pt>
                <c:pt idx="4">
                  <c:v>Risque sérieux d'abus sexuel</c:v>
                </c:pt>
                <c:pt idx="5">
                  <c:v>Abus sexuel</c:v>
                </c:pt>
                <c:pt idx="6">
                  <c:v>Risque sérieux d'abus physique</c:v>
                </c:pt>
                <c:pt idx="7">
                  <c:v>Abus physique</c:v>
                </c:pt>
                <c:pt idx="8">
                  <c:v>Abandon</c:v>
                </c:pt>
              </c:strCache>
            </c:strRef>
          </c:cat>
          <c:val>
            <c:numRef>
              <c:f>Feuil1!$B$2:$B$10</c:f>
              <c:numCache>
                <c:formatCode>General</c:formatCode>
                <c:ptCount val="9"/>
                <c:pt idx="0">
                  <c:v>14.2</c:v>
                </c:pt>
                <c:pt idx="1">
                  <c:v>23.6</c:v>
                </c:pt>
                <c:pt idx="2">
                  <c:v>25.3</c:v>
                </c:pt>
                <c:pt idx="3">
                  <c:v>16.3</c:v>
                </c:pt>
                <c:pt idx="4">
                  <c:v>1.8</c:v>
                </c:pt>
                <c:pt idx="5">
                  <c:v>2.7</c:v>
                </c:pt>
                <c:pt idx="6">
                  <c:v>3.1</c:v>
                </c:pt>
                <c:pt idx="7">
                  <c:v>9.4</c:v>
                </c:pt>
                <c:pt idx="8">
                  <c:v>3.5</c:v>
                </c:pt>
              </c:numCache>
            </c:numRef>
          </c:val>
        </c:ser>
        <c:dLbls>
          <c:showLegendKey val="0"/>
          <c:showVal val="0"/>
          <c:showCatName val="0"/>
          <c:showSerName val="0"/>
          <c:showPercent val="0"/>
          <c:showBubbleSize val="0"/>
        </c:dLbls>
        <c:gapWidth val="18"/>
        <c:overlap val="25"/>
        <c:axId val="2109711288"/>
        <c:axId val="-2136757880"/>
      </c:barChart>
      <c:catAx>
        <c:axId val="2109711288"/>
        <c:scaling>
          <c:orientation val="minMax"/>
        </c:scaling>
        <c:delete val="0"/>
        <c:axPos val="l"/>
        <c:majorGridlines>
          <c:spPr>
            <a:ln>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ln>
          </c:spPr>
        </c:majorGridlines>
        <c:majorTickMark val="out"/>
        <c:minorTickMark val="none"/>
        <c:tickLblPos val="nextTo"/>
        <c:spPr>
          <a:ln>
            <a:solidFill>
              <a:schemeClr val="tx1">
                <a:tint val="75000"/>
                <a:shade val="95000"/>
                <a:satMod val="105000"/>
              </a:schemeClr>
            </a:solidFill>
          </a:ln>
        </c:spPr>
        <c:txPr>
          <a:bodyPr/>
          <a:lstStyle/>
          <a:p>
            <a:pPr>
              <a:defRPr sz="800">
                <a:latin typeface="+mj-lt"/>
              </a:defRPr>
            </a:pPr>
            <a:endParaRPr lang="fr-FR"/>
          </a:p>
        </c:txPr>
        <c:crossAx val="-2136757880"/>
        <c:crosses val="autoZero"/>
        <c:auto val="1"/>
        <c:lblAlgn val="ctr"/>
        <c:lblOffset val="100"/>
        <c:noMultiLvlLbl val="0"/>
      </c:catAx>
      <c:valAx>
        <c:axId val="-2136757880"/>
        <c:scaling>
          <c:orientation val="minMax"/>
        </c:scaling>
        <c:delete val="1"/>
        <c:axPos val="b"/>
        <c:majorGridlines>
          <c:spPr>
            <a:ln>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ln>
          </c:spPr>
        </c:majorGridlines>
        <c:numFmt formatCode="General" sourceLinked="1"/>
        <c:majorTickMark val="out"/>
        <c:minorTickMark val="none"/>
        <c:tickLblPos val="none"/>
        <c:crossAx val="2109711288"/>
        <c:crosses val="autoZero"/>
        <c:crossBetween val="between"/>
      </c:valAx>
      <c:spPr>
        <a:ln>
          <a:solidFill>
            <a:schemeClr val="tx1">
              <a:tint val="75000"/>
              <a:shade val="95000"/>
              <a:satMod val="105000"/>
            </a:schemeClr>
          </a:solidFill>
        </a:ln>
      </c:spPr>
    </c:plotArea>
    <c:plotVisOnly val="1"/>
    <c:dispBlanksAs val="gap"/>
    <c:showDLblsOverMax val="0"/>
  </c:chart>
  <c:spPr>
    <a:noFill/>
    <a:ln>
      <a:noFill/>
    </a:ln>
  </c:spPr>
  <c:externalData r:id="rId1">
    <c:autoUpdate val="0"/>
  </c:externalData>
</c:chartSpace>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F3B3B4-F3DD-7541-943E-EB20BD72A5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13765</Words>
  <Characters>75713</Characters>
  <Application>Microsoft Macintosh Word</Application>
  <DocSecurity>0</DocSecurity>
  <Lines>630</Lines>
  <Paragraphs>178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89300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VanessaFou</dc:creator>
  <cp:lastModifiedBy>Robert Pauzé</cp:lastModifiedBy>
  <cp:revision>2</cp:revision>
  <cp:lastPrinted>2015-04-30T20:28:00Z</cp:lastPrinted>
  <dcterms:created xsi:type="dcterms:W3CDTF">2016-09-13T18:35:00Z</dcterms:created>
  <dcterms:modified xsi:type="dcterms:W3CDTF">2016-09-13T18:35:00Z</dcterms:modified>
</cp:coreProperties>
</file>